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people.xml" ContentType="application/vnd.openxmlformats-officedocument.wordprocessingml.peop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23CC51" w14:textId="77777777" w:rsidR="00A918E6" w:rsidRDefault="001A1C1A">
      <w:pPr>
        <w:spacing w:before="136"/>
        <w:ind w:left="652"/>
        <w:rPr>
          <w:rFonts w:ascii="Arial MT"/>
          <w:sz w:val="42"/>
        </w:rPr>
      </w:pPr>
      <w:r>
        <w:rPr>
          <w:rFonts w:ascii="Arial MT"/>
          <w:color w:val="00507E"/>
          <w:spacing w:val="-7"/>
          <w:sz w:val="42"/>
        </w:rPr>
        <w:t>CHAPTER</w:t>
      </w:r>
      <w:r>
        <w:rPr>
          <w:rFonts w:ascii="Arial MT"/>
          <w:color w:val="00507E"/>
          <w:spacing w:val="-19"/>
          <w:sz w:val="42"/>
        </w:rPr>
        <w:t xml:space="preserve"> </w:t>
      </w:r>
      <w:r>
        <w:rPr>
          <w:rFonts w:ascii="Arial MT"/>
          <w:color w:val="00507E"/>
          <w:spacing w:val="-10"/>
          <w:sz w:val="42"/>
        </w:rPr>
        <w:t>9</w:t>
      </w:r>
    </w:p>
    <w:p w14:paraId="58623B22" w14:textId="77777777" w:rsidR="00A918E6" w:rsidRDefault="001A1C1A">
      <w:pPr>
        <w:pStyle w:val="a8"/>
        <w:spacing w:line="249" w:lineRule="auto"/>
      </w:pPr>
      <w:r>
        <w:rPr>
          <w:color w:val="00507E"/>
          <w:spacing w:val="-2"/>
          <w:w w:val="105"/>
        </w:rPr>
        <w:t>DIGITAL</w:t>
      </w:r>
      <w:r>
        <w:rPr>
          <w:color w:val="00507E"/>
          <w:spacing w:val="-32"/>
          <w:w w:val="105"/>
        </w:rPr>
        <w:t xml:space="preserve"> </w:t>
      </w:r>
      <w:r>
        <w:rPr>
          <w:color w:val="00507E"/>
          <w:spacing w:val="-2"/>
          <w:w w:val="105"/>
        </w:rPr>
        <w:t xml:space="preserve">COMMUNICATION </w:t>
      </w:r>
      <w:r>
        <w:rPr>
          <w:color w:val="00507E"/>
          <w:spacing w:val="-4"/>
          <w:w w:val="105"/>
        </w:rPr>
        <w:t>TECHNOLOGIES</w:t>
      </w:r>
    </w:p>
    <w:p w14:paraId="4B835CEB" w14:textId="77777777" w:rsidR="00A918E6" w:rsidRDefault="00A918E6">
      <w:pPr>
        <w:pStyle w:val="a3"/>
        <w:rPr>
          <w:rFonts w:ascii="Arial MT"/>
        </w:rPr>
      </w:pPr>
    </w:p>
    <w:p w14:paraId="09908DD9" w14:textId="77777777" w:rsidR="00A918E6" w:rsidRDefault="00A918E6">
      <w:pPr>
        <w:pStyle w:val="a3"/>
        <w:rPr>
          <w:rFonts w:ascii="Arial MT"/>
        </w:rPr>
      </w:pPr>
    </w:p>
    <w:p w14:paraId="099E7595" w14:textId="77777777" w:rsidR="00A918E6" w:rsidRDefault="00A918E6">
      <w:pPr>
        <w:pStyle w:val="a3"/>
        <w:rPr>
          <w:rFonts w:ascii="Arial MT"/>
        </w:rPr>
      </w:pPr>
    </w:p>
    <w:p w14:paraId="1F118E00" w14:textId="77777777" w:rsidR="00A918E6" w:rsidRDefault="00A918E6">
      <w:pPr>
        <w:pStyle w:val="a3"/>
        <w:rPr>
          <w:rFonts w:ascii="Arial MT"/>
        </w:rPr>
      </w:pPr>
    </w:p>
    <w:p w14:paraId="7F816AAA" w14:textId="77777777" w:rsidR="00A918E6" w:rsidRDefault="00A918E6">
      <w:pPr>
        <w:pStyle w:val="a3"/>
        <w:rPr>
          <w:rFonts w:ascii="Arial MT"/>
        </w:rPr>
      </w:pPr>
    </w:p>
    <w:p w14:paraId="22E605B4" w14:textId="77777777" w:rsidR="00A918E6" w:rsidRDefault="00A918E6">
      <w:pPr>
        <w:pStyle w:val="a3"/>
        <w:rPr>
          <w:rFonts w:ascii="Arial MT"/>
        </w:rPr>
      </w:pPr>
    </w:p>
    <w:p w14:paraId="6D758D4D" w14:textId="77777777" w:rsidR="00A918E6" w:rsidRDefault="00A918E6">
      <w:pPr>
        <w:pStyle w:val="a3"/>
        <w:rPr>
          <w:rFonts w:ascii="Arial MT"/>
        </w:rPr>
      </w:pPr>
    </w:p>
    <w:p w14:paraId="51BAA4AE" w14:textId="77777777" w:rsidR="00A918E6" w:rsidRDefault="001A1C1A">
      <w:pPr>
        <w:pStyle w:val="a3"/>
        <w:spacing w:before="186"/>
        <w:rPr>
          <w:rFonts w:ascii="Arial MT"/>
        </w:rPr>
      </w:pPr>
      <w:r>
        <w:rPr>
          <w:rFonts w:ascii="Arial MT"/>
          <w:noProof/>
          <w:lang w:eastAsia="zh-CN"/>
        </w:rPr>
        <mc:AlternateContent>
          <mc:Choice Requires="wps">
            <w:drawing>
              <wp:anchor distT="0" distB="0" distL="0" distR="0" simplePos="0" relativeHeight="251657216" behindDoc="1" locked="0" layoutInCell="1" allowOverlap="1" wp14:anchorId="7C15594F" wp14:editId="5A102B4D">
                <wp:simplePos x="0" y="0"/>
                <wp:positionH relativeFrom="page">
                  <wp:posOffset>917575</wp:posOffset>
                </wp:positionH>
                <wp:positionV relativeFrom="paragraph">
                  <wp:posOffset>279400</wp:posOffset>
                </wp:positionV>
                <wp:extent cx="2576195" cy="3071495"/>
                <wp:effectExtent l="0" t="0" r="0" b="0"/>
                <wp:wrapTopAndBottom/>
                <wp:docPr id="3" name="Graphic 3"/>
                <wp:cNvGraphicFramePr/>
                <a:graphic xmlns:a="http://schemas.openxmlformats.org/drawingml/2006/main">
                  <a:graphicData uri="http://schemas.microsoft.com/office/word/2010/wordprocessingShape">
                    <wps:wsp>
                      <wps:cNvSpPr/>
                      <wps:spPr>
                        <a:xfrm>
                          <a:off x="0" y="0"/>
                          <a:ext cx="2576195" cy="3071495"/>
                        </a:xfrm>
                        <a:custGeom>
                          <a:avLst/>
                          <a:gdLst/>
                          <a:ahLst/>
                          <a:cxnLst/>
                          <a:rect l="l" t="t" r="r" b="b"/>
                          <a:pathLst>
                            <a:path w="2576195" h="3071495">
                              <a:moveTo>
                                <a:pt x="2223033" y="214274"/>
                              </a:moveTo>
                              <a:lnTo>
                                <a:pt x="2082685" y="214274"/>
                              </a:lnTo>
                              <a:lnTo>
                                <a:pt x="2075789" y="208876"/>
                              </a:lnTo>
                              <a:lnTo>
                                <a:pt x="2069198" y="203212"/>
                              </a:lnTo>
                              <a:lnTo>
                                <a:pt x="2063699" y="197789"/>
                              </a:lnTo>
                              <a:lnTo>
                                <a:pt x="2060079" y="193116"/>
                              </a:lnTo>
                              <a:lnTo>
                                <a:pt x="2055368" y="185064"/>
                              </a:lnTo>
                              <a:lnTo>
                                <a:pt x="2059711" y="183337"/>
                              </a:lnTo>
                              <a:lnTo>
                                <a:pt x="2068779" y="181711"/>
                              </a:lnTo>
                              <a:lnTo>
                                <a:pt x="2097620" y="170497"/>
                              </a:lnTo>
                              <a:lnTo>
                                <a:pt x="2119338" y="150101"/>
                              </a:lnTo>
                              <a:lnTo>
                                <a:pt x="2131136" y="123685"/>
                              </a:lnTo>
                              <a:lnTo>
                                <a:pt x="2130221" y="94386"/>
                              </a:lnTo>
                              <a:lnTo>
                                <a:pt x="2113800" y="65354"/>
                              </a:lnTo>
                              <a:lnTo>
                                <a:pt x="2079091" y="39751"/>
                              </a:lnTo>
                              <a:lnTo>
                                <a:pt x="2023287" y="20726"/>
                              </a:lnTo>
                              <a:lnTo>
                                <a:pt x="1983498" y="15849"/>
                              </a:lnTo>
                              <a:lnTo>
                                <a:pt x="1946744" y="16929"/>
                              </a:lnTo>
                              <a:lnTo>
                                <a:pt x="1909953" y="19850"/>
                              </a:lnTo>
                              <a:lnTo>
                                <a:pt x="1870075" y="20510"/>
                              </a:lnTo>
                              <a:lnTo>
                                <a:pt x="1808441" y="16256"/>
                              </a:lnTo>
                              <a:lnTo>
                                <a:pt x="1770900" y="10960"/>
                              </a:lnTo>
                              <a:lnTo>
                                <a:pt x="1745081" y="5740"/>
                              </a:lnTo>
                              <a:lnTo>
                                <a:pt x="1718627" y="1714"/>
                              </a:lnTo>
                              <a:lnTo>
                                <a:pt x="1679168" y="0"/>
                              </a:lnTo>
                              <a:lnTo>
                                <a:pt x="1653540" y="1143"/>
                              </a:lnTo>
                              <a:lnTo>
                                <a:pt x="1623809" y="4127"/>
                              </a:lnTo>
                              <a:lnTo>
                                <a:pt x="1595450" y="7950"/>
                              </a:lnTo>
                              <a:lnTo>
                                <a:pt x="1573936" y="11671"/>
                              </a:lnTo>
                              <a:lnTo>
                                <a:pt x="1519745" y="23672"/>
                              </a:lnTo>
                              <a:lnTo>
                                <a:pt x="1472209" y="33794"/>
                              </a:lnTo>
                              <a:lnTo>
                                <a:pt x="1420012" y="40779"/>
                              </a:lnTo>
                              <a:lnTo>
                                <a:pt x="1351826" y="43383"/>
                              </a:lnTo>
                              <a:lnTo>
                                <a:pt x="1308112" y="44551"/>
                              </a:lnTo>
                              <a:lnTo>
                                <a:pt x="1268996" y="47904"/>
                              </a:lnTo>
                              <a:lnTo>
                                <a:pt x="1232141" y="53187"/>
                              </a:lnTo>
                              <a:lnTo>
                                <a:pt x="1195209" y="60134"/>
                              </a:lnTo>
                              <a:lnTo>
                                <a:pt x="1273302" y="71361"/>
                              </a:lnTo>
                              <a:lnTo>
                                <a:pt x="1337614" y="78346"/>
                              </a:lnTo>
                              <a:lnTo>
                                <a:pt x="1390281" y="81775"/>
                              </a:lnTo>
                              <a:lnTo>
                                <a:pt x="1433423" y="82397"/>
                              </a:lnTo>
                              <a:lnTo>
                                <a:pt x="1469161" y="80899"/>
                              </a:lnTo>
                              <a:lnTo>
                                <a:pt x="1499412" y="80403"/>
                              </a:lnTo>
                              <a:lnTo>
                                <a:pt x="1523314" y="83007"/>
                              </a:lnTo>
                              <a:lnTo>
                                <a:pt x="1542351" y="87668"/>
                              </a:lnTo>
                              <a:lnTo>
                                <a:pt x="1558061" y="93345"/>
                              </a:lnTo>
                              <a:lnTo>
                                <a:pt x="1603552" y="112801"/>
                              </a:lnTo>
                              <a:lnTo>
                                <a:pt x="1644802" y="130149"/>
                              </a:lnTo>
                              <a:lnTo>
                                <a:pt x="1685023" y="142468"/>
                              </a:lnTo>
                              <a:lnTo>
                                <a:pt x="1727466" y="146824"/>
                              </a:lnTo>
                              <a:lnTo>
                                <a:pt x="1775345" y="140284"/>
                              </a:lnTo>
                              <a:lnTo>
                                <a:pt x="1831898" y="119913"/>
                              </a:lnTo>
                              <a:lnTo>
                                <a:pt x="1897456" y="99428"/>
                              </a:lnTo>
                              <a:lnTo>
                                <a:pt x="1945335" y="101536"/>
                              </a:lnTo>
                              <a:lnTo>
                                <a:pt x="1997938" y="143230"/>
                              </a:lnTo>
                              <a:lnTo>
                                <a:pt x="2009457" y="184404"/>
                              </a:lnTo>
                              <a:lnTo>
                                <a:pt x="2009381" y="194437"/>
                              </a:lnTo>
                              <a:lnTo>
                                <a:pt x="2013102" y="202882"/>
                              </a:lnTo>
                              <a:lnTo>
                                <a:pt x="2022856" y="209562"/>
                              </a:lnTo>
                              <a:lnTo>
                                <a:pt x="2040864" y="214274"/>
                              </a:lnTo>
                              <a:lnTo>
                                <a:pt x="1866442" y="214274"/>
                              </a:lnTo>
                              <a:lnTo>
                                <a:pt x="1866595" y="267512"/>
                              </a:lnTo>
                              <a:lnTo>
                                <a:pt x="2011133" y="302539"/>
                              </a:lnTo>
                              <a:lnTo>
                                <a:pt x="2008873" y="344830"/>
                              </a:lnTo>
                              <a:lnTo>
                                <a:pt x="2004695" y="390448"/>
                              </a:lnTo>
                              <a:lnTo>
                                <a:pt x="1998814" y="438391"/>
                              </a:lnTo>
                              <a:lnTo>
                                <a:pt x="1991385" y="487667"/>
                              </a:lnTo>
                              <a:lnTo>
                                <a:pt x="1982622" y="537260"/>
                              </a:lnTo>
                              <a:lnTo>
                                <a:pt x="1972691" y="586181"/>
                              </a:lnTo>
                              <a:lnTo>
                                <a:pt x="1961794" y="633450"/>
                              </a:lnTo>
                              <a:lnTo>
                                <a:pt x="1950123" y="678040"/>
                              </a:lnTo>
                              <a:lnTo>
                                <a:pt x="1908302" y="653973"/>
                              </a:lnTo>
                              <a:lnTo>
                                <a:pt x="1865363" y="631380"/>
                              </a:lnTo>
                              <a:lnTo>
                                <a:pt x="1821484" y="610362"/>
                              </a:lnTo>
                              <a:lnTo>
                                <a:pt x="1776704" y="590981"/>
                              </a:lnTo>
                              <a:lnTo>
                                <a:pt x="1731073" y="573252"/>
                              </a:lnTo>
                              <a:lnTo>
                                <a:pt x="1694954" y="560806"/>
                              </a:lnTo>
                              <a:lnTo>
                                <a:pt x="1694954" y="1026388"/>
                              </a:lnTo>
                              <a:lnTo>
                                <a:pt x="1680781" y="1030312"/>
                              </a:lnTo>
                              <a:lnTo>
                                <a:pt x="1644383" y="1042250"/>
                              </a:lnTo>
                              <a:lnTo>
                                <a:pt x="1625358" y="1070381"/>
                              </a:lnTo>
                              <a:lnTo>
                                <a:pt x="1623161" y="1077645"/>
                              </a:lnTo>
                              <a:lnTo>
                                <a:pt x="1615833" y="1078687"/>
                              </a:lnTo>
                              <a:lnTo>
                                <a:pt x="1601317" y="1077823"/>
                              </a:lnTo>
                              <a:lnTo>
                                <a:pt x="1583994" y="1075778"/>
                              </a:lnTo>
                              <a:lnTo>
                                <a:pt x="1568310" y="1073289"/>
                              </a:lnTo>
                              <a:lnTo>
                                <a:pt x="1572171" y="1093025"/>
                              </a:lnTo>
                              <a:lnTo>
                                <a:pt x="1584236" y="1120978"/>
                              </a:lnTo>
                              <a:lnTo>
                                <a:pt x="1603006" y="1154125"/>
                              </a:lnTo>
                              <a:lnTo>
                                <a:pt x="1627009" y="1189431"/>
                              </a:lnTo>
                              <a:lnTo>
                                <a:pt x="1599184" y="1209154"/>
                              </a:lnTo>
                              <a:lnTo>
                                <a:pt x="1569237" y="1236268"/>
                              </a:lnTo>
                              <a:lnTo>
                                <a:pt x="1538922" y="1269771"/>
                              </a:lnTo>
                              <a:lnTo>
                                <a:pt x="1509979" y="1308633"/>
                              </a:lnTo>
                              <a:lnTo>
                                <a:pt x="1484147" y="1351826"/>
                              </a:lnTo>
                              <a:lnTo>
                                <a:pt x="1463192" y="1398333"/>
                              </a:lnTo>
                              <a:lnTo>
                                <a:pt x="1448828" y="1447139"/>
                              </a:lnTo>
                              <a:lnTo>
                                <a:pt x="1442834" y="1497215"/>
                              </a:lnTo>
                              <a:lnTo>
                                <a:pt x="1446923" y="1547545"/>
                              </a:lnTo>
                              <a:lnTo>
                                <a:pt x="1402816" y="1522399"/>
                              </a:lnTo>
                              <a:lnTo>
                                <a:pt x="1369428" y="1491881"/>
                              </a:lnTo>
                              <a:lnTo>
                                <a:pt x="1346098" y="1457337"/>
                              </a:lnTo>
                              <a:lnTo>
                                <a:pt x="1332217" y="1420101"/>
                              </a:lnTo>
                              <a:lnTo>
                                <a:pt x="1327124" y="1381518"/>
                              </a:lnTo>
                              <a:lnTo>
                                <a:pt x="1330198" y="1342948"/>
                              </a:lnTo>
                              <a:lnTo>
                                <a:pt x="1340802" y="1305725"/>
                              </a:lnTo>
                              <a:lnTo>
                                <a:pt x="1358290" y="1271193"/>
                              </a:lnTo>
                              <a:lnTo>
                                <a:pt x="1382039" y="1240713"/>
                              </a:lnTo>
                              <a:lnTo>
                                <a:pt x="1411401" y="1215605"/>
                              </a:lnTo>
                              <a:lnTo>
                                <a:pt x="1445742" y="1197241"/>
                              </a:lnTo>
                              <a:lnTo>
                                <a:pt x="1425397" y="1165377"/>
                              </a:lnTo>
                              <a:lnTo>
                                <a:pt x="1413319" y="1129042"/>
                              </a:lnTo>
                              <a:lnTo>
                                <a:pt x="1410385" y="1090599"/>
                              </a:lnTo>
                              <a:lnTo>
                                <a:pt x="1417459" y="1052410"/>
                              </a:lnTo>
                              <a:lnTo>
                                <a:pt x="1435392" y="1016850"/>
                              </a:lnTo>
                              <a:lnTo>
                                <a:pt x="1465059" y="986256"/>
                              </a:lnTo>
                              <a:lnTo>
                                <a:pt x="1507324" y="963028"/>
                              </a:lnTo>
                              <a:lnTo>
                                <a:pt x="1559064" y="950137"/>
                              </a:lnTo>
                              <a:lnTo>
                                <a:pt x="1607439" y="950963"/>
                              </a:lnTo>
                              <a:lnTo>
                                <a:pt x="1648701" y="964565"/>
                              </a:lnTo>
                              <a:lnTo>
                                <a:pt x="1679117" y="990015"/>
                              </a:lnTo>
                              <a:lnTo>
                                <a:pt x="1694954" y="1026388"/>
                              </a:lnTo>
                              <a:lnTo>
                                <a:pt x="1694954" y="560806"/>
                              </a:lnTo>
                              <a:lnTo>
                                <a:pt x="1637385" y="542950"/>
                              </a:lnTo>
                              <a:lnTo>
                                <a:pt x="1589405" y="530453"/>
                              </a:lnTo>
                              <a:lnTo>
                                <a:pt x="1540713" y="519772"/>
                              </a:lnTo>
                              <a:lnTo>
                                <a:pt x="1491348" y="510946"/>
                              </a:lnTo>
                              <a:lnTo>
                                <a:pt x="1441361" y="504012"/>
                              </a:lnTo>
                              <a:lnTo>
                                <a:pt x="1390777" y="499021"/>
                              </a:lnTo>
                              <a:lnTo>
                                <a:pt x="1339634" y="495985"/>
                              </a:lnTo>
                              <a:lnTo>
                                <a:pt x="1287983" y="494969"/>
                              </a:lnTo>
                              <a:lnTo>
                                <a:pt x="1232763" y="495985"/>
                              </a:lnTo>
                              <a:lnTo>
                                <a:pt x="1237335" y="495985"/>
                              </a:lnTo>
                              <a:lnTo>
                                <a:pt x="1191717" y="498513"/>
                              </a:lnTo>
                              <a:lnTo>
                                <a:pt x="1144282" y="502894"/>
                              </a:lnTo>
                              <a:lnTo>
                                <a:pt x="1097368" y="508977"/>
                              </a:lnTo>
                              <a:lnTo>
                                <a:pt x="1051001" y="516724"/>
                              </a:lnTo>
                              <a:lnTo>
                                <a:pt x="1005205" y="526110"/>
                              </a:lnTo>
                              <a:lnTo>
                                <a:pt x="960018" y="537108"/>
                              </a:lnTo>
                              <a:lnTo>
                                <a:pt x="915466" y="549668"/>
                              </a:lnTo>
                              <a:lnTo>
                                <a:pt x="871575" y="563778"/>
                              </a:lnTo>
                              <a:lnTo>
                                <a:pt x="828395" y="579399"/>
                              </a:lnTo>
                              <a:lnTo>
                                <a:pt x="785952" y="596493"/>
                              </a:lnTo>
                              <a:lnTo>
                                <a:pt x="744258" y="615035"/>
                              </a:lnTo>
                              <a:lnTo>
                                <a:pt x="703364" y="635000"/>
                              </a:lnTo>
                              <a:lnTo>
                                <a:pt x="663295" y="656348"/>
                              </a:lnTo>
                              <a:lnTo>
                                <a:pt x="624078" y="679056"/>
                              </a:lnTo>
                              <a:lnTo>
                                <a:pt x="585762" y="703084"/>
                              </a:lnTo>
                              <a:lnTo>
                                <a:pt x="548347" y="728408"/>
                              </a:lnTo>
                              <a:lnTo>
                                <a:pt x="511898" y="754989"/>
                              </a:lnTo>
                              <a:lnTo>
                                <a:pt x="476427" y="782802"/>
                              </a:lnTo>
                              <a:lnTo>
                                <a:pt x="441960" y="811809"/>
                              </a:lnTo>
                              <a:lnTo>
                                <a:pt x="408546" y="841984"/>
                              </a:lnTo>
                              <a:lnTo>
                                <a:pt x="376199" y="873302"/>
                              </a:lnTo>
                              <a:lnTo>
                                <a:pt x="344970" y="905725"/>
                              </a:lnTo>
                              <a:lnTo>
                                <a:pt x="314871" y="939215"/>
                              </a:lnTo>
                              <a:lnTo>
                                <a:pt x="285953" y="973747"/>
                              </a:lnTo>
                              <a:lnTo>
                                <a:pt x="258216" y="1009294"/>
                              </a:lnTo>
                              <a:lnTo>
                                <a:pt x="231724" y="1045806"/>
                              </a:lnTo>
                              <a:lnTo>
                                <a:pt x="206489" y="1083284"/>
                              </a:lnTo>
                              <a:lnTo>
                                <a:pt x="182562" y="1121676"/>
                              </a:lnTo>
                              <a:lnTo>
                                <a:pt x="159943" y="1160945"/>
                              </a:lnTo>
                              <a:lnTo>
                                <a:pt x="138684" y="1201077"/>
                              </a:lnTo>
                              <a:lnTo>
                                <a:pt x="118821" y="1242034"/>
                              </a:lnTo>
                              <a:lnTo>
                                <a:pt x="100380" y="1283766"/>
                              </a:lnTo>
                              <a:lnTo>
                                <a:pt x="83375" y="1326273"/>
                              </a:lnTo>
                              <a:lnTo>
                                <a:pt x="67868" y="1369504"/>
                              </a:lnTo>
                              <a:lnTo>
                                <a:pt x="53860" y="1413446"/>
                              </a:lnTo>
                              <a:lnTo>
                                <a:pt x="41402" y="1458036"/>
                              </a:lnTo>
                              <a:lnTo>
                                <a:pt x="30518" y="1503273"/>
                              </a:lnTo>
                              <a:lnTo>
                                <a:pt x="21247" y="1549107"/>
                              </a:lnTo>
                              <a:lnTo>
                                <a:pt x="13614" y="1595526"/>
                              </a:lnTo>
                              <a:lnTo>
                                <a:pt x="7645" y="1642478"/>
                              </a:lnTo>
                              <a:lnTo>
                                <a:pt x="3378" y="1689938"/>
                              </a:lnTo>
                              <a:lnTo>
                                <a:pt x="96545" y="1673313"/>
                              </a:lnTo>
                              <a:lnTo>
                                <a:pt x="143662" y="1665655"/>
                              </a:lnTo>
                              <a:lnTo>
                                <a:pt x="192392" y="1658366"/>
                              </a:lnTo>
                              <a:lnTo>
                                <a:pt x="241592" y="1651723"/>
                              </a:lnTo>
                              <a:lnTo>
                                <a:pt x="291744" y="1645716"/>
                              </a:lnTo>
                              <a:lnTo>
                                <a:pt x="342988" y="1640433"/>
                              </a:lnTo>
                              <a:lnTo>
                                <a:pt x="395401" y="1635950"/>
                              </a:lnTo>
                              <a:lnTo>
                                <a:pt x="449084" y="1632331"/>
                              </a:lnTo>
                              <a:lnTo>
                                <a:pt x="504151" y="1629651"/>
                              </a:lnTo>
                              <a:lnTo>
                                <a:pt x="560705" y="1627987"/>
                              </a:lnTo>
                              <a:lnTo>
                                <a:pt x="680427" y="1627924"/>
                              </a:lnTo>
                              <a:lnTo>
                                <a:pt x="731596" y="1628990"/>
                              </a:lnTo>
                              <a:lnTo>
                                <a:pt x="785787" y="1630870"/>
                              </a:lnTo>
                              <a:lnTo>
                                <a:pt x="838644" y="1633435"/>
                              </a:lnTo>
                              <a:lnTo>
                                <a:pt x="890270" y="1636598"/>
                              </a:lnTo>
                              <a:lnTo>
                                <a:pt x="942149" y="1640433"/>
                              </a:lnTo>
                              <a:lnTo>
                                <a:pt x="941946" y="1640433"/>
                              </a:lnTo>
                              <a:lnTo>
                                <a:pt x="990180" y="1644573"/>
                              </a:lnTo>
                              <a:lnTo>
                                <a:pt x="1038656" y="1649285"/>
                              </a:lnTo>
                              <a:lnTo>
                                <a:pt x="1133132" y="1659877"/>
                              </a:lnTo>
                              <a:lnTo>
                                <a:pt x="1224940" y="1671701"/>
                              </a:lnTo>
                              <a:lnTo>
                                <a:pt x="1403604" y="1697393"/>
                              </a:lnTo>
                              <a:lnTo>
                                <a:pt x="1445196" y="1677936"/>
                              </a:lnTo>
                              <a:lnTo>
                                <a:pt x="1483017" y="1656588"/>
                              </a:lnTo>
                              <a:lnTo>
                                <a:pt x="1516176" y="1632331"/>
                              </a:lnTo>
                              <a:lnTo>
                                <a:pt x="1544980" y="1603425"/>
                              </a:lnTo>
                              <a:lnTo>
                                <a:pt x="1568602" y="1568907"/>
                              </a:lnTo>
                              <a:lnTo>
                                <a:pt x="1586903" y="1527365"/>
                              </a:lnTo>
                              <a:lnTo>
                                <a:pt x="1599539" y="1477467"/>
                              </a:lnTo>
                              <a:lnTo>
                                <a:pt x="1606194" y="1417904"/>
                              </a:lnTo>
                              <a:lnTo>
                                <a:pt x="1607883" y="1370482"/>
                              </a:lnTo>
                              <a:lnTo>
                                <a:pt x="1608836" y="1329944"/>
                              </a:lnTo>
                              <a:lnTo>
                                <a:pt x="1611388" y="1293380"/>
                              </a:lnTo>
                              <a:lnTo>
                                <a:pt x="1630794" y="1220444"/>
                              </a:lnTo>
                              <a:lnTo>
                                <a:pt x="1652346" y="1178217"/>
                              </a:lnTo>
                              <a:lnTo>
                                <a:pt x="1684947" y="1128229"/>
                              </a:lnTo>
                              <a:lnTo>
                                <a:pt x="1722513" y="1078687"/>
                              </a:lnTo>
                              <a:lnTo>
                                <a:pt x="1766531" y="1023721"/>
                              </a:lnTo>
                              <a:lnTo>
                                <a:pt x="1797265" y="986256"/>
                              </a:lnTo>
                              <a:lnTo>
                                <a:pt x="1824189" y="952309"/>
                              </a:lnTo>
                              <a:lnTo>
                                <a:pt x="1825752" y="950137"/>
                              </a:lnTo>
                              <a:lnTo>
                                <a:pt x="1847964" y="919454"/>
                              </a:lnTo>
                              <a:lnTo>
                                <a:pt x="1869503" y="884999"/>
                              </a:lnTo>
                              <a:lnTo>
                                <a:pt x="1889645" y="846277"/>
                              </a:lnTo>
                              <a:lnTo>
                                <a:pt x="1909254" y="800646"/>
                              </a:lnTo>
                              <a:lnTo>
                                <a:pt x="1929180" y="745477"/>
                              </a:lnTo>
                              <a:lnTo>
                                <a:pt x="1950262" y="678141"/>
                              </a:lnTo>
                              <a:lnTo>
                                <a:pt x="1976805" y="694512"/>
                              </a:lnTo>
                              <a:lnTo>
                                <a:pt x="2002929" y="711517"/>
                              </a:lnTo>
                              <a:lnTo>
                                <a:pt x="2022830" y="590372"/>
                              </a:lnTo>
                              <a:lnTo>
                                <a:pt x="2032139" y="535114"/>
                              </a:lnTo>
                              <a:lnTo>
                                <a:pt x="2041385" y="483082"/>
                              </a:lnTo>
                              <a:lnTo>
                                <a:pt x="2050796" y="434060"/>
                              </a:lnTo>
                              <a:lnTo>
                                <a:pt x="2060625" y="387794"/>
                              </a:lnTo>
                              <a:lnTo>
                                <a:pt x="2071116" y="344055"/>
                              </a:lnTo>
                              <a:lnTo>
                                <a:pt x="2082495" y="302590"/>
                              </a:lnTo>
                              <a:lnTo>
                                <a:pt x="2223033" y="267512"/>
                              </a:lnTo>
                              <a:lnTo>
                                <a:pt x="2223033" y="214274"/>
                              </a:lnTo>
                              <a:close/>
                            </a:path>
                            <a:path w="2576195" h="3071495">
                              <a:moveTo>
                                <a:pt x="2575382" y="1744256"/>
                              </a:moveTo>
                              <a:lnTo>
                                <a:pt x="2572855" y="1692821"/>
                              </a:lnTo>
                              <a:lnTo>
                                <a:pt x="2568321" y="1641932"/>
                              </a:lnTo>
                              <a:lnTo>
                                <a:pt x="2561844" y="1591640"/>
                              </a:lnTo>
                              <a:lnTo>
                                <a:pt x="2553449" y="1541970"/>
                              </a:lnTo>
                              <a:lnTo>
                                <a:pt x="2543175" y="1492961"/>
                              </a:lnTo>
                              <a:lnTo>
                                <a:pt x="2531059" y="1444663"/>
                              </a:lnTo>
                              <a:lnTo>
                                <a:pt x="2517152" y="1397101"/>
                              </a:lnTo>
                              <a:lnTo>
                                <a:pt x="2501481" y="1350314"/>
                              </a:lnTo>
                              <a:lnTo>
                                <a:pt x="2484082" y="1304340"/>
                              </a:lnTo>
                              <a:lnTo>
                                <a:pt x="2465006" y="1259230"/>
                              </a:lnTo>
                              <a:lnTo>
                                <a:pt x="2444280" y="1215021"/>
                              </a:lnTo>
                              <a:lnTo>
                                <a:pt x="2421953" y="1171740"/>
                              </a:lnTo>
                              <a:lnTo>
                                <a:pt x="2398052" y="1129436"/>
                              </a:lnTo>
                              <a:lnTo>
                                <a:pt x="2372626" y="1088136"/>
                              </a:lnTo>
                              <a:lnTo>
                                <a:pt x="2345702" y="1047877"/>
                              </a:lnTo>
                              <a:lnTo>
                                <a:pt x="2317331" y="1008722"/>
                              </a:lnTo>
                              <a:lnTo>
                                <a:pt x="2287549" y="970673"/>
                              </a:lnTo>
                              <a:lnTo>
                                <a:pt x="2256383" y="933805"/>
                              </a:lnTo>
                              <a:lnTo>
                                <a:pt x="2223871" y="898131"/>
                              </a:lnTo>
                              <a:lnTo>
                                <a:pt x="2190077" y="863701"/>
                              </a:lnTo>
                              <a:lnTo>
                                <a:pt x="2155012" y="830554"/>
                              </a:lnTo>
                              <a:lnTo>
                                <a:pt x="2118728" y="798715"/>
                              </a:lnTo>
                              <a:lnTo>
                                <a:pt x="2081263" y="768248"/>
                              </a:lnTo>
                              <a:lnTo>
                                <a:pt x="2042655" y="739165"/>
                              </a:lnTo>
                              <a:lnTo>
                                <a:pt x="2002929" y="711517"/>
                              </a:lnTo>
                              <a:lnTo>
                                <a:pt x="1992655" y="775474"/>
                              </a:lnTo>
                              <a:lnTo>
                                <a:pt x="1982952" y="828065"/>
                              </a:lnTo>
                              <a:lnTo>
                                <a:pt x="1972792" y="872477"/>
                              </a:lnTo>
                              <a:lnTo>
                                <a:pt x="1961146" y="911923"/>
                              </a:lnTo>
                              <a:lnTo>
                                <a:pt x="1946973" y="949604"/>
                              </a:lnTo>
                              <a:lnTo>
                                <a:pt x="1929231" y="988720"/>
                              </a:lnTo>
                              <a:lnTo>
                                <a:pt x="1901164" y="1043978"/>
                              </a:lnTo>
                              <a:lnTo>
                                <a:pt x="1874266" y="1092073"/>
                              </a:lnTo>
                              <a:lnTo>
                                <a:pt x="1847011" y="1136751"/>
                              </a:lnTo>
                              <a:lnTo>
                                <a:pt x="1817839" y="1181747"/>
                              </a:lnTo>
                              <a:lnTo>
                                <a:pt x="1810778" y="1195235"/>
                              </a:lnTo>
                              <a:lnTo>
                                <a:pt x="1809483" y="1206982"/>
                              </a:lnTo>
                              <a:lnTo>
                                <a:pt x="1813877" y="1219225"/>
                              </a:lnTo>
                              <a:lnTo>
                                <a:pt x="1823859" y="1234236"/>
                              </a:lnTo>
                              <a:lnTo>
                                <a:pt x="1835023" y="1250111"/>
                              </a:lnTo>
                              <a:lnTo>
                                <a:pt x="1852942" y="1276642"/>
                              </a:lnTo>
                              <a:lnTo>
                                <a:pt x="1871116" y="1304848"/>
                              </a:lnTo>
                              <a:lnTo>
                                <a:pt x="1883041" y="1325740"/>
                              </a:lnTo>
                              <a:lnTo>
                                <a:pt x="1891055" y="1342999"/>
                              </a:lnTo>
                              <a:lnTo>
                                <a:pt x="1896846" y="1366037"/>
                              </a:lnTo>
                              <a:lnTo>
                                <a:pt x="1892985" y="1394371"/>
                              </a:lnTo>
                              <a:lnTo>
                                <a:pt x="1871992" y="1427568"/>
                              </a:lnTo>
                              <a:lnTo>
                                <a:pt x="1840382" y="1459992"/>
                              </a:lnTo>
                              <a:lnTo>
                                <a:pt x="1812709" y="1484591"/>
                              </a:lnTo>
                              <a:lnTo>
                                <a:pt x="1786813" y="1506220"/>
                              </a:lnTo>
                              <a:lnTo>
                                <a:pt x="1760550" y="1529740"/>
                              </a:lnTo>
                              <a:lnTo>
                                <a:pt x="1731733" y="1559991"/>
                              </a:lnTo>
                              <a:lnTo>
                                <a:pt x="1698231" y="1601838"/>
                              </a:lnTo>
                              <a:lnTo>
                                <a:pt x="1657870" y="1660131"/>
                              </a:lnTo>
                              <a:lnTo>
                                <a:pt x="1647723" y="1675384"/>
                              </a:lnTo>
                              <a:lnTo>
                                <a:pt x="1624393" y="1709064"/>
                              </a:lnTo>
                              <a:lnTo>
                                <a:pt x="1657794" y="1733257"/>
                              </a:lnTo>
                              <a:lnTo>
                                <a:pt x="1704517" y="1738972"/>
                              </a:lnTo>
                              <a:lnTo>
                                <a:pt x="1751799" y="1744332"/>
                              </a:lnTo>
                              <a:lnTo>
                                <a:pt x="1799780" y="1749259"/>
                              </a:lnTo>
                              <a:lnTo>
                                <a:pt x="1848535" y="1753717"/>
                              </a:lnTo>
                              <a:lnTo>
                                <a:pt x="1898180" y="1757641"/>
                              </a:lnTo>
                              <a:lnTo>
                                <a:pt x="1948815" y="1760969"/>
                              </a:lnTo>
                              <a:lnTo>
                                <a:pt x="2000542" y="1763661"/>
                              </a:lnTo>
                              <a:lnTo>
                                <a:pt x="2053475" y="1765655"/>
                              </a:lnTo>
                              <a:lnTo>
                                <a:pt x="2107704" y="1766887"/>
                              </a:lnTo>
                              <a:lnTo>
                                <a:pt x="2163330" y="1767319"/>
                              </a:lnTo>
                              <a:lnTo>
                                <a:pt x="2219045" y="1766887"/>
                              </a:lnTo>
                              <a:lnTo>
                                <a:pt x="2273338" y="1765642"/>
                              </a:lnTo>
                              <a:lnTo>
                                <a:pt x="2326335" y="1763649"/>
                              </a:lnTo>
                              <a:lnTo>
                                <a:pt x="2378125" y="1760943"/>
                              </a:lnTo>
                              <a:lnTo>
                                <a:pt x="2428824" y="1757591"/>
                              </a:lnTo>
                              <a:lnTo>
                                <a:pt x="2478532" y="1753666"/>
                              </a:lnTo>
                              <a:lnTo>
                                <a:pt x="2527350" y="1749196"/>
                              </a:lnTo>
                              <a:lnTo>
                                <a:pt x="2575382" y="1744256"/>
                              </a:lnTo>
                              <a:close/>
                            </a:path>
                            <a:path w="2576195" h="3071495">
                              <a:moveTo>
                                <a:pt x="2575623" y="1812569"/>
                              </a:moveTo>
                              <a:lnTo>
                                <a:pt x="2529979" y="1821116"/>
                              </a:lnTo>
                              <a:lnTo>
                                <a:pt x="2483955" y="1829308"/>
                              </a:lnTo>
                              <a:lnTo>
                                <a:pt x="2437460" y="1837080"/>
                              </a:lnTo>
                              <a:lnTo>
                                <a:pt x="2390394" y="1844357"/>
                              </a:lnTo>
                              <a:lnTo>
                                <a:pt x="2342654" y="1851063"/>
                              </a:lnTo>
                              <a:lnTo>
                                <a:pt x="2294128" y="1857108"/>
                              </a:lnTo>
                              <a:lnTo>
                                <a:pt x="2244725" y="1862442"/>
                              </a:lnTo>
                              <a:lnTo>
                                <a:pt x="2194331" y="1866963"/>
                              </a:lnTo>
                              <a:lnTo>
                                <a:pt x="2142871" y="1870621"/>
                              </a:lnTo>
                              <a:lnTo>
                                <a:pt x="2090216" y="1873313"/>
                              </a:lnTo>
                              <a:lnTo>
                                <a:pt x="2036267" y="1874989"/>
                              </a:lnTo>
                              <a:lnTo>
                                <a:pt x="1980946" y="1875574"/>
                              </a:lnTo>
                              <a:lnTo>
                                <a:pt x="1925447" y="1875155"/>
                              </a:lnTo>
                              <a:lnTo>
                                <a:pt x="1871332" y="1873923"/>
                              </a:lnTo>
                              <a:lnTo>
                                <a:pt x="1818525" y="1871941"/>
                              </a:lnTo>
                              <a:lnTo>
                                <a:pt x="1766912" y="1869262"/>
                              </a:lnTo>
                              <a:lnTo>
                                <a:pt x="1716392" y="1865934"/>
                              </a:lnTo>
                              <a:lnTo>
                                <a:pt x="1666862" y="1862035"/>
                              </a:lnTo>
                              <a:lnTo>
                                <a:pt x="1618208" y="1857603"/>
                              </a:lnTo>
                              <a:lnTo>
                                <a:pt x="1570329" y="1852688"/>
                              </a:lnTo>
                              <a:lnTo>
                                <a:pt x="1523136" y="1847367"/>
                              </a:lnTo>
                              <a:lnTo>
                                <a:pt x="1495285" y="1879981"/>
                              </a:lnTo>
                              <a:lnTo>
                                <a:pt x="1466227" y="1909889"/>
                              </a:lnTo>
                              <a:lnTo>
                                <a:pt x="1434769" y="1937651"/>
                              </a:lnTo>
                              <a:lnTo>
                                <a:pt x="1399743" y="1963864"/>
                              </a:lnTo>
                              <a:lnTo>
                                <a:pt x="1359941" y="1989074"/>
                              </a:lnTo>
                              <a:lnTo>
                                <a:pt x="1314170" y="2013889"/>
                              </a:lnTo>
                              <a:lnTo>
                                <a:pt x="1261275" y="2038870"/>
                              </a:lnTo>
                              <a:lnTo>
                                <a:pt x="1200035" y="2064600"/>
                              </a:lnTo>
                              <a:lnTo>
                                <a:pt x="1149032" y="2086673"/>
                              </a:lnTo>
                              <a:lnTo>
                                <a:pt x="1100061" y="2111375"/>
                              </a:lnTo>
                              <a:lnTo>
                                <a:pt x="1053617" y="2138603"/>
                              </a:lnTo>
                              <a:lnTo>
                                <a:pt x="1010183" y="2168194"/>
                              </a:lnTo>
                              <a:lnTo>
                                <a:pt x="970267" y="2200046"/>
                              </a:lnTo>
                              <a:lnTo>
                                <a:pt x="934364" y="2234019"/>
                              </a:lnTo>
                              <a:lnTo>
                                <a:pt x="902970" y="2269985"/>
                              </a:lnTo>
                              <a:lnTo>
                                <a:pt x="876592" y="2307818"/>
                              </a:lnTo>
                              <a:lnTo>
                                <a:pt x="855713" y="2347379"/>
                              </a:lnTo>
                              <a:lnTo>
                                <a:pt x="840828" y="2388552"/>
                              </a:lnTo>
                              <a:lnTo>
                                <a:pt x="832446" y="2431199"/>
                              </a:lnTo>
                              <a:lnTo>
                                <a:pt x="831049" y="2475204"/>
                              </a:lnTo>
                              <a:lnTo>
                                <a:pt x="832027" y="2524658"/>
                              </a:lnTo>
                              <a:lnTo>
                                <a:pt x="829640" y="2575776"/>
                              </a:lnTo>
                              <a:lnTo>
                                <a:pt x="823302" y="2627325"/>
                              </a:lnTo>
                              <a:lnTo>
                                <a:pt x="812419" y="2678049"/>
                              </a:lnTo>
                              <a:lnTo>
                                <a:pt x="796378" y="2726728"/>
                              </a:lnTo>
                              <a:lnTo>
                                <a:pt x="774598" y="2772118"/>
                              </a:lnTo>
                              <a:lnTo>
                                <a:pt x="746480" y="2812973"/>
                              </a:lnTo>
                              <a:lnTo>
                                <a:pt x="711415" y="2848076"/>
                              </a:lnTo>
                              <a:lnTo>
                                <a:pt x="700709" y="2853715"/>
                              </a:lnTo>
                              <a:lnTo>
                                <a:pt x="698830" y="2845803"/>
                              </a:lnTo>
                              <a:lnTo>
                                <a:pt x="692200" y="2821127"/>
                              </a:lnTo>
                              <a:lnTo>
                                <a:pt x="686092" y="2804706"/>
                              </a:lnTo>
                              <a:lnTo>
                                <a:pt x="659269" y="2746375"/>
                              </a:lnTo>
                              <a:lnTo>
                                <a:pt x="648690" y="2719286"/>
                              </a:lnTo>
                              <a:lnTo>
                                <a:pt x="639749" y="2684881"/>
                              </a:lnTo>
                              <a:lnTo>
                                <a:pt x="635762" y="2643301"/>
                              </a:lnTo>
                              <a:lnTo>
                                <a:pt x="640029" y="2594737"/>
                              </a:lnTo>
                              <a:lnTo>
                                <a:pt x="655891" y="2539327"/>
                              </a:lnTo>
                              <a:lnTo>
                                <a:pt x="686650" y="2477249"/>
                              </a:lnTo>
                              <a:lnTo>
                                <a:pt x="625919" y="2492514"/>
                              </a:lnTo>
                              <a:lnTo>
                                <a:pt x="573493" y="2497620"/>
                              </a:lnTo>
                              <a:lnTo>
                                <a:pt x="526821" y="2493099"/>
                              </a:lnTo>
                              <a:lnTo>
                                <a:pt x="483362" y="2479522"/>
                              </a:lnTo>
                              <a:lnTo>
                                <a:pt x="440537" y="2457424"/>
                              </a:lnTo>
                              <a:lnTo>
                                <a:pt x="405142" y="2435250"/>
                              </a:lnTo>
                              <a:lnTo>
                                <a:pt x="336651" y="2390940"/>
                              </a:lnTo>
                              <a:lnTo>
                                <a:pt x="309156" y="2374519"/>
                              </a:lnTo>
                              <a:lnTo>
                                <a:pt x="300367" y="2367216"/>
                              </a:lnTo>
                              <a:lnTo>
                                <a:pt x="298538" y="2359672"/>
                              </a:lnTo>
                              <a:lnTo>
                                <a:pt x="303149" y="2353005"/>
                              </a:lnTo>
                              <a:lnTo>
                                <a:pt x="313702" y="2348344"/>
                              </a:lnTo>
                              <a:lnTo>
                                <a:pt x="361454" y="2335555"/>
                              </a:lnTo>
                              <a:lnTo>
                                <a:pt x="403834" y="2323274"/>
                              </a:lnTo>
                              <a:lnTo>
                                <a:pt x="444042" y="2312517"/>
                              </a:lnTo>
                              <a:lnTo>
                                <a:pt x="485317" y="2304288"/>
                              </a:lnTo>
                              <a:lnTo>
                                <a:pt x="514438" y="2300160"/>
                              </a:lnTo>
                              <a:lnTo>
                                <a:pt x="543039" y="2298039"/>
                              </a:lnTo>
                              <a:lnTo>
                                <a:pt x="572198" y="2299551"/>
                              </a:lnTo>
                              <a:lnTo>
                                <a:pt x="602970" y="2306294"/>
                              </a:lnTo>
                              <a:lnTo>
                                <a:pt x="649122" y="2320582"/>
                              </a:lnTo>
                              <a:lnTo>
                                <a:pt x="667448" y="2327148"/>
                              </a:lnTo>
                              <a:lnTo>
                                <a:pt x="690232" y="2336482"/>
                              </a:lnTo>
                              <a:lnTo>
                                <a:pt x="716648" y="2344331"/>
                              </a:lnTo>
                              <a:lnTo>
                                <a:pt x="764527" y="2337816"/>
                              </a:lnTo>
                              <a:lnTo>
                                <a:pt x="801497" y="2305164"/>
                              </a:lnTo>
                              <a:lnTo>
                                <a:pt x="830300" y="2264880"/>
                              </a:lnTo>
                              <a:lnTo>
                                <a:pt x="862558" y="2204656"/>
                              </a:lnTo>
                              <a:lnTo>
                                <a:pt x="884910" y="2159546"/>
                              </a:lnTo>
                              <a:lnTo>
                                <a:pt x="908812" y="2110435"/>
                              </a:lnTo>
                              <a:lnTo>
                                <a:pt x="930440" y="2065248"/>
                              </a:lnTo>
                              <a:lnTo>
                                <a:pt x="945997" y="2031936"/>
                              </a:lnTo>
                              <a:lnTo>
                                <a:pt x="969708" y="1983270"/>
                              </a:lnTo>
                              <a:lnTo>
                                <a:pt x="993914" y="1941449"/>
                              </a:lnTo>
                              <a:lnTo>
                                <a:pt x="1019835" y="1905406"/>
                              </a:lnTo>
                              <a:lnTo>
                                <a:pt x="1048626" y="1874050"/>
                              </a:lnTo>
                              <a:lnTo>
                                <a:pt x="1081519" y="1846300"/>
                              </a:lnTo>
                              <a:lnTo>
                                <a:pt x="1119695" y="1821065"/>
                              </a:lnTo>
                              <a:lnTo>
                                <a:pt x="1164348" y="1797265"/>
                              </a:lnTo>
                              <a:lnTo>
                                <a:pt x="1070330" y="1783778"/>
                              </a:lnTo>
                              <a:lnTo>
                                <a:pt x="1022680" y="1777301"/>
                              </a:lnTo>
                              <a:lnTo>
                                <a:pt x="974458" y="1771065"/>
                              </a:lnTo>
                              <a:lnTo>
                                <a:pt x="925563" y="1765147"/>
                              </a:lnTo>
                              <a:lnTo>
                                <a:pt x="875855" y="1759597"/>
                              </a:lnTo>
                              <a:lnTo>
                                <a:pt x="825258" y="1754479"/>
                              </a:lnTo>
                              <a:lnTo>
                                <a:pt x="773645" y="1749844"/>
                              </a:lnTo>
                              <a:lnTo>
                                <a:pt x="720890" y="1745754"/>
                              </a:lnTo>
                              <a:lnTo>
                                <a:pt x="666915" y="1742287"/>
                              </a:lnTo>
                              <a:lnTo>
                                <a:pt x="611581" y="1739480"/>
                              </a:lnTo>
                              <a:lnTo>
                                <a:pt x="554799" y="1737398"/>
                              </a:lnTo>
                              <a:lnTo>
                                <a:pt x="496443" y="1736115"/>
                              </a:lnTo>
                              <a:lnTo>
                                <a:pt x="436410" y="1735670"/>
                              </a:lnTo>
                              <a:lnTo>
                                <a:pt x="383387" y="1736013"/>
                              </a:lnTo>
                              <a:lnTo>
                                <a:pt x="331685" y="1737029"/>
                              </a:lnTo>
                              <a:lnTo>
                                <a:pt x="281228" y="1738668"/>
                              </a:lnTo>
                              <a:lnTo>
                                <a:pt x="231952" y="1740890"/>
                              </a:lnTo>
                              <a:lnTo>
                                <a:pt x="183743" y="1743659"/>
                              </a:lnTo>
                              <a:lnTo>
                                <a:pt x="136563" y="1746923"/>
                              </a:lnTo>
                              <a:lnTo>
                                <a:pt x="90309" y="1750644"/>
                              </a:lnTo>
                              <a:lnTo>
                                <a:pt x="44907" y="1754784"/>
                              </a:lnTo>
                              <a:lnTo>
                                <a:pt x="292" y="1759305"/>
                              </a:lnTo>
                              <a:lnTo>
                                <a:pt x="0" y="1782978"/>
                              </a:lnTo>
                              <a:lnTo>
                                <a:pt x="889" y="1831263"/>
                              </a:lnTo>
                              <a:lnTo>
                                <a:pt x="3530" y="1879104"/>
                              </a:lnTo>
                              <a:lnTo>
                                <a:pt x="7899" y="1926463"/>
                              </a:lnTo>
                              <a:lnTo>
                                <a:pt x="13970" y="1973313"/>
                              </a:lnTo>
                              <a:lnTo>
                                <a:pt x="21691" y="2019617"/>
                              </a:lnTo>
                              <a:lnTo>
                                <a:pt x="31051" y="2065350"/>
                              </a:lnTo>
                              <a:lnTo>
                                <a:pt x="42011" y="2110473"/>
                              </a:lnTo>
                              <a:lnTo>
                                <a:pt x="54533" y="2154974"/>
                              </a:lnTo>
                              <a:lnTo>
                                <a:pt x="68592" y="2198801"/>
                              </a:lnTo>
                              <a:lnTo>
                                <a:pt x="84175" y="2241931"/>
                              </a:lnTo>
                              <a:lnTo>
                                <a:pt x="101219" y="2284336"/>
                              </a:lnTo>
                              <a:lnTo>
                                <a:pt x="119710" y="2325967"/>
                              </a:lnTo>
                              <a:lnTo>
                                <a:pt x="139623" y="2366822"/>
                              </a:lnTo>
                              <a:lnTo>
                                <a:pt x="160909" y="2406853"/>
                              </a:lnTo>
                              <a:lnTo>
                                <a:pt x="183553" y="2446020"/>
                              </a:lnTo>
                              <a:lnTo>
                                <a:pt x="207505" y="2484310"/>
                              </a:lnTo>
                              <a:lnTo>
                                <a:pt x="232752" y="2521686"/>
                              </a:lnTo>
                              <a:lnTo>
                                <a:pt x="259270" y="2558123"/>
                              </a:lnTo>
                              <a:lnTo>
                                <a:pt x="286994" y="2593568"/>
                              </a:lnTo>
                              <a:lnTo>
                                <a:pt x="315925" y="2628011"/>
                              </a:lnTo>
                              <a:lnTo>
                                <a:pt x="346024" y="2661412"/>
                              </a:lnTo>
                              <a:lnTo>
                                <a:pt x="377253" y="2693746"/>
                              </a:lnTo>
                              <a:lnTo>
                                <a:pt x="409587" y="2724975"/>
                              </a:lnTo>
                              <a:lnTo>
                                <a:pt x="442988" y="2755061"/>
                              </a:lnTo>
                              <a:lnTo>
                                <a:pt x="477431" y="2783992"/>
                              </a:lnTo>
                              <a:lnTo>
                                <a:pt x="512876" y="2811729"/>
                              </a:lnTo>
                              <a:lnTo>
                                <a:pt x="549300" y="2838234"/>
                              </a:lnTo>
                              <a:lnTo>
                                <a:pt x="586676" y="2863494"/>
                              </a:lnTo>
                              <a:lnTo>
                                <a:pt x="624967" y="2887446"/>
                              </a:lnTo>
                              <a:lnTo>
                                <a:pt x="664146" y="2910090"/>
                              </a:lnTo>
                              <a:lnTo>
                                <a:pt x="704164" y="2931376"/>
                              </a:lnTo>
                              <a:lnTo>
                                <a:pt x="745020" y="2951289"/>
                              </a:lnTo>
                              <a:lnTo>
                                <a:pt x="786663" y="2969780"/>
                              </a:lnTo>
                              <a:lnTo>
                                <a:pt x="829056" y="2986824"/>
                              </a:lnTo>
                              <a:lnTo>
                                <a:pt x="872185" y="3002394"/>
                              </a:lnTo>
                              <a:lnTo>
                                <a:pt x="916012" y="3016466"/>
                              </a:lnTo>
                              <a:lnTo>
                                <a:pt x="960513" y="3028988"/>
                              </a:lnTo>
                              <a:lnTo>
                                <a:pt x="1005636" y="3039948"/>
                              </a:lnTo>
                              <a:lnTo>
                                <a:pt x="1051369" y="3049308"/>
                              </a:lnTo>
                              <a:lnTo>
                                <a:pt x="1097673" y="3057029"/>
                              </a:lnTo>
                              <a:lnTo>
                                <a:pt x="1144524" y="3063100"/>
                              </a:lnTo>
                              <a:lnTo>
                                <a:pt x="1191882" y="3067469"/>
                              </a:lnTo>
                              <a:lnTo>
                                <a:pt x="1239723" y="3070110"/>
                              </a:lnTo>
                              <a:lnTo>
                                <a:pt x="1288008" y="3070999"/>
                              </a:lnTo>
                              <a:lnTo>
                                <a:pt x="1336725" y="3070098"/>
                              </a:lnTo>
                              <a:lnTo>
                                <a:pt x="1384985" y="3067405"/>
                              </a:lnTo>
                              <a:lnTo>
                                <a:pt x="1432763" y="3062948"/>
                              </a:lnTo>
                              <a:lnTo>
                                <a:pt x="1480019" y="3056775"/>
                              </a:lnTo>
                              <a:lnTo>
                                <a:pt x="1526717" y="3048914"/>
                              </a:lnTo>
                              <a:lnTo>
                                <a:pt x="1572831" y="3039389"/>
                              </a:lnTo>
                              <a:lnTo>
                                <a:pt x="1618322" y="3028238"/>
                              </a:lnTo>
                              <a:lnTo>
                                <a:pt x="1663179" y="3015500"/>
                              </a:lnTo>
                              <a:lnTo>
                                <a:pt x="1707349" y="3001187"/>
                              </a:lnTo>
                              <a:lnTo>
                                <a:pt x="1750796" y="2985338"/>
                              </a:lnTo>
                              <a:lnTo>
                                <a:pt x="1793506" y="2968002"/>
                              </a:lnTo>
                              <a:lnTo>
                                <a:pt x="1835442" y="2949194"/>
                              </a:lnTo>
                              <a:lnTo>
                                <a:pt x="1876564" y="2928950"/>
                              </a:lnTo>
                              <a:lnTo>
                                <a:pt x="1916849" y="2907296"/>
                              </a:lnTo>
                              <a:lnTo>
                                <a:pt x="1956269" y="2884271"/>
                              </a:lnTo>
                              <a:lnTo>
                                <a:pt x="1994776" y="2859913"/>
                              </a:lnTo>
                              <a:lnTo>
                                <a:pt x="2032342" y="2834246"/>
                              </a:lnTo>
                              <a:lnTo>
                                <a:pt x="2068944" y="2807297"/>
                              </a:lnTo>
                              <a:lnTo>
                                <a:pt x="2104542" y="2779115"/>
                              </a:lnTo>
                              <a:lnTo>
                                <a:pt x="2139111" y="2749715"/>
                              </a:lnTo>
                              <a:lnTo>
                                <a:pt x="2172614" y="2719133"/>
                              </a:lnTo>
                              <a:lnTo>
                                <a:pt x="2205024" y="2687396"/>
                              </a:lnTo>
                              <a:lnTo>
                                <a:pt x="2236305" y="2654554"/>
                              </a:lnTo>
                              <a:lnTo>
                                <a:pt x="2266416" y="2620619"/>
                              </a:lnTo>
                              <a:lnTo>
                                <a:pt x="2295347" y="2585643"/>
                              </a:lnTo>
                              <a:lnTo>
                                <a:pt x="2323046" y="2549639"/>
                              </a:lnTo>
                              <a:lnTo>
                                <a:pt x="2349487" y="2512657"/>
                              </a:lnTo>
                              <a:lnTo>
                                <a:pt x="2374646" y="2474709"/>
                              </a:lnTo>
                              <a:lnTo>
                                <a:pt x="2398484" y="2435847"/>
                              </a:lnTo>
                              <a:lnTo>
                                <a:pt x="2420963" y="2396083"/>
                              </a:lnTo>
                              <a:lnTo>
                                <a:pt x="2442057" y="2355456"/>
                              </a:lnTo>
                              <a:lnTo>
                                <a:pt x="2461742" y="2314016"/>
                              </a:lnTo>
                              <a:lnTo>
                                <a:pt x="2479979" y="2271763"/>
                              </a:lnTo>
                              <a:lnTo>
                                <a:pt x="2496731" y="2228761"/>
                              </a:lnTo>
                              <a:lnTo>
                                <a:pt x="2511971" y="2185009"/>
                              </a:lnTo>
                              <a:lnTo>
                                <a:pt x="2525674" y="2140572"/>
                              </a:lnTo>
                              <a:lnTo>
                                <a:pt x="2537790" y="2095461"/>
                              </a:lnTo>
                              <a:lnTo>
                                <a:pt x="2548305" y="2049716"/>
                              </a:lnTo>
                              <a:lnTo>
                                <a:pt x="2557170" y="2003374"/>
                              </a:lnTo>
                              <a:lnTo>
                                <a:pt x="2564371" y="1956447"/>
                              </a:lnTo>
                              <a:lnTo>
                                <a:pt x="2569870" y="1908987"/>
                              </a:lnTo>
                              <a:lnTo>
                                <a:pt x="2573629" y="1861007"/>
                              </a:lnTo>
                              <a:lnTo>
                                <a:pt x="2575623" y="1812569"/>
                              </a:lnTo>
                              <a:close/>
                            </a:path>
                          </a:pathLst>
                        </a:custGeom>
                        <a:solidFill>
                          <a:srgbClr val="00558C"/>
                        </a:solidFill>
                      </wps:spPr>
                      <wps:bodyPr wrap="square" lIns="0" tIns="0" rIns="0" bIns="0" rtlCol="0">
                        <a:noAutofit/>
                      </wps:bodyPr>
                    </wps:wsp>
                  </a:graphicData>
                </a:graphic>
              </wp:anchor>
            </w:drawing>
          </mc:Choice>
          <mc:Fallback>
            <w:pict>
              <v:shape w14:anchorId="7FBAA01D" id="Graphic 3" o:spid="_x0000_s1026" style="position:absolute;left:0;text-align:left;margin-left:72.25pt;margin-top:22pt;width:202.85pt;height:241.85pt;z-index:-251659264;visibility:visible;mso-wrap-style:square;mso-wrap-distance-left:0;mso-wrap-distance-top:0;mso-wrap-distance-right:0;mso-wrap-distance-bottom:0;mso-position-horizontal:absolute;mso-position-horizontal-relative:page;mso-position-vertical:absolute;mso-position-vertical-relative:text;v-text-anchor:top" coordsize="2576195,30714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" path="m2223033,214274r-140348,l2075789,208876r-6591,-5664l2063699,197789r-3620,-4673l2055368,185064r4343,-1727l2068779,181711r28841,-11214l2119338,150101r11798,-26416l2130221,94386,2113800,65354,2079091,39751,2023287,20726r-39789,-4877l1946744,16929r-36791,2921l1870075,20510r-61634,-4254l1770900,10960,1745081,5740,1718627,1714,1679168,r-25628,1143l1623809,4127r-28359,3823l1573936,11671r-54191,12001l1472209,33794r-52197,6985l1351826,43383r-43714,1168l1268996,47904r-36855,5283l1195209,60134r78093,11227l1337614,78346r52667,3429l1433423,82397r35738,-1498l1499412,80403r23902,2604l1542351,87668r15710,5677l1603552,112801r41250,17348l1685023,142468r42443,4356l1775345,140284r56553,-20371l1897456,99428r47879,2108l1997938,143230r11519,41174l2009381,194437r3721,8445l2022856,209562r18008,4712l1866442,214274r153,53238l2011133,302539r-2260,42291l2004695,390448r-5881,47943l1991385,487667r-8763,49593l1972691,586181r-10897,47269l1950123,678040r-41821,-24067l1865363,631380r-43879,-21018l1776704,590981r-45631,-17729l1694954,560806r,465582l1680781,1030312r-36398,11938l1625358,1070381r-2197,7264l1615833,1078687r-14516,-864l1583994,1075778r-15684,-2489l1572171,1093025r12065,27953l1603006,1154125r24003,35306l1599184,1209154r-29947,27114l1538922,1269771r-28943,38862l1484147,1351826r-20955,46507l1448828,1447139r-5994,50076l1446923,1547545r-44107,-25146l1369428,1491881r-23330,-34544l1332217,1420101r-5093,-38583l1330198,1342948r10604,-37223l1358290,1271193r23749,-30480l1411401,1215605r34341,-18364l1425397,1165377r-12078,-36335l1410385,1090599r7074,-38189l1435392,1016850r29667,-30594l1507324,963028r51740,-12891l1607439,950963r41262,13602l1679117,990015r15837,36373l1694954,560806r-57569,-17856l1589405,530453r-48692,-10681l1491348,510946r-49987,-6934l1390777,499021r-51143,-3036l1287983,494969r-55220,1016l1237335,495985r-45618,2528l1144282,502894r-46914,6083l1051001,516724r-45796,9386l960018,537108r-44552,12560l871575,563778r-43180,15621l785952,596493r-41694,18542l703364,635000r-40069,21348l624078,679056r-38316,24028l548347,728408r-36449,26581l476427,782802r-34467,29007l408546,841984r-32347,31318l344970,905725r-30099,33490l285953,973747r-27737,35547l231724,1045806r-25235,37478l182562,1121676r-22619,39269l138684,1201077r-19863,40957l100380,1283766r-17005,42507l67868,1369504r-14008,43942l41402,1458036r-10884,45237l21247,1549107r-7633,46419l7645,1642478r-4267,47460l96545,1673313r47117,-7658l192392,1658366r49200,-6643l291744,1645716r51244,-5283l395401,1635950r53683,-3619l504151,1629651r56554,-1664l680427,1627924r51169,1066l785787,1630870r52857,2565l890270,1636598r51879,3835l941946,1640433r48234,4140l1038656,1649285r94476,10592l1224940,1671701r178664,25692l1445196,1677936r37821,-21348l1516176,1632331r28804,-28906l1568602,1568907r18301,-41542l1599539,1477467r6655,-59563l1607883,1370482r953,-40538l1611388,1293380r19406,-72936l1652346,1178217r32601,-49988l1722513,1078687r44018,-54966l1797265,986256r26924,-33947l1825752,950137r22212,-30683l1869503,884999r20142,-38722l1909254,800646r19926,-55169l1950262,678141r26543,16371l2002929,711517r19901,-121145l2032139,535114r9246,-52032l2050796,434060r9829,-46266l2071116,344055r11379,-41465l2223033,267512r,-53238xem2575382,1744256r-2527,-51435l2568321,1641932r-6477,-50292l2553449,1541970r-10274,-49009l2531059,1444663r-13907,-47562l2501481,1350314r-17399,-45974l2465006,1259230r-20726,-44209l2421953,1171740r-23901,-42304l2372626,1088136r-26924,-40259l2317331,1008722r-29782,-38049l2256383,933805r-32512,-35674l2190077,863701r-35065,-33147l2118728,798715r-37465,-30467l2042655,739165r-39726,-27648l1992655,775474r-9703,52591l1972792,872477r-11646,39446l1946973,949604r-17742,39116l1901164,1043978r-26898,48095l1847011,1136751r-29172,44996l1810778,1195235r-1295,11747l1813877,1219225r9982,15011l1835023,1250111r17919,26531l1871116,1304848r11925,20892l1891055,1342999r5791,23038l1892985,1394371r-20993,33197l1840382,1459992r-27673,24599l1786813,1506220r-26263,23520l1731733,1559991r-33502,41847l1657870,1660131r-10147,15253l1624393,1709064r33401,24193l1704517,1738972r47282,5360l1799780,1749259r48755,4458l1898180,1757641r50635,3328l2000542,1763661r52933,1994l2107704,1766887r55626,432l2219045,1766887r54293,-1245l2326335,1763649r51790,-2706l2428824,1757591r49708,-3925l2527350,1749196r48032,-4940xem2575623,1812569r-45644,8547l2483955,1829308r-46495,7772l2390394,1844357r-47740,6706l2294128,1857108r-49403,5334l2194331,1866963r-51460,3658l2090216,1873313r-53949,1676l1980946,1875574r-55499,-419l1871332,1873923r-52807,-1982l1766912,1869262r-50520,-3328l1666862,1862035r-48654,-4432l1570329,1852688r-47193,-5321l1495285,1879981r-29058,29908l1434769,1937651r-35026,26213l1359941,1989074r-45771,24815l1261275,2038870r-61240,25730l1149032,2086673r-48971,24702l1053617,2138603r-43434,29591l970267,2200046r-35903,33973l902970,2269985r-26378,37833l855713,2347379r-14885,41173l832446,2431199r-1397,44005l832027,2524658r-2387,51118l823302,2627325r-10883,50724l796378,2726728r-21780,45390l746480,2812973r-35065,35103l700709,2853715r-1879,-7912l692200,2821127r-6108,-16421l659269,2746375r-10579,-27089l639749,2684881r-3987,-41580l640029,2594737r15862,-55410l686650,2477249r-60731,15265l573493,2497620r-46672,-4521l483362,2479522r-42825,-22098l405142,2435250r-68491,-44310l309156,2374519r-8789,-7303l298538,2359672r4611,-6667l313702,2348344r47752,-12789l403834,2323274r40208,-10757l485317,2304288r29121,-4128l543039,2298039r29159,1512l602970,2306294r46152,14288l667448,2327148r22784,9334l716648,2344331r47879,-6515l801497,2305164r28803,-40284l862558,2204656r22352,-45110l908812,2110435r21628,-45187l945997,2031936r23711,-48666l993914,1941449r25921,-36043l1048626,1874050r32893,-27750l1119695,1821065r44653,-23800l1070330,1783778r-47650,-6477l974458,1771065r-48895,-5918l875855,1759597r-50597,-5118l773645,1749844r-52755,-4090l666915,1742287r-55334,-2807l554799,1737398r-58356,-1283l436410,1735670r-53023,343l331685,1737029r-50457,1639l231952,1740890r-48209,2769l136563,1746923r-46254,3721l44907,1754784,292,1759305,,1782978r889,48285l3530,1879104r4369,47359l13970,1973313r7721,46304l31051,2065350r10960,45123l54533,2154974r14059,43827l84175,2241931r17044,42405l119710,2325967r19913,40855l160909,2406853r22644,39167l207505,2484310r25247,37376l259270,2558123r27724,35445l315925,2628011r30099,33401l377253,2693746r32334,31229l442988,2755061r34443,28931l512876,2811729r36424,26505l586676,2863494r38291,23952l664146,2910090r40018,21286l745020,2951289r41643,18491l829056,2986824r43129,15570l916012,3016466r44501,12522l1005636,3039948r45733,9360l1097673,3057029r46851,6071l1191882,3067469r47841,2641l1288008,3070999r48717,-901l1384985,3067405r47778,-4457l1480019,3056775r46698,-7861l1572831,3039389r45491,-11151l1663179,3015500r44170,-14313l1750796,2985338r42710,-17336l1835442,2949194r41122,-20244l1916849,2907296r39420,-23025l1994776,2859913r37566,-25667l2068944,2807297r35598,-28182l2139111,2749715r33503,-30582l2205024,2687396r31281,-32842l2266416,2620619r28931,-34976l2323046,2549639r26441,-36982l2374646,2474709r23838,-38862l2420963,2396083r21094,-40627l2461742,2314016r18237,-42253l2496731,2228761r15240,-43752l2525674,2140572r12116,-45111l2548305,2049716r8865,-46342l2564371,1956447r5499,-47460l2573629,1861007r1994,-48438xe" fillcolor="#00558c" stroked="f">
                <v:path arrowok="t"/>
                <w10:wrap type="topAndBottom" anchorx="page"/>
              </v:shape>
            </w:pict>
          </mc:Fallback>
        </mc:AlternateContent>
      </w:r>
    </w:p>
    <w:p w14:paraId="004C7BA9" w14:textId="77777777" w:rsidR="00A918E6" w:rsidRDefault="00A918E6">
      <w:pPr>
        <w:pStyle w:val="a3"/>
        <w:rPr>
          <w:rFonts w:ascii="Arial MT"/>
        </w:rPr>
        <w:sectPr w:rsidR="00A918E6">
          <w:headerReference w:type="even" r:id="rId9"/>
          <w:headerReference w:type="default" r:id="rId10"/>
          <w:type w:val="continuous"/>
          <w:pgSz w:w="11910" w:h="15880"/>
          <w:pgMar w:top="1520" w:right="708" w:bottom="280" w:left="708" w:header="839" w:footer="0" w:gutter="0"/>
          <w:pgNumType w:start="180"/>
          <w:cols w:space="720"/>
        </w:sectPr>
      </w:pPr>
    </w:p>
    <w:p w14:paraId="1130AAB6" w14:textId="77777777" w:rsidR="00A918E6" w:rsidRDefault="001A1C1A">
      <w:pPr>
        <w:pStyle w:val="1"/>
        <w:numPr>
          <w:ilvl w:val="1"/>
          <w:numId w:val="1"/>
        </w:numPr>
        <w:tabs>
          <w:tab w:val="left" w:pos="3047"/>
        </w:tabs>
        <w:spacing w:before="145"/>
        <w:ind w:left="3047" w:hanging="354"/>
        <w:jc w:val="left"/>
      </w:pPr>
      <w:r>
        <w:rPr>
          <w:color w:val="231F20"/>
        </w:rPr>
        <w:lastRenderedPageBreak/>
        <w:t>DIGITAL</w:t>
      </w:r>
      <w:r>
        <w:rPr>
          <w:color w:val="231F20"/>
          <w:spacing w:val="35"/>
        </w:rPr>
        <w:t xml:space="preserve"> </w:t>
      </w:r>
      <w:r>
        <w:rPr>
          <w:color w:val="231F20"/>
        </w:rPr>
        <w:t>COMMUNICATIONS</w:t>
      </w:r>
      <w:r>
        <w:rPr>
          <w:color w:val="231F20"/>
          <w:spacing w:val="48"/>
        </w:rPr>
        <w:t xml:space="preserve"> </w:t>
      </w:r>
      <w:r>
        <w:rPr>
          <w:color w:val="231F20"/>
          <w:spacing w:val="-2"/>
        </w:rPr>
        <w:t>SYSTEMS</w:t>
      </w:r>
    </w:p>
    <w:p w14:paraId="1311B0F5" w14:textId="195EB7B4" w:rsidR="00A918E6" w:rsidRDefault="001A1C1A">
      <w:pPr>
        <w:pStyle w:val="a3"/>
        <w:spacing w:before="49" w:line="297" w:lineRule="auto"/>
        <w:ind w:left="2693" w:right="140"/>
        <w:jc w:val="both"/>
      </w:pPr>
      <w:r>
        <w:rPr>
          <w:color w:val="231F20"/>
          <w:spacing w:val="-4"/>
        </w:rPr>
        <w:t>IALA</w:t>
      </w:r>
      <w:r w:rsidR="007C0D19">
        <w:rPr>
          <w:color w:val="231F20"/>
          <w:spacing w:val="-4"/>
        </w:rPr>
        <w:t xml:space="preserve"> </w:t>
      </w:r>
      <w:r>
        <w:rPr>
          <w:color w:val="231F20"/>
          <w:spacing w:val="-4"/>
        </w:rPr>
        <w:t>Standard</w:t>
      </w:r>
      <w:r>
        <w:rPr>
          <w:color w:val="231F20"/>
          <w:spacing w:val="-9"/>
        </w:rPr>
        <w:t xml:space="preserve"> </w:t>
      </w:r>
      <w:r>
        <w:rPr>
          <w:color w:val="231F20"/>
          <w:spacing w:val="-4"/>
        </w:rPr>
        <w:t>S1060</w:t>
      </w:r>
      <w:r w:rsidR="007C0D19">
        <w:rPr>
          <w:color w:val="231F20"/>
          <w:spacing w:val="-4"/>
        </w:rPr>
        <w:t xml:space="preserve"> </w:t>
      </w:r>
      <w:r>
        <w:rPr>
          <w:color w:val="231F20"/>
          <w:spacing w:val="-4"/>
        </w:rPr>
        <w:t>applies</w:t>
      </w:r>
      <w:r w:rsidR="007C0D19">
        <w:rPr>
          <w:color w:val="231F20"/>
          <w:spacing w:val="-4"/>
        </w:rPr>
        <w:t xml:space="preserve"> </w:t>
      </w:r>
      <w:r>
        <w:rPr>
          <w:color w:val="231F20"/>
          <w:spacing w:val="-4"/>
        </w:rPr>
        <w:t>to</w:t>
      </w:r>
      <w:r>
        <w:rPr>
          <w:color w:val="231F20"/>
          <w:spacing w:val="-9"/>
        </w:rPr>
        <w:t xml:space="preserve"> </w:t>
      </w:r>
      <w:r>
        <w:rPr>
          <w:color w:val="231F20"/>
          <w:spacing w:val="-4"/>
        </w:rPr>
        <w:t>Digital</w:t>
      </w:r>
      <w:r>
        <w:rPr>
          <w:color w:val="231F20"/>
          <w:spacing w:val="-9"/>
        </w:rPr>
        <w:t xml:space="preserve"> </w:t>
      </w:r>
      <w:r>
        <w:rPr>
          <w:color w:val="231F20"/>
          <w:spacing w:val="-4"/>
        </w:rPr>
        <w:t>Communication</w:t>
      </w:r>
      <w:r>
        <w:rPr>
          <w:color w:val="231F20"/>
          <w:spacing w:val="-9"/>
        </w:rPr>
        <w:t xml:space="preserve"> </w:t>
      </w:r>
      <w:r>
        <w:rPr>
          <w:color w:val="231F20"/>
          <w:spacing w:val="-4"/>
        </w:rPr>
        <w:t>Technology.</w:t>
      </w:r>
      <w:r>
        <w:rPr>
          <w:color w:val="231F20"/>
          <w:spacing w:val="-9"/>
        </w:rPr>
        <w:t xml:space="preserve"> </w:t>
      </w:r>
      <w:r>
        <w:rPr>
          <w:color w:val="231F20"/>
          <w:spacing w:val="-4"/>
        </w:rPr>
        <w:t>This</w:t>
      </w:r>
      <w:r>
        <w:rPr>
          <w:color w:val="231F20"/>
          <w:spacing w:val="-9"/>
        </w:rPr>
        <w:t xml:space="preserve"> </w:t>
      </w:r>
      <w:r>
        <w:rPr>
          <w:color w:val="231F20"/>
          <w:spacing w:val="-4"/>
        </w:rPr>
        <w:t>Standard</w:t>
      </w:r>
      <w:r w:rsidR="007C0D19">
        <w:rPr>
          <w:color w:val="231F20"/>
          <w:spacing w:val="-4"/>
        </w:rPr>
        <w:t xml:space="preserve"> </w:t>
      </w:r>
      <w:r>
        <w:rPr>
          <w:color w:val="231F20"/>
          <w:spacing w:val="-4"/>
        </w:rPr>
        <w:t xml:space="preserve">references </w:t>
      </w:r>
      <w:r>
        <w:rPr>
          <w:color w:val="231F20"/>
        </w:rPr>
        <w:t>normative and informative provisions, detailed in the listed IALA Recommendations, covering the following scope.</w:t>
      </w:r>
    </w:p>
    <w:p w14:paraId="28BE68A0" w14:textId="77777777" w:rsidR="00A918E6" w:rsidRDefault="001A1C1A">
      <w:pPr>
        <w:pStyle w:val="a9"/>
        <w:numPr>
          <w:ilvl w:val="0"/>
          <w:numId w:val="2"/>
        </w:numPr>
        <w:tabs>
          <w:tab w:val="left" w:pos="3373"/>
        </w:tabs>
        <w:spacing w:line="252" w:lineRule="exact"/>
        <w:ind w:hanging="283"/>
        <w:rPr>
          <w:sz w:val="20"/>
        </w:rPr>
      </w:pPr>
      <w:r>
        <w:rPr>
          <w:color w:val="231F20"/>
          <w:spacing w:val="-4"/>
          <w:sz w:val="20"/>
        </w:rPr>
        <w:t>Wide</w:t>
      </w:r>
      <w:r>
        <w:rPr>
          <w:color w:val="231F20"/>
          <w:spacing w:val="-14"/>
          <w:sz w:val="20"/>
        </w:rPr>
        <w:t xml:space="preserve"> </w:t>
      </w:r>
      <w:r>
        <w:rPr>
          <w:color w:val="231F20"/>
          <w:spacing w:val="-4"/>
          <w:sz w:val="20"/>
        </w:rPr>
        <w:t>and</w:t>
      </w:r>
      <w:r>
        <w:rPr>
          <w:color w:val="231F20"/>
          <w:spacing w:val="-14"/>
          <w:sz w:val="20"/>
        </w:rPr>
        <w:t xml:space="preserve"> </w:t>
      </w:r>
      <w:r>
        <w:rPr>
          <w:color w:val="231F20"/>
          <w:spacing w:val="-4"/>
          <w:sz w:val="20"/>
        </w:rPr>
        <w:t>medium</w:t>
      </w:r>
      <w:r>
        <w:rPr>
          <w:color w:val="231F20"/>
          <w:spacing w:val="-13"/>
          <w:sz w:val="20"/>
        </w:rPr>
        <w:t xml:space="preserve"> </w:t>
      </w:r>
      <w:r>
        <w:rPr>
          <w:color w:val="231F20"/>
          <w:spacing w:val="-4"/>
          <w:sz w:val="20"/>
        </w:rPr>
        <w:t>bandwidth</w:t>
      </w:r>
      <w:r>
        <w:rPr>
          <w:color w:val="231F20"/>
          <w:spacing w:val="-14"/>
          <w:sz w:val="20"/>
        </w:rPr>
        <w:t xml:space="preserve"> </w:t>
      </w:r>
      <w:r>
        <w:rPr>
          <w:color w:val="231F20"/>
          <w:spacing w:val="-4"/>
          <w:sz w:val="20"/>
        </w:rPr>
        <w:t>systems</w:t>
      </w:r>
    </w:p>
    <w:p w14:paraId="2BC081F2" w14:textId="77777777" w:rsidR="00A918E6" w:rsidRDefault="001A1C1A">
      <w:pPr>
        <w:tabs>
          <w:tab w:val="left" w:pos="3373"/>
        </w:tabs>
        <w:spacing w:line="252" w:lineRule="exact"/>
        <w:ind w:left="3090"/>
        <w:rPr>
          <w:ins w:id="0" w:author="WANG SHUO (CHina MSA)" w:date="2025-04-15T16:15:00Z"/>
          <w:rFonts w:eastAsiaTheme="minorEastAsia"/>
          <w:sz w:val="20"/>
          <w:lang w:eastAsia="zh-CN"/>
        </w:rPr>
      </w:pPr>
      <w:r>
        <w:rPr>
          <w:rFonts w:eastAsiaTheme="minorEastAsia" w:hint="eastAsia"/>
          <w:sz w:val="20"/>
          <w:lang w:eastAsia="zh-CN"/>
        </w:rPr>
        <w:t xml:space="preserve"> </w:t>
      </w:r>
      <w:r>
        <w:rPr>
          <w:rFonts w:eastAsiaTheme="minorEastAsia"/>
          <w:sz w:val="20"/>
          <w:lang w:eastAsia="zh-CN"/>
        </w:rPr>
        <w:t xml:space="preserve">           </w:t>
      </w:r>
      <w:ins w:id="1" w:author="WANG SHUO (CHina MSA)" w:date="2025-04-15T16:15:00Z">
        <w:r>
          <w:rPr>
            <w:rFonts w:eastAsiaTheme="minorEastAsia"/>
            <w:sz w:val="20"/>
            <w:lang w:eastAsia="zh-CN"/>
          </w:rPr>
          <w:t xml:space="preserve">R1007 </w:t>
        </w:r>
        <w:proofErr w:type="gramStart"/>
        <w:r>
          <w:rPr>
            <w:rFonts w:eastAsiaTheme="minorEastAsia"/>
            <w:sz w:val="20"/>
            <w:lang w:eastAsia="zh-CN"/>
          </w:rPr>
          <w:t>The</w:t>
        </w:r>
        <w:proofErr w:type="gramEnd"/>
        <w:r>
          <w:rPr>
            <w:rFonts w:eastAsiaTheme="minorEastAsia"/>
            <w:sz w:val="20"/>
            <w:lang w:eastAsia="zh-CN"/>
          </w:rPr>
          <w:t xml:space="preserve"> VHF Data Exchange System (VDES) for Shore Infrastructure</w:t>
        </w:r>
      </w:ins>
    </w:p>
    <w:p w14:paraId="1345F955" w14:textId="77777777" w:rsidR="00A918E6" w:rsidRDefault="001A1C1A">
      <w:pPr>
        <w:tabs>
          <w:tab w:val="left" w:pos="3373"/>
        </w:tabs>
        <w:spacing w:line="252" w:lineRule="exact"/>
        <w:ind w:left="3090"/>
        <w:rPr>
          <w:ins w:id="2" w:author="WANG SHUO (CHina MSA)" w:date="2025-04-15T16:15:00Z"/>
          <w:rFonts w:eastAsiaTheme="minorEastAsia"/>
          <w:sz w:val="20"/>
          <w:lang w:eastAsia="zh-CN"/>
        </w:rPr>
      </w:pPr>
      <w:ins w:id="3" w:author="WANG SHUO (CHina MSA)" w:date="2025-04-15T16:15:00Z">
        <w:r>
          <w:rPr>
            <w:rFonts w:eastAsiaTheme="minorEastAsia"/>
            <w:sz w:val="20"/>
            <w:lang w:eastAsia="zh-CN"/>
          </w:rPr>
          <w:t xml:space="preserve">            R0123 </w:t>
        </w:r>
        <w:proofErr w:type="gramStart"/>
        <w:r>
          <w:rPr>
            <w:rFonts w:eastAsiaTheme="minorEastAsia"/>
            <w:sz w:val="20"/>
            <w:lang w:eastAsia="zh-CN"/>
          </w:rPr>
          <w:t>The</w:t>
        </w:r>
        <w:proofErr w:type="gramEnd"/>
        <w:r>
          <w:rPr>
            <w:rFonts w:eastAsiaTheme="minorEastAsia"/>
            <w:sz w:val="20"/>
            <w:lang w:eastAsia="zh-CN"/>
          </w:rPr>
          <w:t xml:space="preserve"> Provision of Shore Based Automatic Identification System (AIS)</w:t>
        </w:r>
      </w:ins>
    </w:p>
    <w:p w14:paraId="7E7AF23D" w14:textId="77777777" w:rsidR="00A918E6" w:rsidRDefault="001A1C1A">
      <w:pPr>
        <w:tabs>
          <w:tab w:val="left" w:pos="3373"/>
        </w:tabs>
        <w:spacing w:line="252" w:lineRule="exact"/>
        <w:ind w:left="3090"/>
        <w:rPr>
          <w:rFonts w:eastAsiaTheme="minorEastAsia"/>
          <w:sz w:val="20"/>
          <w:lang w:eastAsia="zh-CN"/>
        </w:rPr>
      </w:pPr>
      <w:ins w:id="4" w:author="WANG SHUO (CHina MSA)" w:date="2025-04-15T16:15:00Z">
        <w:r>
          <w:rPr>
            <w:rFonts w:eastAsiaTheme="minorEastAsia"/>
            <w:sz w:val="20"/>
            <w:lang w:eastAsia="zh-CN"/>
          </w:rPr>
          <w:t xml:space="preserve">            </w:t>
        </w:r>
      </w:ins>
      <w:ins w:id="5" w:author="WANG SHUO (CHina MSA)" w:date="2025-04-15T16:16:00Z">
        <w:r>
          <w:rPr>
            <w:rFonts w:eastAsiaTheme="minorEastAsia"/>
            <w:sz w:val="20"/>
            <w:lang w:eastAsia="zh-CN"/>
          </w:rPr>
          <w:t xml:space="preserve">R0124 </w:t>
        </w:r>
        <w:proofErr w:type="gramStart"/>
        <w:r>
          <w:rPr>
            <w:rFonts w:eastAsiaTheme="minorEastAsia"/>
            <w:sz w:val="20"/>
            <w:lang w:eastAsia="zh-CN"/>
          </w:rPr>
          <w:t>The</w:t>
        </w:r>
        <w:proofErr w:type="gramEnd"/>
        <w:r>
          <w:rPr>
            <w:rFonts w:eastAsiaTheme="minorEastAsia"/>
            <w:sz w:val="20"/>
            <w:lang w:eastAsia="zh-CN"/>
          </w:rPr>
          <w:t xml:space="preserve"> AIS Service</w:t>
        </w:r>
      </w:ins>
    </w:p>
    <w:p w14:paraId="4DAC0F7C" w14:textId="77777777" w:rsidR="00A918E6" w:rsidRDefault="001A1C1A">
      <w:pPr>
        <w:pStyle w:val="a9"/>
        <w:numPr>
          <w:ilvl w:val="0"/>
          <w:numId w:val="2"/>
        </w:numPr>
        <w:tabs>
          <w:tab w:val="left" w:pos="3373"/>
        </w:tabs>
        <w:spacing w:before="11"/>
        <w:ind w:hanging="283"/>
        <w:rPr>
          <w:sz w:val="20"/>
        </w:rPr>
      </w:pPr>
      <w:r>
        <w:rPr>
          <w:color w:val="231F20"/>
          <w:spacing w:val="-4"/>
          <w:sz w:val="20"/>
        </w:rPr>
        <w:t>Narrow</w:t>
      </w:r>
      <w:r>
        <w:rPr>
          <w:color w:val="231F20"/>
          <w:spacing w:val="-13"/>
          <w:sz w:val="20"/>
        </w:rPr>
        <w:t xml:space="preserve"> </w:t>
      </w:r>
      <w:r>
        <w:rPr>
          <w:color w:val="231F20"/>
          <w:spacing w:val="-4"/>
          <w:sz w:val="20"/>
        </w:rPr>
        <w:t>bandwidth</w:t>
      </w:r>
      <w:r>
        <w:rPr>
          <w:color w:val="231F20"/>
          <w:spacing w:val="-13"/>
          <w:sz w:val="20"/>
        </w:rPr>
        <w:t xml:space="preserve"> </w:t>
      </w:r>
      <w:r>
        <w:rPr>
          <w:color w:val="231F20"/>
          <w:spacing w:val="-4"/>
          <w:sz w:val="20"/>
        </w:rPr>
        <w:t>systems</w:t>
      </w:r>
    </w:p>
    <w:p w14:paraId="5CDAF5AA" w14:textId="77777777" w:rsidR="00A918E6" w:rsidRDefault="001A1C1A">
      <w:pPr>
        <w:pStyle w:val="a9"/>
        <w:numPr>
          <w:ilvl w:val="0"/>
          <w:numId w:val="2"/>
        </w:numPr>
        <w:tabs>
          <w:tab w:val="left" w:pos="3373"/>
        </w:tabs>
        <w:spacing w:before="10"/>
        <w:ind w:hanging="283"/>
        <w:rPr>
          <w:sz w:val="20"/>
        </w:rPr>
      </w:pPr>
      <w:proofErr w:type="spellStart"/>
      <w:r>
        <w:rPr>
          <w:color w:val="231F20"/>
          <w:spacing w:val="-2"/>
          <w:sz w:val="20"/>
        </w:rPr>
        <w:t>Harmonised</w:t>
      </w:r>
      <w:proofErr w:type="spellEnd"/>
      <w:r>
        <w:rPr>
          <w:color w:val="231F20"/>
          <w:spacing w:val="-9"/>
          <w:sz w:val="20"/>
        </w:rPr>
        <w:t xml:space="preserve"> </w:t>
      </w:r>
      <w:r>
        <w:rPr>
          <w:color w:val="231F20"/>
          <w:spacing w:val="-2"/>
          <w:sz w:val="20"/>
        </w:rPr>
        <w:t>maritime</w:t>
      </w:r>
      <w:r>
        <w:rPr>
          <w:color w:val="231F20"/>
          <w:spacing w:val="-8"/>
          <w:sz w:val="20"/>
        </w:rPr>
        <w:t xml:space="preserve"> </w:t>
      </w:r>
      <w:r>
        <w:rPr>
          <w:color w:val="231F20"/>
          <w:spacing w:val="-2"/>
          <w:sz w:val="20"/>
        </w:rPr>
        <w:t>connectivity</w:t>
      </w:r>
    </w:p>
    <w:p w14:paraId="570F70FE" w14:textId="77777777" w:rsidR="00A918E6" w:rsidRDefault="001A1C1A">
      <w:pPr>
        <w:tabs>
          <w:tab w:val="left" w:pos="3373"/>
        </w:tabs>
        <w:spacing w:before="10"/>
        <w:ind w:left="3090"/>
        <w:rPr>
          <w:ins w:id="6" w:author="WANG SHUO (CHina MSA)" w:date="2025-04-15T16:14:00Z"/>
          <w:rFonts w:eastAsiaTheme="minorEastAsia"/>
          <w:sz w:val="20"/>
          <w:lang w:eastAsia="zh-CN"/>
        </w:rPr>
      </w:pPr>
      <w:r>
        <w:rPr>
          <w:rFonts w:eastAsiaTheme="minorEastAsia" w:hint="eastAsia"/>
          <w:sz w:val="20"/>
          <w:lang w:eastAsia="zh-CN"/>
        </w:rPr>
        <w:t xml:space="preserve"> </w:t>
      </w:r>
      <w:r>
        <w:rPr>
          <w:rFonts w:eastAsiaTheme="minorEastAsia"/>
          <w:sz w:val="20"/>
          <w:lang w:eastAsia="zh-CN"/>
        </w:rPr>
        <w:t xml:space="preserve">           </w:t>
      </w:r>
      <w:ins w:id="7" w:author="WANG SHUO (CHina MSA)" w:date="2025-04-15T16:13:00Z">
        <w:r>
          <w:rPr>
            <w:rFonts w:eastAsiaTheme="minorEastAsia"/>
            <w:sz w:val="20"/>
            <w:lang w:eastAsia="zh-CN"/>
          </w:rPr>
          <w:t xml:space="preserve">R0140 </w:t>
        </w:r>
        <w:proofErr w:type="gramStart"/>
        <w:r>
          <w:rPr>
            <w:rFonts w:eastAsiaTheme="minorEastAsia"/>
            <w:sz w:val="20"/>
            <w:lang w:eastAsia="zh-CN"/>
          </w:rPr>
          <w:t>The</w:t>
        </w:r>
        <w:proofErr w:type="gramEnd"/>
        <w:r>
          <w:rPr>
            <w:rFonts w:eastAsiaTheme="minorEastAsia"/>
            <w:sz w:val="20"/>
            <w:lang w:eastAsia="zh-CN"/>
          </w:rPr>
          <w:t xml:space="preserve"> Architecture for Shore-based Infrastructure 'fit for </w:t>
        </w:r>
        <w:proofErr w:type="spellStart"/>
        <w:r>
          <w:rPr>
            <w:rFonts w:eastAsiaTheme="minorEastAsia"/>
            <w:sz w:val="20"/>
            <w:lang w:eastAsia="zh-CN"/>
          </w:rPr>
          <w:t>eNavigation</w:t>
        </w:r>
        <w:proofErr w:type="spellEnd"/>
        <w:r>
          <w:rPr>
            <w:rFonts w:eastAsiaTheme="minorEastAsia"/>
            <w:sz w:val="20"/>
            <w:lang w:eastAsia="zh-CN"/>
          </w:rPr>
          <w:t>'</w:t>
        </w:r>
      </w:ins>
    </w:p>
    <w:p w14:paraId="066EB23E" w14:textId="77777777" w:rsidR="00A918E6" w:rsidRDefault="001A1C1A">
      <w:pPr>
        <w:tabs>
          <w:tab w:val="left" w:pos="3373"/>
        </w:tabs>
        <w:spacing w:before="10"/>
        <w:ind w:left="3090"/>
        <w:rPr>
          <w:rFonts w:eastAsiaTheme="minorEastAsia"/>
          <w:sz w:val="20"/>
          <w:lang w:eastAsia="zh-CN"/>
        </w:rPr>
      </w:pPr>
      <w:ins w:id="8" w:author="WANG SHUO (CHina MSA)" w:date="2025-04-15T16:15:00Z">
        <w:r>
          <w:rPr>
            <w:rFonts w:eastAsiaTheme="minorEastAsia" w:hint="eastAsia"/>
            <w:sz w:val="20"/>
            <w:lang w:eastAsia="zh-CN"/>
          </w:rPr>
          <w:t xml:space="preserve"> </w:t>
        </w:r>
        <w:r>
          <w:rPr>
            <w:rFonts w:eastAsiaTheme="minorEastAsia"/>
            <w:sz w:val="20"/>
            <w:lang w:eastAsia="zh-CN"/>
          </w:rPr>
          <w:t xml:space="preserve">           R0148 </w:t>
        </w:r>
        <w:proofErr w:type="gramStart"/>
        <w:r>
          <w:rPr>
            <w:rFonts w:eastAsiaTheme="minorEastAsia"/>
            <w:sz w:val="20"/>
            <w:lang w:eastAsia="zh-CN"/>
          </w:rPr>
          <w:t>The</w:t>
        </w:r>
        <w:proofErr w:type="gramEnd"/>
        <w:r>
          <w:rPr>
            <w:rFonts w:eastAsiaTheme="minorEastAsia"/>
            <w:sz w:val="20"/>
            <w:lang w:eastAsia="zh-CN"/>
          </w:rPr>
          <w:t xml:space="preserve"> Need to Implement Regional e-Navigation Solutions Based on International Standards</w:t>
        </w:r>
      </w:ins>
    </w:p>
    <w:p w14:paraId="5FB8B290" w14:textId="17FE2843" w:rsidR="00A918E6" w:rsidRDefault="001A1C1A" w:rsidP="00F10490">
      <w:pPr>
        <w:pStyle w:val="a3"/>
        <w:spacing w:before="4" w:line="298" w:lineRule="auto"/>
        <w:ind w:left="2693"/>
        <w:jc w:val="both"/>
      </w:pPr>
      <w:r>
        <w:rPr>
          <w:color w:val="231F20"/>
        </w:rPr>
        <w:t>In</w:t>
      </w:r>
      <w:r>
        <w:rPr>
          <w:color w:val="231F20"/>
          <w:spacing w:val="-12"/>
        </w:rPr>
        <w:t xml:space="preserve"> </w:t>
      </w:r>
      <w:r>
        <w:rPr>
          <w:color w:val="231F20"/>
        </w:rPr>
        <w:t>this</w:t>
      </w:r>
      <w:r>
        <w:rPr>
          <w:color w:val="231F20"/>
          <w:spacing w:val="-12"/>
        </w:rPr>
        <w:t xml:space="preserve"> </w:t>
      </w:r>
      <w:r>
        <w:rPr>
          <w:color w:val="231F20"/>
        </w:rPr>
        <w:t>era</w:t>
      </w:r>
      <w:r>
        <w:rPr>
          <w:color w:val="231F20"/>
          <w:spacing w:val="-12"/>
        </w:rPr>
        <w:t xml:space="preserve"> </w:t>
      </w:r>
      <w:r>
        <w:rPr>
          <w:color w:val="231F20"/>
        </w:rPr>
        <w:t>of</w:t>
      </w:r>
      <w:r>
        <w:rPr>
          <w:color w:val="231F20"/>
          <w:spacing w:val="-12"/>
        </w:rPr>
        <w:t xml:space="preserve"> </w:t>
      </w:r>
      <w:r>
        <w:rPr>
          <w:color w:val="231F20"/>
        </w:rPr>
        <w:t>near-instantaneous</w:t>
      </w:r>
      <w:r>
        <w:rPr>
          <w:color w:val="231F20"/>
          <w:spacing w:val="-12"/>
        </w:rPr>
        <w:t xml:space="preserve"> </w:t>
      </w:r>
      <w:r>
        <w:rPr>
          <w:color w:val="231F20"/>
        </w:rPr>
        <w:t>communication,</w:t>
      </w:r>
      <w:r>
        <w:rPr>
          <w:color w:val="231F20"/>
          <w:spacing w:val="-12"/>
        </w:rPr>
        <w:t xml:space="preserve"> </w:t>
      </w:r>
      <w:r>
        <w:rPr>
          <w:color w:val="231F20"/>
        </w:rPr>
        <w:t>digital</w:t>
      </w:r>
      <w:r>
        <w:rPr>
          <w:color w:val="231F20"/>
          <w:spacing w:val="-12"/>
        </w:rPr>
        <w:t xml:space="preserve"> </w:t>
      </w:r>
      <w:r>
        <w:rPr>
          <w:color w:val="231F20"/>
        </w:rPr>
        <w:t>technologies</w:t>
      </w:r>
      <w:r>
        <w:rPr>
          <w:color w:val="231F20"/>
          <w:spacing w:val="-12"/>
        </w:rPr>
        <w:t xml:space="preserve"> </w:t>
      </w:r>
      <w:r>
        <w:rPr>
          <w:color w:val="231F20"/>
        </w:rPr>
        <w:t>are</w:t>
      </w:r>
      <w:r>
        <w:rPr>
          <w:color w:val="231F20"/>
          <w:spacing w:val="-12"/>
        </w:rPr>
        <w:t xml:space="preserve"> </w:t>
      </w:r>
      <w:r>
        <w:rPr>
          <w:color w:val="231F20"/>
        </w:rPr>
        <w:t>gradually being</w:t>
      </w:r>
      <w:r>
        <w:rPr>
          <w:color w:val="231F20"/>
          <w:spacing w:val="-6"/>
        </w:rPr>
        <w:t xml:space="preserve"> </w:t>
      </w:r>
      <w:r>
        <w:rPr>
          <w:color w:val="231F20"/>
        </w:rPr>
        <w:t>integrated</w:t>
      </w:r>
      <w:r>
        <w:rPr>
          <w:color w:val="231F20"/>
          <w:spacing w:val="-6"/>
        </w:rPr>
        <w:t xml:space="preserve"> </w:t>
      </w:r>
      <w:r>
        <w:rPr>
          <w:color w:val="231F20"/>
        </w:rPr>
        <w:t>into</w:t>
      </w:r>
      <w:r>
        <w:rPr>
          <w:color w:val="231F20"/>
          <w:spacing w:val="-6"/>
        </w:rPr>
        <w:t xml:space="preserve"> </w:t>
      </w:r>
      <w:r>
        <w:rPr>
          <w:color w:val="231F20"/>
        </w:rPr>
        <w:t>the</w:t>
      </w:r>
      <w:r>
        <w:rPr>
          <w:color w:val="231F20"/>
          <w:spacing w:val="-6"/>
        </w:rPr>
        <w:t xml:space="preserve"> </w:t>
      </w:r>
      <w:r>
        <w:rPr>
          <w:color w:val="231F20"/>
        </w:rPr>
        <w:t>maritime</w:t>
      </w:r>
      <w:r>
        <w:rPr>
          <w:color w:val="231F20"/>
          <w:spacing w:val="-6"/>
        </w:rPr>
        <w:t xml:space="preserve"> </w:t>
      </w:r>
      <w:r>
        <w:rPr>
          <w:color w:val="231F20"/>
        </w:rPr>
        <w:t>environment.</w:t>
      </w:r>
      <w:r>
        <w:rPr>
          <w:color w:val="231F20"/>
          <w:spacing w:val="-6"/>
        </w:rPr>
        <w:t xml:space="preserve"> </w:t>
      </w:r>
      <w:r>
        <w:rPr>
          <w:color w:val="231F20"/>
        </w:rPr>
        <w:t>Limitations</w:t>
      </w:r>
      <w:r>
        <w:rPr>
          <w:color w:val="231F20"/>
          <w:spacing w:val="-6"/>
        </w:rPr>
        <w:t xml:space="preserve"> </w:t>
      </w:r>
      <w:r>
        <w:rPr>
          <w:color w:val="231F20"/>
        </w:rPr>
        <w:t>in</w:t>
      </w:r>
      <w:r>
        <w:rPr>
          <w:color w:val="231F20"/>
          <w:spacing w:val="-6"/>
        </w:rPr>
        <w:t xml:space="preserve"> </w:t>
      </w:r>
      <w:r>
        <w:rPr>
          <w:color w:val="231F20"/>
        </w:rPr>
        <w:t>communication,</w:t>
      </w:r>
      <w:r>
        <w:rPr>
          <w:color w:val="231F20"/>
          <w:spacing w:val="-6"/>
        </w:rPr>
        <w:t xml:space="preserve"> </w:t>
      </w:r>
      <w:r>
        <w:rPr>
          <w:color w:val="231F20"/>
        </w:rPr>
        <w:t>such</w:t>
      </w:r>
      <w:r>
        <w:rPr>
          <w:color w:val="231F20"/>
          <w:spacing w:val="-6"/>
        </w:rPr>
        <w:t xml:space="preserve"> </w:t>
      </w:r>
      <w:r>
        <w:rPr>
          <w:color w:val="231F20"/>
        </w:rPr>
        <w:t xml:space="preserve">as </w:t>
      </w:r>
      <w:r>
        <w:rPr>
          <w:color w:val="231F20"/>
          <w:spacing w:val="-4"/>
        </w:rPr>
        <w:t>transmission</w:t>
      </w:r>
      <w:r>
        <w:rPr>
          <w:color w:val="231F20"/>
          <w:spacing w:val="-29"/>
        </w:rPr>
        <w:t xml:space="preserve"> </w:t>
      </w:r>
      <w:r>
        <w:rPr>
          <w:color w:val="231F20"/>
          <w:spacing w:val="-4"/>
        </w:rPr>
        <w:t>range,</w:t>
      </w:r>
      <w:r>
        <w:rPr>
          <w:color w:val="231F20"/>
          <w:spacing w:val="-29"/>
        </w:rPr>
        <w:t xml:space="preserve"> </w:t>
      </w:r>
      <w:r>
        <w:rPr>
          <w:color w:val="231F20"/>
          <w:spacing w:val="-4"/>
        </w:rPr>
        <w:t>data</w:t>
      </w:r>
      <w:r>
        <w:rPr>
          <w:color w:val="231F20"/>
          <w:spacing w:val="-29"/>
        </w:rPr>
        <w:t xml:space="preserve"> </w:t>
      </w:r>
      <w:r>
        <w:rPr>
          <w:color w:val="231F20"/>
          <w:spacing w:val="-4"/>
        </w:rPr>
        <w:t>speed,</w:t>
      </w:r>
      <w:r>
        <w:rPr>
          <w:color w:val="231F20"/>
          <w:spacing w:val="-29"/>
        </w:rPr>
        <w:t xml:space="preserve"> </w:t>
      </w:r>
      <w:r>
        <w:rPr>
          <w:color w:val="231F20"/>
          <w:spacing w:val="-4"/>
        </w:rPr>
        <w:t>and</w:t>
      </w:r>
      <w:r>
        <w:rPr>
          <w:color w:val="231F20"/>
          <w:spacing w:val="-29"/>
        </w:rPr>
        <w:t xml:space="preserve"> </w:t>
      </w:r>
      <w:r>
        <w:rPr>
          <w:color w:val="231F20"/>
          <w:spacing w:val="-4"/>
        </w:rPr>
        <w:t>access</w:t>
      </w:r>
      <w:r>
        <w:rPr>
          <w:color w:val="231F20"/>
          <w:spacing w:val="-29"/>
        </w:rPr>
        <w:t xml:space="preserve"> </w:t>
      </w:r>
      <w:r>
        <w:rPr>
          <w:color w:val="231F20"/>
          <w:spacing w:val="-4"/>
        </w:rPr>
        <w:t>cost,</w:t>
      </w:r>
      <w:r>
        <w:rPr>
          <w:color w:val="231F20"/>
          <w:spacing w:val="-29"/>
        </w:rPr>
        <w:t xml:space="preserve"> </w:t>
      </w:r>
      <w:r>
        <w:rPr>
          <w:color w:val="231F20"/>
          <w:spacing w:val="-4"/>
        </w:rPr>
        <w:t>are</w:t>
      </w:r>
      <w:r>
        <w:rPr>
          <w:color w:val="231F20"/>
          <w:spacing w:val="-29"/>
        </w:rPr>
        <w:t xml:space="preserve"> </w:t>
      </w:r>
      <w:r>
        <w:rPr>
          <w:color w:val="231F20"/>
          <w:spacing w:val="-4"/>
        </w:rPr>
        <w:t>steadily</w:t>
      </w:r>
      <w:r>
        <w:rPr>
          <w:color w:val="231F20"/>
          <w:spacing w:val="-29"/>
        </w:rPr>
        <w:t xml:space="preserve"> </w:t>
      </w:r>
      <w:r>
        <w:rPr>
          <w:color w:val="231F20"/>
          <w:spacing w:val="-4"/>
        </w:rPr>
        <w:t>being</w:t>
      </w:r>
      <w:r>
        <w:rPr>
          <w:color w:val="231F20"/>
          <w:spacing w:val="-29"/>
        </w:rPr>
        <w:t xml:space="preserve"> </w:t>
      </w:r>
      <w:r>
        <w:rPr>
          <w:color w:val="231F20"/>
          <w:spacing w:val="-4"/>
        </w:rPr>
        <w:t>addressed</w:t>
      </w:r>
      <w:r>
        <w:rPr>
          <w:color w:val="231F20"/>
          <w:spacing w:val="-29"/>
        </w:rPr>
        <w:t xml:space="preserve"> </w:t>
      </w:r>
      <w:r>
        <w:rPr>
          <w:color w:val="231F20"/>
          <w:spacing w:val="-4"/>
        </w:rPr>
        <w:t>and</w:t>
      </w:r>
      <w:r>
        <w:rPr>
          <w:color w:val="231F20"/>
          <w:spacing w:val="-29"/>
        </w:rPr>
        <w:t xml:space="preserve"> </w:t>
      </w:r>
      <w:r>
        <w:rPr>
          <w:color w:val="231F20"/>
          <w:spacing w:val="-4"/>
        </w:rPr>
        <w:t xml:space="preserve">overcome. </w:t>
      </w:r>
      <w:r>
        <w:rPr>
          <w:color w:val="231F20"/>
        </w:rPr>
        <w:t>In the upcoming years, it is expected that the availability of robust, cost-effective maritime</w:t>
      </w:r>
      <w:r>
        <w:rPr>
          <w:color w:val="231F20"/>
          <w:spacing w:val="-12"/>
        </w:rPr>
        <w:t xml:space="preserve"> </w:t>
      </w:r>
      <w:r>
        <w:rPr>
          <w:color w:val="231F20"/>
        </w:rPr>
        <w:t>digital</w:t>
      </w:r>
      <w:r>
        <w:rPr>
          <w:color w:val="231F20"/>
          <w:spacing w:val="-12"/>
        </w:rPr>
        <w:t xml:space="preserve"> </w:t>
      </w:r>
      <w:r>
        <w:rPr>
          <w:color w:val="231F20"/>
        </w:rPr>
        <w:t>communication</w:t>
      </w:r>
      <w:r>
        <w:rPr>
          <w:color w:val="231F20"/>
          <w:spacing w:val="-12"/>
        </w:rPr>
        <w:t xml:space="preserve"> </w:t>
      </w:r>
      <w:r>
        <w:rPr>
          <w:color w:val="231F20"/>
        </w:rPr>
        <w:t>systems</w:t>
      </w:r>
      <w:r>
        <w:rPr>
          <w:color w:val="231F20"/>
          <w:spacing w:val="-12"/>
        </w:rPr>
        <w:t xml:space="preserve"> </w:t>
      </w:r>
      <w:r w:rsidR="00154C56">
        <w:rPr>
          <w:color w:val="231F20"/>
          <w:spacing w:val="-12"/>
        </w:rPr>
        <w:t>will be improved</w:t>
      </w:r>
      <w:r>
        <w:rPr>
          <w:color w:val="231F20"/>
        </w:rPr>
        <w:t>.</w:t>
      </w:r>
      <w:r>
        <w:rPr>
          <w:color w:val="231F20"/>
          <w:spacing w:val="-12"/>
        </w:rPr>
        <w:t xml:space="preserve"> </w:t>
      </w:r>
      <w:r>
        <w:rPr>
          <w:color w:val="231F20"/>
        </w:rPr>
        <w:t>IALA</w:t>
      </w:r>
      <w:r>
        <w:rPr>
          <w:color w:val="231F20"/>
          <w:spacing w:val="-12"/>
        </w:rPr>
        <w:t xml:space="preserve"> </w:t>
      </w:r>
      <w:r>
        <w:rPr>
          <w:color w:val="231F20"/>
        </w:rPr>
        <w:t>has</w:t>
      </w:r>
      <w:r>
        <w:rPr>
          <w:color w:val="231F20"/>
          <w:spacing w:val="-12"/>
        </w:rPr>
        <w:t xml:space="preserve"> </w:t>
      </w:r>
      <w:r>
        <w:rPr>
          <w:color w:val="231F20"/>
        </w:rPr>
        <w:t>played</w:t>
      </w:r>
      <w:r>
        <w:rPr>
          <w:color w:val="231F20"/>
          <w:spacing w:val="-12"/>
        </w:rPr>
        <w:t xml:space="preserve"> </w:t>
      </w:r>
      <w:r>
        <w:rPr>
          <w:color w:val="231F20"/>
        </w:rPr>
        <w:t>a</w:t>
      </w:r>
      <w:r>
        <w:rPr>
          <w:color w:val="231F20"/>
          <w:spacing w:val="-12"/>
        </w:rPr>
        <w:t xml:space="preserve"> </w:t>
      </w:r>
      <w:r>
        <w:rPr>
          <w:color w:val="231F20"/>
        </w:rPr>
        <w:t>significant</w:t>
      </w:r>
      <w:r>
        <w:rPr>
          <w:color w:val="231F20"/>
          <w:spacing w:val="-12"/>
        </w:rPr>
        <w:t xml:space="preserve"> </w:t>
      </w:r>
      <w:r>
        <w:rPr>
          <w:color w:val="231F20"/>
        </w:rPr>
        <w:t>role</w:t>
      </w:r>
      <w:r>
        <w:rPr>
          <w:color w:val="231F20"/>
          <w:spacing w:val="-12"/>
        </w:rPr>
        <w:t xml:space="preserve"> </w:t>
      </w:r>
      <w:r>
        <w:rPr>
          <w:color w:val="231F20"/>
        </w:rPr>
        <w:t>in</w:t>
      </w:r>
      <w:r>
        <w:rPr>
          <w:color w:val="231F20"/>
          <w:spacing w:val="-12"/>
        </w:rPr>
        <w:t xml:space="preserve"> </w:t>
      </w:r>
      <w:r>
        <w:rPr>
          <w:color w:val="231F20"/>
        </w:rPr>
        <w:t>the development</w:t>
      </w:r>
      <w:r>
        <w:rPr>
          <w:color w:val="231F20"/>
          <w:spacing w:val="-13"/>
        </w:rPr>
        <w:t xml:space="preserve"> </w:t>
      </w:r>
      <w:r>
        <w:rPr>
          <w:color w:val="231F20"/>
        </w:rPr>
        <w:t>of</w:t>
      </w:r>
      <w:r>
        <w:rPr>
          <w:color w:val="231F20"/>
          <w:spacing w:val="-13"/>
        </w:rPr>
        <w:t xml:space="preserve"> </w:t>
      </w:r>
      <w:r>
        <w:rPr>
          <w:color w:val="231F20"/>
        </w:rPr>
        <w:t>such</w:t>
      </w:r>
      <w:r>
        <w:rPr>
          <w:color w:val="231F20"/>
          <w:spacing w:val="-13"/>
        </w:rPr>
        <w:t xml:space="preserve"> </w:t>
      </w:r>
      <w:r>
        <w:rPr>
          <w:color w:val="231F20"/>
        </w:rPr>
        <w:t>systems,</w:t>
      </w:r>
      <w:r>
        <w:rPr>
          <w:color w:val="231F20"/>
          <w:spacing w:val="-13"/>
        </w:rPr>
        <w:t xml:space="preserve"> </w:t>
      </w:r>
      <w:r>
        <w:rPr>
          <w:color w:val="231F20"/>
        </w:rPr>
        <w:t>with</w:t>
      </w:r>
      <w:r>
        <w:rPr>
          <w:color w:val="231F20"/>
          <w:spacing w:val="-13"/>
        </w:rPr>
        <w:t xml:space="preserve"> </w:t>
      </w:r>
      <w:r>
        <w:rPr>
          <w:color w:val="231F20"/>
        </w:rPr>
        <w:t>key</w:t>
      </w:r>
      <w:r>
        <w:rPr>
          <w:color w:val="231F20"/>
          <w:spacing w:val="-13"/>
        </w:rPr>
        <w:t xml:space="preserve"> </w:t>
      </w:r>
      <w:r>
        <w:rPr>
          <w:color w:val="231F20"/>
        </w:rPr>
        <w:t>contributions</w:t>
      </w:r>
      <w:r>
        <w:rPr>
          <w:color w:val="231F20"/>
          <w:spacing w:val="-12"/>
        </w:rPr>
        <w:t xml:space="preserve"> </w:t>
      </w:r>
      <w:r>
        <w:rPr>
          <w:color w:val="231F20"/>
        </w:rPr>
        <w:t>to</w:t>
      </w:r>
      <w:r>
        <w:rPr>
          <w:color w:val="231F20"/>
          <w:spacing w:val="-13"/>
        </w:rPr>
        <w:t xml:space="preserve"> </w:t>
      </w:r>
      <w:r>
        <w:rPr>
          <w:color w:val="231F20"/>
        </w:rPr>
        <w:t>technologies</w:t>
      </w:r>
      <w:r>
        <w:rPr>
          <w:color w:val="231F20"/>
          <w:spacing w:val="-13"/>
        </w:rPr>
        <w:t xml:space="preserve"> </w:t>
      </w:r>
      <w:r>
        <w:rPr>
          <w:color w:val="231F20"/>
        </w:rPr>
        <w:t>like</w:t>
      </w:r>
      <w:r>
        <w:rPr>
          <w:color w:val="231F20"/>
          <w:spacing w:val="-13"/>
        </w:rPr>
        <w:t xml:space="preserve"> </w:t>
      </w:r>
      <w:r>
        <w:rPr>
          <w:color w:val="231F20"/>
        </w:rPr>
        <w:t>AIS</w:t>
      </w:r>
      <w:r>
        <w:rPr>
          <w:color w:val="231F20"/>
          <w:spacing w:val="-13"/>
        </w:rPr>
        <w:t xml:space="preserve"> </w:t>
      </w:r>
      <w:r>
        <w:rPr>
          <w:color w:val="231F20"/>
        </w:rPr>
        <w:t>and,</w:t>
      </w:r>
      <w:r>
        <w:rPr>
          <w:color w:val="231F20"/>
          <w:spacing w:val="-13"/>
        </w:rPr>
        <w:t xml:space="preserve"> </w:t>
      </w:r>
      <w:r>
        <w:rPr>
          <w:color w:val="231F20"/>
          <w:spacing w:val="-4"/>
        </w:rPr>
        <w:t>more</w:t>
      </w:r>
      <w:r w:rsidR="00154C56">
        <w:rPr>
          <w:color w:val="231F20"/>
          <w:spacing w:val="-4"/>
        </w:rPr>
        <w:t xml:space="preserve"> </w:t>
      </w:r>
      <w:r w:rsidR="00154C56">
        <w:rPr>
          <w:color w:val="231F20"/>
          <w:spacing w:val="-2"/>
        </w:rPr>
        <w:t>VDES.</w:t>
      </w:r>
    </w:p>
    <w:p w14:paraId="66A0C775" w14:textId="77777777" w:rsidR="00A918E6" w:rsidRDefault="00A918E6">
      <w:pPr>
        <w:pStyle w:val="a3"/>
      </w:pPr>
    </w:p>
    <w:p w14:paraId="4110B031" w14:textId="77777777" w:rsidR="00A918E6" w:rsidRDefault="00A918E6">
      <w:pPr>
        <w:pStyle w:val="a3"/>
        <w:spacing w:before="139"/>
      </w:pPr>
    </w:p>
    <w:p w14:paraId="384415BA" w14:textId="77777777" w:rsidR="00A918E6" w:rsidRDefault="001A1C1A">
      <w:pPr>
        <w:pStyle w:val="1"/>
        <w:numPr>
          <w:ilvl w:val="1"/>
          <w:numId w:val="1"/>
        </w:numPr>
        <w:tabs>
          <w:tab w:val="left" w:pos="3081"/>
        </w:tabs>
        <w:ind w:left="3081" w:hanging="388"/>
        <w:jc w:val="left"/>
      </w:pPr>
      <w:r>
        <w:rPr>
          <w:color w:val="231F20"/>
        </w:rPr>
        <w:t>THE</w:t>
      </w:r>
      <w:r>
        <w:rPr>
          <w:color w:val="231F20"/>
          <w:spacing w:val="30"/>
        </w:rPr>
        <w:t xml:space="preserve"> </w:t>
      </w:r>
      <w:r>
        <w:rPr>
          <w:color w:val="231F20"/>
        </w:rPr>
        <w:t>IALA</w:t>
      </w:r>
      <w:r>
        <w:rPr>
          <w:color w:val="231F20"/>
          <w:spacing w:val="18"/>
        </w:rPr>
        <w:t xml:space="preserve"> </w:t>
      </w:r>
      <w:r>
        <w:rPr>
          <w:color w:val="231F20"/>
        </w:rPr>
        <w:t>MARITIME</w:t>
      </w:r>
      <w:r>
        <w:rPr>
          <w:color w:val="231F20"/>
          <w:spacing w:val="30"/>
        </w:rPr>
        <w:t xml:space="preserve"> </w:t>
      </w:r>
      <w:r>
        <w:rPr>
          <w:color w:val="231F20"/>
        </w:rPr>
        <w:t>RADIO</w:t>
      </w:r>
      <w:r>
        <w:rPr>
          <w:color w:val="231F20"/>
          <w:spacing w:val="30"/>
        </w:rPr>
        <w:t xml:space="preserve"> </w:t>
      </w:r>
      <w:r>
        <w:rPr>
          <w:color w:val="231F20"/>
        </w:rPr>
        <w:t>COMMUNICATIONS</w:t>
      </w:r>
      <w:r>
        <w:rPr>
          <w:color w:val="231F20"/>
          <w:spacing w:val="30"/>
        </w:rPr>
        <w:t xml:space="preserve"> </w:t>
      </w:r>
      <w:del w:id="9" w:author="WANG SHUO (CHina MSA)" w:date="2025-06-17T11:07:00Z">
        <w:r>
          <w:rPr>
            <w:color w:val="231F20"/>
          </w:rPr>
          <w:delText>PLAN</w:delText>
        </w:r>
        <w:r>
          <w:rPr>
            <w:color w:val="231F20"/>
            <w:spacing w:val="30"/>
          </w:rPr>
          <w:delText xml:space="preserve"> </w:delText>
        </w:r>
        <w:r>
          <w:rPr>
            <w:color w:val="231F20"/>
            <w:spacing w:val="-2"/>
          </w:rPr>
          <w:delText>(MRCP)</w:delText>
        </w:r>
      </w:del>
      <w:ins w:id="10" w:author="WANG SHUO (CHina MSA)" w:date="2025-06-17T11:07:00Z">
        <w:r>
          <w:rPr>
            <w:color w:val="231F20"/>
            <w:spacing w:val="-2"/>
          </w:rPr>
          <w:t>MANUAL</w:t>
        </w:r>
      </w:ins>
    </w:p>
    <w:p w14:paraId="270256D1" w14:textId="77777777" w:rsidR="00A918E6" w:rsidRPr="00462E8A" w:rsidDel="00462E8A" w:rsidRDefault="001A1C1A">
      <w:pPr>
        <w:pStyle w:val="a3"/>
        <w:spacing w:before="49" w:line="297" w:lineRule="auto"/>
        <w:ind w:left="2693" w:right="140"/>
        <w:jc w:val="both"/>
        <w:rPr>
          <w:del w:id="11" w:author="WANG SHUO (CHina MSA)" w:date="2025-07-24T12:49:00Z"/>
          <w:color w:val="231F20"/>
          <w:rPrChange w:id="12" w:author="WANG SHUO (CHina MSA)" w:date="2025-07-24T12:49:00Z">
            <w:rPr>
              <w:del w:id="13" w:author="WANG SHUO (CHina MSA)" w:date="2025-07-24T12:49:00Z"/>
            </w:rPr>
          </w:rPrChange>
        </w:rPr>
      </w:pPr>
      <w:del w:id="14" w:author="WANG SHUO (CHina MSA)" w:date="2025-04-28T16:38:00Z">
        <w:r>
          <w:rPr>
            <w:color w:val="231F20"/>
          </w:rPr>
          <w:delText>Maritime</w:delText>
        </w:r>
        <w:r>
          <w:rPr>
            <w:color w:val="231F20"/>
            <w:spacing w:val="-13"/>
          </w:rPr>
          <w:delText xml:space="preserve"> </w:delText>
        </w:r>
        <w:r>
          <w:rPr>
            <w:color w:val="231F20"/>
          </w:rPr>
          <w:delText>Radio</w:delText>
        </w:r>
        <w:r>
          <w:rPr>
            <w:color w:val="231F20"/>
            <w:spacing w:val="-14"/>
          </w:rPr>
          <w:delText xml:space="preserve"> </w:delText>
        </w:r>
        <w:r>
          <w:rPr>
            <w:color w:val="231F20"/>
          </w:rPr>
          <w:delText>Communication</w:delText>
        </w:r>
        <w:r>
          <w:rPr>
            <w:color w:val="231F20"/>
            <w:spacing w:val="-13"/>
          </w:rPr>
          <w:delText xml:space="preserve"> </w:delText>
        </w:r>
        <w:r>
          <w:rPr>
            <w:color w:val="231F20"/>
          </w:rPr>
          <w:delText>Plan</w:delText>
        </w:r>
        <w:r>
          <w:rPr>
            <w:color w:val="231F20"/>
            <w:spacing w:val="-14"/>
          </w:rPr>
          <w:delText xml:space="preserve"> </w:delText>
        </w:r>
        <w:r>
          <w:rPr>
            <w:color w:val="231F20"/>
          </w:rPr>
          <w:delText>(MRCP)</w:delText>
        </w:r>
        <w:r>
          <w:rPr>
            <w:color w:val="231F20"/>
            <w:spacing w:val="-13"/>
          </w:rPr>
          <w:delText xml:space="preserve"> </w:delText>
        </w:r>
        <w:r>
          <w:rPr>
            <w:color w:val="231F20"/>
          </w:rPr>
          <w:delText>is</w:delText>
        </w:r>
        <w:r>
          <w:rPr>
            <w:color w:val="231F20"/>
            <w:spacing w:val="-14"/>
          </w:rPr>
          <w:delText xml:space="preserve"> </w:delText>
        </w:r>
        <w:r>
          <w:rPr>
            <w:color w:val="231F20"/>
          </w:rPr>
          <w:delText>a</w:delText>
        </w:r>
        <w:r>
          <w:rPr>
            <w:color w:val="231F20"/>
            <w:spacing w:val="-13"/>
          </w:rPr>
          <w:delText xml:space="preserve"> </w:delText>
        </w:r>
        <w:r>
          <w:rPr>
            <w:color w:val="231F20"/>
          </w:rPr>
          <w:delText>comprehensive</w:delText>
        </w:r>
        <w:r>
          <w:rPr>
            <w:color w:val="231F20"/>
            <w:spacing w:val="-14"/>
          </w:rPr>
          <w:delText xml:space="preserve"> </w:delText>
        </w:r>
        <w:r>
          <w:rPr>
            <w:color w:val="231F20"/>
          </w:rPr>
          <w:delText>framework</w:delText>
        </w:r>
        <w:r>
          <w:rPr>
            <w:color w:val="231F20"/>
            <w:spacing w:val="-13"/>
          </w:rPr>
          <w:delText xml:space="preserve"> </w:delText>
        </w:r>
        <w:r>
          <w:rPr>
            <w:color w:val="231F20"/>
          </w:rPr>
          <w:delText>designed</w:delText>
        </w:r>
        <w:r>
          <w:rPr>
            <w:color w:val="231F20"/>
            <w:spacing w:val="-14"/>
          </w:rPr>
          <w:delText xml:space="preserve"> </w:delText>
        </w:r>
        <w:r>
          <w:rPr>
            <w:color w:val="231F20"/>
          </w:rPr>
          <w:delText xml:space="preserve">to </w:delText>
        </w:r>
      </w:del>
      <w:del w:id="15" w:author="WANG SHUO (CHina MSA)" w:date="2025-04-15T16:18:00Z">
        <w:r>
          <w:rPr>
            <w:color w:val="231F20"/>
          </w:rPr>
          <w:delText>facilitate</w:delText>
        </w:r>
        <w:r>
          <w:rPr>
            <w:color w:val="231F20"/>
            <w:spacing w:val="-5"/>
          </w:rPr>
          <w:delText xml:space="preserve"> </w:delText>
        </w:r>
        <w:r>
          <w:rPr>
            <w:color w:val="231F20"/>
          </w:rPr>
          <w:delText>efficient</w:delText>
        </w:r>
        <w:r>
          <w:rPr>
            <w:color w:val="231F20"/>
            <w:spacing w:val="-5"/>
          </w:rPr>
          <w:delText xml:space="preserve"> </w:delText>
        </w:r>
        <w:r>
          <w:rPr>
            <w:color w:val="231F20"/>
          </w:rPr>
          <w:delText>and</w:delText>
        </w:r>
        <w:r>
          <w:rPr>
            <w:color w:val="231F20"/>
            <w:spacing w:val="-5"/>
          </w:rPr>
          <w:delText xml:space="preserve"> </w:delText>
        </w:r>
        <w:r>
          <w:rPr>
            <w:color w:val="231F20"/>
          </w:rPr>
          <w:delText>coordinated</w:delText>
        </w:r>
        <w:r>
          <w:rPr>
            <w:color w:val="231F20"/>
            <w:spacing w:val="-5"/>
          </w:rPr>
          <w:delText xml:space="preserve"> </w:delText>
        </w:r>
        <w:r>
          <w:rPr>
            <w:color w:val="231F20"/>
          </w:rPr>
          <w:delText>use</w:delText>
        </w:r>
        <w:r>
          <w:rPr>
            <w:color w:val="231F20"/>
            <w:spacing w:val="-5"/>
          </w:rPr>
          <w:delText xml:space="preserve"> </w:delText>
        </w:r>
        <w:r>
          <w:rPr>
            <w:color w:val="231F20"/>
          </w:rPr>
          <w:delText>of</w:delText>
        </w:r>
        <w:r>
          <w:rPr>
            <w:color w:val="231F20"/>
            <w:spacing w:val="-5"/>
          </w:rPr>
          <w:delText xml:space="preserve"> </w:delText>
        </w:r>
        <w:r>
          <w:rPr>
            <w:color w:val="231F20"/>
          </w:rPr>
          <w:delText>radio</w:delText>
        </w:r>
        <w:r>
          <w:rPr>
            <w:color w:val="231F20"/>
            <w:spacing w:val="-5"/>
          </w:rPr>
          <w:delText xml:space="preserve"> </w:delText>
        </w:r>
        <w:r>
          <w:rPr>
            <w:color w:val="231F20"/>
          </w:rPr>
          <w:delText>communication</w:delText>
        </w:r>
        <w:r>
          <w:rPr>
            <w:color w:val="231F20"/>
            <w:spacing w:val="-5"/>
          </w:rPr>
          <w:delText xml:space="preserve"> </w:delText>
        </w:r>
        <w:r>
          <w:rPr>
            <w:color w:val="231F20"/>
          </w:rPr>
          <w:delText>systems</w:delText>
        </w:r>
        <w:r>
          <w:rPr>
            <w:color w:val="231F20"/>
            <w:spacing w:val="-5"/>
          </w:rPr>
          <w:delText xml:space="preserve"> </w:delText>
        </w:r>
        <w:r>
          <w:rPr>
            <w:color w:val="231F20"/>
          </w:rPr>
          <w:delText>in</w:delText>
        </w:r>
        <w:r>
          <w:rPr>
            <w:color w:val="231F20"/>
            <w:spacing w:val="-5"/>
          </w:rPr>
          <w:delText xml:space="preserve"> </w:delText>
        </w:r>
        <w:r>
          <w:rPr>
            <w:color w:val="231F20"/>
          </w:rPr>
          <w:delText>the</w:delText>
        </w:r>
        <w:r>
          <w:rPr>
            <w:color w:val="231F20"/>
            <w:spacing w:val="-5"/>
          </w:rPr>
          <w:delText xml:space="preserve"> </w:delText>
        </w:r>
        <w:r>
          <w:rPr>
            <w:color w:val="231F20"/>
          </w:rPr>
          <w:delText>maritime domain from the perspective of IALA.</w:delText>
        </w:r>
      </w:del>
    </w:p>
    <w:p w14:paraId="1FC94607" w14:textId="77777777" w:rsidR="00A918E6" w:rsidDel="00462E8A" w:rsidRDefault="001A1C1A">
      <w:pPr>
        <w:pStyle w:val="a3"/>
        <w:spacing w:before="2" w:line="297" w:lineRule="auto"/>
        <w:ind w:left="2693" w:right="140" w:firstLine="396"/>
        <w:jc w:val="both"/>
        <w:rPr>
          <w:del w:id="16" w:author="WANG SHUO (CHina MSA)" w:date="2025-06-17T11:11:00Z"/>
          <w:color w:val="231F20"/>
        </w:rPr>
      </w:pPr>
      <w:del w:id="17" w:author="WANG SHUO (CHina MSA)" w:date="2025-06-17T11:11:00Z">
        <w:r>
          <w:rPr>
            <w:rFonts w:hint="eastAsia"/>
            <w:color w:val="231F20"/>
          </w:rPr>
          <w:delText>The</w:delText>
        </w:r>
        <w:r>
          <w:rPr>
            <w:color w:val="231F20"/>
          </w:rPr>
          <w:delText xml:space="preserve"> </w:delText>
        </w:r>
        <w:r>
          <w:rPr>
            <w:rFonts w:hint="eastAsia"/>
            <w:color w:val="231F20"/>
          </w:rPr>
          <w:delText>MRCP</w:delText>
        </w:r>
        <w:r>
          <w:rPr>
            <w:color w:val="231F20"/>
          </w:rPr>
          <w:delText xml:space="preserve"> aims</w:delText>
        </w:r>
        <w:r>
          <w:rPr>
            <w:color w:val="231F20"/>
            <w:spacing w:val="-6"/>
          </w:rPr>
          <w:delText xml:space="preserve"> </w:delText>
        </w:r>
        <w:r>
          <w:rPr>
            <w:color w:val="231F20"/>
          </w:rPr>
          <w:delText>to</w:delText>
        </w:r>
        <w:r>
          <w:rPr>
            <w:color w:val="231F20"/>
            <w:spacing w:val="-6"/>
          </w:rPr>
          <w:delText xml:space="preserve"> </w:delText>
        </w:r>
        <w:r>
          <w:rPr>
            <w:color w:val="231F20"/>
          </w:rPr>
          <w:delText>ensure</w:delText>
        </w:r>
        <w:r>
          <w:rPr>
            <w:color w:val="231F20"/>
            <w:spacing w:val="-6"/>
          </w:rPr>
          <w:delText xml:space="preserve"> </w:delText>
        </w:r>
        <w:r>
          <w:rPr>
            <w:color w:val="231F20"/>
          </w:rPr>
          <w:delText>seamless</w:delText>
        </w:r>
        <w:r>
          <w:rPr>
            <w:color w:val="231F20"/>
            <w:spacing w:val="-6"/>
          </w:rPr>
          <w:delText xml:space="preserve"> </w:delText>
        </w:r>
        <w:r>
          <w:rPr>
            <w:color w:val="231F20"/>
          </w:rPr>
          <w:delText>communication</w:delText>
        </w:r>
        <w:r>
          <w:rPr>
            <w:color w:val="231F20"/>
            <w:spacing w:val="-6"/>
          </w:rPr>
          <w:delText xml:space="preserve"> </w:delText>
        </w:r>
        <w:r>
          <w:rPr>
            <w:color w:val="231F20"/>
          </w:rPr>
          <w:delText>between</w:delText>
        </w:r>
        <w:r>
          <w:rPr>
            <w:color w:val="231F20"/>
            <w:spacing w:val="-6"/>
          </w:rPr>
          <w:delText xml:space="preserve"> </w:delText>
        </w:r>
        <w:r>
          <w:rPr>
            <w:color w:val="231F20"/>
          </w:rPr>
          <w:delText>various</w:delText>
        </w:r>
        <w:r>
          <w:rPr>
            <w:color w:val="231F20"/>
            <w:spacing w:val="-6"/>
          </w:rPr>
          <w:delText xml:space="preserve"> </w:delText>
        </w:r>
        <w:r>
          <w:rPr>
            <w:color w:val="231F20"/>
          </w:rPr>
          <w:delText>stakeholders, such</w:delText>
        </w:r>
        <w:r>
          <w:rPr>
            <w:color w:val="231F20"/>
            <w:spacing w:val="-10"/>
          </w:rPr>
          <w:delText xml:space="preserve"> </w:delText>
        </w:r>
        <w:r>
          <w:rPr>
            <w:color w:val="231F20"/>
          </w:rPr>
          <w:delText>as</w:delText>
        </w:r>
        <w:r>
          <w:rPr>
            <w:color w:val="231F20"/>
            <w:spacing w:val="-10"/>
          </w:rPr>
          <w:delText xml:space="preserve"> </w:delText>
        </w:r>
        <w:r>
          <w:rPr>
            <w:color w:val="231F20"/>
          </w:rPr>
          <w:delText>ships,</w:delText>
        </w:r>
        <w:r>
          <w:rPr>
            <w:color w:val="231F20"/>
            <w:spacing w:val="-10"/>
          </w:rPr>
          <w:delText xml:space="preserve"> </w:delText>
        </w:r>
        <w:r>
          <w:rPr>
            <w:color w:val="231F20"/>
          </w:rPr>
          <w:delText>coastal</w:delText>
        </w:r>
        <w:r>
          <w:rPr>
            <w:color w:val="231F20"/>
            <w:spacing w:val="-10"/>
          </w:rPr>
          <w:delText xml:space="preserve"> </w:delText>
        </w:r>
        <w:r>
          <w:rPr>
            <w:color w:val="231F20"/>
          </w:rPr>
          <w:delText>stations,</w:delText>
        </w:r>
        <w:r>
          <w:rPr>
            <w:color w:val="231F20"/>
            <w:spacing w:val="-10"/>
          </w:rPr>
          <w:delText xml:space="preserve"> </w:delText>
        </w:r>
        <w:r>
          <w:rPr>
            <w:color w:val="231F20"/>
          </w:rPr>
          <w:delText>and</w:delText>
        </w:r>
        <w:r>
          <w:rPr>
            <w:color w:val="231F20"/>
            <w:spacing w:val="-10"/>
          </w:rPr>
          <w:delText xml:space="preserve"> </w:delText>
        </w:r>
        <w:r>
          <w:rPr>
            <w:color w:val="231F20"/>
          </w:rPr>
          <w:delText>port</w:delText>
        </w:r>
        <w:r>
          <w:rPr>
            <w:color w:val="231F20"/>
            <w:spacing w:val="-10"/>
          </w:rPr>
          <w:delText xml:space="preserve"> </w:delText>
        </w:r>
        <w:r>
          <w:rPr>
            <w:color w:val="231F20"/>
          </w:rPr>
          <w:delText>authorities,</w:delText>
        </w:r>
        <w:r>
          <w:rPr>
            <w:color w:val="231F20"/>
            <w:spacing w:val="-10"/>
          </w:rPr>
          <w:delText xml:space="preserve"> </w:delText>
        </w:r>
        <w:r>
          <w:rPr>
            <w:color w:val="231F20"/>
          </w:rPr>
          <w:delText>by</w:delText>
        </w:r>
        <w:r>
          <w:rPr>
            <w:color w:val="231F20"/>
            <w:spacing w:val="-10"/>
          </w:rPr>
          <w:delText xml:space="preserve"> </w:delText>
        </w:r>
        <w:r>
          <w:rPr>
            <w:color w:val="231F20"/>
          </w:rPr>
          <w:delText>standardizing</w:delText>
        </w:r>
        <w:r>
          <w:rPr>
            <w:color w:val="231F20"/>
            <w:spacing w:val="-10"/>
          </w:rPr>
          <w:delText xml:space="preserve"> </w:delText>
        </w:r>
        <w:r>
          <w:rPr>
            <w:color w:val="231F20"/>
          </w:rPr>
          <w:delText>radio</w:delText>
        </w:r>
        <w:r>
          <w:rPr>
            <w:color w:val="231F20"/>
            <w:spacing w:val="-10"/>
          </w:rPr>
          <w:delText xml:space="preserve"> </w:delText>
        </w:r>
        <w:r>
          <w:rPr>
            <w:color w:val="231F20"/>
          </w:rPr>
          <w:delText>frequencies, operational procedures, and equipment. This, in turn, enhances navigational safety, environmental</w:delText>
        </w:r>
        <w:r>
          <w:rPr>
            <w:color w:val="231F20"/>
            <w:spacing w:val="-3"/>
          </w:rPr>
          <w:delText xml:space="preserve"> </w:delText>
        </w:r>
        <w:r>
          <w:rPr>
            <w:color w:val="231F20"/>
          </w:rPr>
          <w:delText>protection,</w:delText>
        </w:r>
        <w:r>
          <w:rPr>
            <w:color w:val="231F20"/>
            <w:spacing w:val="-3"/>
          </w:rPr>
          <w:delText xml:space="preserve"> </w:delText>
        </w:r>
        <w:r>
          <w:rPr>
            <w:color w:val="231F20"/>
          </w:rPr>
          <w:delText>and</w:delText>
        </w:r>
        <w:r>
          <w:rPr>
            <w:color w:val="231F20"/>
            <w:spacing w:val="-3"/>
          </w:rPr>
          <w:delText xml:space="preserve"> </w:delText>
        </w:r>
        <w:r>
          <w:rPr>
            <w:color w:val="231F20"/>
          </w:rPr>
          <w:delText>overall</w:delText>
        </w:r>
        <w:r>
          <w:rPr>
            <w:color w:val="231F20"/>
            <w:spacing w:val="-3"/>
          </w:rPr>
          <w:delText xml:space="preserve"> </w:delText>
        </w:r>
        <w:r>
          <w:rPr>
            <w:color w:val="231F20"/>
          </w:rPr>
          <w:delText>efficiency</w:delText>
        </w:r>
        <w:r>
          <w:rPr>
            <w:color w:val="231F20"/>
            <w:spacing w:val="-3"/>
          </w:rPr>
          <w:delText xml:space="preserve"> </w:delText>
        </w:r>
        <w:r>
          <w:rPr>
            <w:color w:val="231F20"/>
          </w:rPr>
          <w:delText>of</w:delText>
        </w:r>
        <w:r>
          <w:rPr>
            <w:color w:val="231F20"/>
            <w:spacing w:val="-3"/>
          </w:rPr>
          <w:delText xml:space="preserve"> </w:delText>
        </w:r>
        <w:r>
          <w:rPr>
            <w:color w:val="231F20"/>
          </w:rPr>
          <w:delText>maritime</w:delText>
        </w:r>
        <w:r>
          <w:rPr>
            <w:color w:val="231F20"/>
            <w:spacing w:val="-3"/>
          </w:rPr>
          <w:delText xml:space="preserve"> </w:delText>
        </w:r>
        <w:r>
          <w:rPr>
            <w:color w:val="231F20"/>
          </w:rPr>
          <w:delText>operations.</w:delText>
        </w:r>
      </w:del>
    </w:p>
    <w:p w14:paraId="07903391" w14:textId="77777777" w:rsidR="00462E8A" w:rsidRDefault="00462E8A" w:rsidP="00462E8A">
      <w:pPr>
        <w:pStyle w:val="a3"/>
        <w:spacing w:before="49" w:line="297" w:lineRule="auto"/>
        <w:ind w:left="2693" w:right="140" w:firstLineChars="200" w:firstLine="400"/>
        <w:jc w:val="both"/>
        <w:rPr>
          <w:ins w:id="18" w:author="WANG SHUO (CHina MSA)" w:date="2025-07-24T12:49:00Z"/>
        </w:rPr>
      </w:pPr>
      <w:ins w:id="19" w:author="WANG SHUO (CHina MSA)" w:date="2025-07-24T12:49:00Z">
        <w:r w:rsidRPr="00A562C5">
          <w:t>The objective of the Maritime Radio Communications Manual (MARCOM) is to provide an overview of the use of radio communication to support the operational needs of IALA members, with a focus on Marine Aids to Navigation including Vessel Traffic Services (VTS). This includes the need for infrastructure to support communications between ships and shore considering current, developing, and future systems.</w:t>
        </w:r>
      </w:ins>
    </w:p>
    <w:p w14:paraId="4216FDEB" w14:textId="77777777" w:rsidR="00462E8A" w:rsidRDefault="00462E8A" w:rsidP="00462E8A">
      <w:pPr>
        <w:pStyle w:val="a3"/>
        <w:spacing w:before="2" w:line="297" w:lineRule="auto"/>
        <w:ind w:left="2693" w:right="140" w:firstLine="396"/>
        <w:jc w:val="both"/>
        <w:rPr>
          <w:ins w:id="20" w:author="WANG SHUO (CHina MSA)" w:date="2025-07-24T12:49:00Z"/>
        </w:rPr>
      </w:pPr>
      <w:ins w:id="21" w:author="WANG SHUO (CHina MSA)" w:date="2025-07-24T12:49:00Z">
        <w:r w:rsidRPr="00A562C5">
          <w:t>T</w:t>
        </w:r>
        <w:r w:rsidRPr="001C2C35">
          <w:t>he</w:t>
        </w:r>
        <w:r w:rsidRPr="00A562C5">
          <w:t xml:space="preserve"> MARCOM</w:t>
        </w:r>
        <w:r w:rsidRPr="001C2C35">
          <w:t xml:space="preserve"> </w:t>
        </w:r>
        <w:bookmarkStart w:id="22" w:name="OLE_LINK3"/>
        <w:bookmarkStart w:id="23" w:name="OLE_LINK4"/>
        <w:r w:rsidRPr="00A562C5">
          <w:t>is designed to support radio communication within an increasingly digital maritime environment. It should assist in the formulation of policy for National and International spectrum allocation and usage and provide input to the ongoing work of the International Telecommunications Union (ITU).</w:t>
        </w:r>
        <w:bookmarkEnd w:id="22"/>
        <w:bookmarkEnd w:id="23"/>
        <w:r>
          <w:t xml:space="preserve"> </w:t>
        </w:r>
        <w:r w:rsidRPr="00A562C5">
          <w:t>This MARCOM manual reflects the requirements for effective and secure communications identified by IMO, in addressing the needs of the maritime industry, including domestic commercial vessels and recreational craft.</w:t>
        </w:r>
      </w:ins>
    </w:p>
    <w:p w14:paraId="0717FBB6" w14:textId="77777777" w:rsidR="00462E8A" w:rsidRDefault="00462E8A">
      <w:pPr>
        <w:pStyle w:val="a3"/>
        <w:spacing w:before="2" w:line="297" w:lineRule="auto"/>
        <w:ind w:left="2693" w:right="140" w:firstLine="396"/>
        <w:jc w:val="both"/>
        <w:rPr>
          <w:ins w:id="24" w:author="WANG SHUO (CHina MSA)" w:date="2025-07-24T12:49:00Z"/>
        </w:rPr>
      </w:pPr>
    </w:p>
    <w:p w14:paraId="3E2038B4" w14:textId="77777777" w:rsidR="00A918E6" w:rsidRDefault="00A918E6">
      <w:pPr>
        <w:pStyle w:val="a3"/>
      </w:pPr>
    </w:p>
    <w:p w14:paraId="752C2515" w14:textId="77777777" w:rsidR="00A918E6" w:rsidRDefault="00A918E6">
      <w:pPr>
        <w:pStyle w:val="a3"/>
        <w:spacing w:before="82"/>
      </w:pPr>
    </w:p>
    <w:p w14:paraId="399792B6" w14:textId="77777777" w:rsidR="00A918E6" w:rsidRPr="00A918E6" w:rsidRDefault="001A1C1A">
      <w:pPr>
        <w:pStyle w:val="1"/>
        <w:numPr>
          <w:ilvl w:val="1"/>
          <w:numId w:val="1"/>
        </w:numPr>
        <w:tabs>
          <w:tab w:val="left" w:pos="3081"/>
        </w:tabs>
        <w:spacing w:before="1"/>
        <w:ind w:left="3081" w:hanging="388"/>
        <w:jc w:val="left"/>
        <w:rPr>
          <w:ins w:id="25" w:author="WANG SHUO (CHina MSA)" w:date="2025-06-17T14:01:00Z"/>
          <w:color w:val="231F20"/>
          <w:rPrChange w:id="26" w:author="WANG SHUO (CHina MSA)" w:date="2025-06-25T16:10:00Z">
            <w:rPr>
              <w:ins w:id="27" w:author="WANG SHUO (CHina MSA)" w:date="2025-06-17T14:01:00Z"/>
              <w:rFonts w:ascii="Tahoma" w:eastAsia="Tahoma" w:hAnsi="Tahoma" w:cs="Tahoma"/>
              <w:color w:val="231F20"/>
              <w:spacing w:val="-2"/>
              <w:sz w:val="20"/>
              <w:szCs w:val="20"/>
            </w:rPr>
          </w:rPrChange>
        </w:rPr>
        <w:pPrChange w:id="28" w:author="WANG SHUO (CHina MSA)" w:date="2025-06-25T16:10:00Z">
          <w:pPr>
            <w:pStyle w:val="1"/>
            <w:numPr>
              <w:ilvl w:val="1"/>
              <w:numId w:val="1"/>
            </w:numPr>
            <w:tabs>
              <w:tab w:val="left" w:pos="3081"/>
            </w:tabs>
            <w:spacing w:before="1"/>
            <w:ind w:left="3049" w:hanging="356"/>
            <w:jc w:val="right"/>
          </w:pPr>
        </w:pPrChange>
      </w:pPr>
      <w:ins w:id="29" w:author="WANG SHUO (CHina MSA)" w:date="2025-06-17T14:00:00Z">
        <w:r>
          <w:rPr>
            <w:color w:val="231F20"/>
            <w:rPrChange w:id="30" w:author="WANG SHUO (CHina MSA)" w:date="2025-06-17T14:01:00Z">
              <w:rPr>
                <w:rFonts w:asciiTheme="minorEastAsia" w:eastAsiaTheme="minorEastAsia" w:hAnsiTheme="minorEastAsia"/>
                <w:color w:val="231F20"/>
                <w:lang w:eastAsia="zh-CN"/>
              </w:rPr>
            </w:rPrChange>
          </w:rPr>
          <w:t>A</w:t>
        </w:r>
      </w:ins>
      <w:ins w:id="31" w:author="WANG SHUO (CHina MSA)" w:date="2025-06-17T13:58:00Z">
        <w:r>
          <w:rPr>
            <w:color w:val="231F20"/>
            <w:rPrChange w:id="32" w:author="WANG SHUO (CHina MSA)" w:date="2025-06-17T13:58:00Z">
              <w:rPr>
                <w:rFonts w:cs="Calibri"/>
                <w:color w:val="000000"/>
                <w:sz w:val="18"/>
                <w:szCs w:val="18"/>
              </w:rPr>
            </w:rPrChange>
          </w:rPr>
          <w:t xml:space="preserve"> </w:t>
        </w:r>
      </w:ins>
      <w:ins w:id="33" w:author="WANG SHUO (CHina MSA)" w:date="2025-06-25T16:09:00Z">
        <w:r>
          <w:rPr>
            <w:color w:val="231F20"/>
          </w:rPr>
          <w:t>VISION FOR DIGITAL</w:t>
        </w:r>
      </w:ins>
      <w:ins w:id="34" w:author="Administrator" w:date="2025-07-28T15:10:00Z">
        <w:r w:rsidR="00A95758">
          <w:rPr>
            <w:color w:val="231F20"/>
          </w:rPr>
          <w:t>ISATION</w:t>
        </w:r>
      </w:ins>
      <w:ins w:id="35" w:author="WANG SHUO (CHina MSA)" w:date="2025-06-25T16:09:00Z">
        <w:r>
          <w:rPr>
            <w:color w:val="231F20"/>
          </w:rPr>
          <w:t xml:space="preserve"> OF SHIPPING AND MARITIME </w:t>
        </w:r>
        <w:r>
          <w:rPr>
            <w:color w:val="231F20"/>
          </w:rPr>
          <w:lastRenderedPageBreak/>
          <w:t>TRANSPORTATION</w:t>
        </w:r>
      </w:ins>
    </w:p>
    <w:p w14:paraId="06E4222B" w14:textId="4067D600" w:rsidR="00A918E6" w:rsidRDefault="004032BD">
      <w:pPr>
        <w:pStyle w:val="a3"/>
        <w:spacing w:before="49" w:line="297" w:lineRule="auto"/>
        <w:ind w:left="2693" w:right="139"/>
        <w:jc w:val="both"/>
        <w:rPr>
          <w:ins w:id="36" w:author="WANG SHUO (CHina MSA)" w:date="2025-06-17T14:06:00Z"/>
        </w:rPr>
        <w:pPrChange w:id="37" w:author="WANG SHUO (CHina MSA)" w:date="2025-06-17T14:05:00Z">
          <w:pPr>
            <w:pStyle w:val="1"/>
            <w:numPr>
              <w:ilvl w:val="1"/>
              <w:numId w:val="1"/>
            </w:numPr>
            <w:tabs>
              <w:tab w:val="left" w:pos="3081"/>
            </w:tabs>
            <w:spacing w:before="1"/>
            <w:ind w:left="3049" w:hanging="356"/>
            <w:jc w:val="right"/>
          </w:pPr>
        </w:pPrChange>
      </w:pPr>
      <w:bookmarkStart w:id="38" w:name="_GoBack"/>
      <w:ins w:id="39" w:author="WANG SHUO (CHina MSA)" w:date="2025-07-31T13:37:00Z">
        <w:r w:rsidRPr="004032BD">
          <w:rPr>
            <w:rPrChange w:id="40" w:author="WANG SHUO (CHina MSA)" w:date="2025-07-31T13:37:00Z">
              <w:rPr>
                <w:rFonts w:asciiTheme="minorEastAsia" w:eastAsiaTheme="minorEastAsia" w:hAnsiTheme="minorEastAsia" w:cs="Calibri"/>
                <w:color w:val="231F20"/>
                <w:sz w:val="18"/>
                <w:szCs w:val="18"/>
                <w:lang w:eastAsia="zh-CN"/>
              </w:rPr>
            </w:rPrChange>
          </w:rPr>
          <w:t>This document</w:t>
        </w:r>
      </w:ins>
      <w:ins w:id="41" w:author="WANG SHUO (CHina MSA)" w:date="2025-06-17T14:05:00Z">
        <w:r w:rsidR="001A1C1A">
          <w:t xml:space="preserve"> outli</w:t>
        </w:r>
        <w:bookmarkEnd w:id="38"/>
        <w:r w:rsidR="001A1C1A">
          <w:t>ning IALA's vision for the digitalization of waterways and shipping.</w:t>
        </w:r>
      </w:ins>
      <w:ins w:id="42" w:author="WANG SHUO (CHina MSA)" w:date="2025-06-17T14:06:00Z">
        <w:r w:rsidR="001A1C1A">
          <w:t xml:space="preserve"> </w:t>
        </w:r>
        <w:r w:rsidR="001A1C1A">
          <w:rPr>
            <w:rFonts w:asciiTheme="minorEastAsia" w:eastAsiaTheme="minorEastAsia" w:hAnsiTheme="minorEastAsia"/>
            <w:lang w:eastAsia="zh-CN"/>
          </w:rPr>
          <w:t>T</w:t>
        </w:r>
        <w:r w:rsidR="001A1C1A">
          <w:t>he key focus of the discussion paper is to outline the roadmaps for the IALA’s digital technology developments (i.e. S200, VDES, MASS, Digital Communications, Maritime Digital Twin, Maritime Robotics, Maritime Cybersecurity).</w:t>
        </w:r>
      </w:ins>
    </w:p>
    <w:p w14:paraId="7C235A9B" w14:textId="77777777" w:rsidR="00A918E6" w:rsidRDefault="00A918E6">
      <w:pPr>
        <w:pStyle w:val="a3"/>
        <w:spacing w:before="49" w:line="297" w:lineRule="auto"/>
        <w:ind w:left="2693" w:right="139"/>
        <w:jc w:val="both"/>
        <w:rPr>
          <w:ins w:id="43" w:author="WANG SHUO (CHina MSA)" w:date="2025-06-17T13:58:00Z"/>
          <w:color w:val="231F20"/>
        </w:rPr>
        <w:pPrChange w:id="44" w:author="WANG SHUO (CHina MSA)" w:date="2025-06-17T14:05:00Z">
          <w:pPr>
            <w:pStyle w:val="1"/>
            <w:numPr>
              <w:ilvl w:val="1"/>
              <w:numId w:val="1"/>
            </w:numPr>
            <w:tabs>
              <w:tab w:val="left" w:pos="3081"/>
            </w:tabs>
            <w:spacing w:before="1"/>
            <w:ind w:left="3049" w:hanging="356"/>
            <w:jc w:val="right"/>
          </w:pPr>
        </w:pPrChange>
      </w:pPr>
    </w:p>
    <w:p w14:paraId="7357E05F" w14:textId="77777777" w:rsidR="00A918E6" w:rsidRDefault="001A1C1A">
      <w:pPr>
        <w:pStyle w:val="1"/>
        <w:numPr>
          <w:ilvl w:val="1"/>
          <w:numId w:val="1"/>
        </w:numPr>
        <w:tabs>
          <w:tab w:val="left" w:pos="3081"/>
        </w:tabs>
        <w:spacing w:before="1"/>
        <w:ind w:left="3081" w:hanging="388"/>
        <w:jc w:val="left"/>
      </w:pPr>
      <w:r>
        <w:rPr>
          <w:color w:val="231F20"/>
        </w:rPr>
        <w:t>AIS</w:t>
      </w:r>
      <w:r>
        <w:rPr>
          <w:color w:val="231F20"/>
          <w:spacing w:val="45"/>
        </w:rPr>
        <w:t xml:space="preserve"> </w:t>
      </w:r>
      <w:r>
        <w:rPr>
          <w:color w:val="231F20"/>
        </w:rPr>
        <w:t>(COMMUNICATIONS</w:t>
      </w:r>
      <w:r>
        <w:rPr>
          <w:color w:val="231F20"/>
          <w:spacing w:val="31"/>
        </w:rPr>
        <w:t xml:space="preserve"> </w:t>
      </w:r>
      <w:r>
        <w:rPr>
          <w:color w:val="231F20"/>
          <w:spacing w:val="-2"/>
        </w:rPr>
        <w:t>ASPECTS)</w:t>
      </w:r>
    </w:p>
    <w:p w14:paraId="0D47844A" w14:textId="77777777" w:rsidR="00A918E6" w:rsidRDefault="001A1C1A">
      <w:pPr>
        <w:pStyle w:val="a3"/>
        <w:spacing w:before="49" w:line="297" w:lineRule="auto"/>
        <w:ind w:left="2693" w:right="139"/>
        <w:jc w:val="both"/>
      </w:pPr>
      <w:r>
        <w:rPr>
          <w:color w:val="231F20"/>
        </w:rPr>
        <w:t>An</w:t>
      </w:r>
      <w:r>
        <w:rPr>
          <w:color w:val="231F20"/>
          <w:spacing w:val="-2"/>
        </w:rPr>
        <w:t xml:space="preserve"> </w:t>
      </w:r>
      <w:r>
        <w:rPr>
          <w:color w:val="231F20"/>
        </w:rPr>
        <w:t>overview</w:t>
      </w:r>
      <w:r>
        <w:rPr>
          <w:color w:val="231F20"/>
          <w:spacing w:val="-2"/>
        </w:rPr>
        <w:t xml:space="preserve"> </w:t>
      </w:r>
      <w:r>
        <w:rPr>
          <w:color w:val="231F20"/>
        </w:rPr>
        <w:t>of</w:t>
      </w:r>
      <w:r>
        <w:rPr>
          <w:color w:val="231F20"/>
          <w:spacing w:val="-2"/>
        </w:rPr>
        <w:t xml:space="preserve"> </w:t>
      </w:r>
      <w:r>
        <w:rPr>
          <w:color w:val="231F20"/>
        </w:rPr>
        <w:t>the</w:t>
      </w:r>
      <w:r>
        <w:rPr>
          <w:color w:val="231F20"/>
          <w:spacing w:val="-2"/>
        </w:rPr>
        <w:t xml:space="preserve"> </w:t>
      </w:r>
      <w:r>
        <w:rPr>
          <w:color w:val="231F20"/>
        </w:rPr>
        <w:t>Automatic</w:t>
      </w:r>
      <w:r>
        <w:rPr>
          <w:color w:val="231F20"/>
          <w:spacing w:val="-2"/>
        </w:rPr>
        <w:t xml:space="preserve"> </w:t>
      </w:r>
      <w:r>
        <w:rPr>
          <w:color w:val="231F20"/>
        </w:rPr>
        <w:t>Identification</w:t>
      </w:r>
      <w:r>
        <w:rPr>
          <w:color w:val="231F20"/>
          <w:spacing w:val="-2"/>
        </w:rPr>
        <w:t xml:space="preserve"> </w:t>
      </w:r>
      <w:r>
        <w:rPr>
          <w:color w:val="231F20"/>
        </w:rPr>
        <w:t>System</w:t>
      </w:r>
      <w:r>
        <w:rPr>
          <w:color w:val="231F20"/>
          <w:spacing w:val="-2"/>
        </w:rPr>
        <w:t xml:space="preserve"> </w:t>
      </w:r>
      <w:r>
        <w:rPr>
          <w:color w:val="231F20"/>
        </w:rPr>
        <w:t>(AIS)</w:t>
      </w:r>
      <w:r>
        <w:rPr>
          <w:color w:val="231F20"/>
          <w:spacing w:val="-2"/>
        </w:rPr>
        <w:t xml:space="preserve"> </w:t>
      </w:r>
      <w:r>
        <w:rPr>
          <w:color w:val="231F20"/>
        </w:rPr>
        <w:t>was</w:t>
      </w:r>
      <w:r>
        <w:rPr>
          <w:color w:val="231F20"/>
          <w:spacing w:val="-2"/>
        </w:rPr>
        <w:t xml:space="preserve"> </w:t>
      </w:r>
      <w:r>
        <w:rPr>
          <w:color w:val="231F20"/>
        </w:rPr>
        <w:t>introduced</w:t>
      </w:r>
      <w:r>
        <w:rPr>
          <w:color w:val="231F20"/>
          <w:spacing w:val="-2"/>
        </w:rPr>
        <w:t xml:space="preserve"> </w:t>
      </w:r>
      <w:r>
        <w:rPr>
          <w:color w:val="231F20"/>
        </w:rPr>
        <w:t>in</w:t>
      </w:r>
      <w:r>
        <w:rPr>
          <w:color w:val="231F20"/>
          <w:spacing w:val="-2"/>
        </w:rPr>
        <w:t xml:space="preserve"> </w:t>
      </w:r>
      <w:r>
        <w:rPr>
          <w:color w:val="231F20"/>
        </w:rPr>
        <w:t>a</w:t>
      </w:r>
      <w:r>
        <w:rPr>
          <w:color w:val="231F20"/>
          <w:spacing w:val="-2"/>
        </w:rPr>
        <w:t xml:space="preserve"> </w:t>
      </w:r>
      <w:r>
        <w:rPr>
          <w:color w:val="231F20"/>
        </w:rPr>
        <w:t xml:space="preserve">previous </w:t>
      </w:r>
      <w:r>
        <w:rPr>
          <w:color w:val="231F20"/>
          <w:spacing w:val="-2"/>
        </w:rPr>
        <w:t>chapter</w:t>
      </w:r>
      <w:r>
        <w:rPr>
          <w:color w:val="231F20"/>
          <w:spacing w:val="-9"/>
        </w:rPr>
        <w:t xml:space="preserve"> </w:t>
      </w:r>
      <w:r>
        <w:rPr>
          <w:color w:val="231F20"/>
          <w:spacing w:val="-2"/>
        </w:rPr>
        <w:t>6.7.</w:t>
      </w:r>
      <w:r>
        <w:rPr>
          <w:color w:val="231F20"/>
          <w:spacing w:val="-9"/>
        </w:rPr>
        <w:t xml:space="preserve"> </w:t>
      </w:r>
      <w:r>
        <w:rPr>
          <w:color w:val="231F20"/>
          <w:spacing w:val="-2"/>
        </w:rPr>
        <w:t>To</w:t>
      </w:r>
      <w:r>
        <w:rPr>
          <w:color w:val="231F20"/>
          <w:spacing w:val="-9"/>
        </w:rPr>
        <w:t xml:space="preserve"> </w:t>
      </w:r>
      <w:r>
        <w:rPr>
          <w:color w:val="231F20"/>
          <w:spacing w:val="-2"/>
        </w:rPr>
        <w:t>recap,</w:t>
      </w:r>
      <w:r>
        <w:rPr>
          <w:color w:val="231F20"/>
          <w:spacing w:val="-9"/>
        </w:rPr>
        <w:t xml:space="preserve"> </w:t>
      </w:r>
      <w:r>
        <w:rPr>
          <w:color w:val="231F20"/>
          <w:spacing w:val="-2"/>
        </w:rPr>
        <w:t>it</w:t>
      </w:r>
      <w:r>
        <w:rPr>
          <w:color w:val="231F20"/>
          <w:spacing w:val="-9"/>
        </w:rPr>
        <w:t xml:space="preserve"> </w:t>
      </w:r>
      <w:r>
        <w:rPr>
          <w:color w:val="231F20"/>
          <w:spacing w:val="-2"/>
        </w:rPr>
        <w:t>is</w:t>
      </w:r>
      <w:r>
        <w:rPr>
          <w:color w:val="231F20"/>
          <w:spacing w:val="-9"/>
        </w:rPr>
        <w:t xml:space="preserve"> </w:t>
      </w:r>
      <w:r>
        <w:rPr>
          <w:color w:val="231F20"/>
          <w:spacing w:val="-2"/>
        </w:rPr>
        <w:t>a</w:t>
      </w:r>
      <w:r>
        <w:rPr>
          <w:color w:val="231F20"/>
          <w:spacing w:val="-9"/>
        </w:rPr>
        <w:t xml:space="preserve"> </w:t>
      </w:r>
      <w:r>
        <w:rPr>
          <w:color w:val="231F20"/>
          <w:spacing w:val="-2"/>
        </w:rPr>
        <w:t>VHF</w:t>
      </w:r>
      <w:r>
        <w:rPr>
          <w:color w:val="231F20"/>
          <w:spacing w:val="-9"/>
        </w:rPr>
        <w:t xml:space="preserve"> </w:t>
      </w:r>
      <w:r>
        <w:rPr>
          <w:color w:val="231F20"/>
          <w:spacing w:val="-2"/>
        </w:rPr>
        <w:t>maritime</w:t>
      </w:r>
      <w:r>
        <w:rPr>
          <w:color w:val="231F20"/>
          <w:spacing w:val="-9"/>
        </w:rPr>
        <w:t xml:space="preserve"> </w:t>
      </w:r>
      <w:r>
        <w:rPr>
          <w:color w:val="231F20"/>
          <w:spacing w:val="-2"/>
        </w:rPr>
        <w:t>mobile</w:t>
      </w:r>
      <w:r>
        <w:rPr>
          <w:color w:val="231F20"/>
          <w:spacing w:val="-9"/>
        </w:rPr>
        <w:t xml:space="preserve"> </w:t>
      </w:r>
      <w:r>
        <w:rPr>
          <w:color w:val="231F20"/>
          <w:spacing w:val="-2"/>
        </w:rPr>
        <w:t>system</w:t>
      </w:r>
      <w:r>
        <w:rPr>
          <w:color w:val="231F20"/>
          <w:spacing w:val="-9"/>
        </w:rPr>
        <w:t xml:space="preserve"> </w:t>
      </w:r>
      <w:r>
        <w:rPr>
          <w:color w:val="231F20"/>
          <w:spacing w:val="-2"/>
        </w:rPr>
        <w:t>designed</w:t>
      </w:r>
      <w:r>
        <w:rPr>
          <w:color w:val="231F20"/>
          <w:spacing w:val="-9"/>
        </w:rPr>
        <w:t xml:space="preserve"> </w:t>
      </w:r>
      <w:r>
        <w:rPr>
          <w:color w:val="231F20"/>
          <w:spacing w:val="-2"/>
        </w:rPr>
        <w:t>as</w:t>
      </w:r>
      <w:r>
        <w:rPr>
          <w:color w:val="231F20"/>
          <w:spacing w:val="-9"/>
        </w:rPr>
        <w:t xml:space="preserve"> </w:t>
      </w:r>
      <w:r>
        <w:rPr>
          <w:color w:val="231F20"/>
          <w:spacing w:val="-2"/>
        </w:rPr>
        <w:t>a</w:t>
      </w:r>
      <w:r>
        <w:rPr>
          <w:color w:val="231F20"/>
          <w:spacing w:val="-9"/>
        </w:rPr>
        <w:t xml:space="preserve"> </w:t>
      </w:r>
      <w:r>
        <w:rPr>
          <w:color w:val="231F20"/>
          <w:spacing w:val="-2"/>
        </w:rPr>
        <w:t>tool</w:t>
      </w:r>
      <w:r>
        <w:rPr>
          <w:color w:val="231F20"/>
          <w:spacing w:val="-9"/>
        </w:rPr>
        <w:t xml:space="preserve"> </w:t>
      </w:r>
      <w:r>
        <w:rPr>
          <w:color w:val="231F20"/>
          <w:spacing w:val="-2"/>
        </w:rPr>
        <w:t>to</w:t>
      </w:r>
      <w:r>
        <w:rPr>
          <w:color w:val="231F20"/>
          <w:spacing w:val="-9"/>
        </w:rPr>
        <w:t xml:space="preserve"> </w:t>
      </w:r>
      <w:r>
        <w:rPr>
          <w:color w:val="231F20"/>
          <w:spacing w:val="-2"/>
        </w:rPr>
        <w:t>argument navigation</w:t>
      </w:r>
      <w:r>
        <w:rPr>
          <w:color w:val="231F20"/>
          <w:spacing w:val="-7"/>
        </w:rPr>
        <w:t xml:space="preserve"> </w:t>
      </w:r>
      <w:r>
        <w:rPr>
          <w:color w:val="231F20"/>
          <w:spacing w:val="-2"/>
        </w:rPr>
        <w:t>data</w:t>
      </w:r>
      <w:r>
        <w:rPr>
          <w:color w:val="231F20"/>
          <w:spacing w:val="-7"/>
        </w:rPr>
        <w:t xml:space="preserve"> </w:t>
      </w:r>
      <w:r>
        <w:rPr>
          <w:color w:val="231F20"/>
          <w:spacing w:val="-2"/>
        </w:rPr>
        <w:t>for</w:t>
      </w:r>
      <w:r>
        <w:rPr>
          <w:color w:val="231F20"/>
          <w:spacing w:val="-7"/>
        </w:rPr>
        <w:t xml:space="preserve"> </w:t>
      </w:r>
      <w:r>
        <w:rPr>
          <w:color w:val="231F20"/>
          <w:spacing w:val="-2"/>
        </w:rPr>
        <w:t>ship-to-ship</w:t>
      </w:r>
      <w:r>
        <w:rPr>
          <w:color w:val="231F20"/>
          <w:spacing w:val="-7"/>
        </w:rPr>
        <w:t xml:space="preserve"> </w:t>
      </w:r>
      <w:r>
        <w:rPr>
          <w:color w:val="231F20"/>
          <w:spacing w:val="-2"/>
        </w:rPr>
        <w:t>collision</w:t>
      </w:r>
      <w:r>
        <w:rPr>
          <w:color w:val="231F20"/>
          <w:spacing w:val="-7"/>
        </w:rPr>
        <w:t xml:space="preserve"> </w:t>
      </w:r>
      <w:r>
        <w:rPr>
          <w:color w:val="231F20"/>
          <w:spacing w:val="-2"/>
        </w:rPr>
        <w:t>avoidance</w:t>
      </w:r>
      <w:r>
        <w:rPr>
          <w:color w:val="231F20"/>
          <w:spacing w:val="-7"/>
        </w:rPr>
        <w:t xml:space="preserve"> </w:t>
      </w:r>
      <w:r>
        <w:rPr>
          <w:color w:val="231F20"/>
          <w:spacing w:val="-2"/>
        </w:rPr>
        <w:t>and</w:t>
      </w:r>
      <w:r>
        <w:rPr>
          <w:color w:val="231F20"/>
          <w:spacing w:val="-7"/>
        </w:rPr>
        <w:t xml:space="preserve"> </w:t>
      </w:r>
      <w:r>
        <w:rPr>
          <w:color w:val="231F20"/>
          <w:spacing w:val="-2"/>
        </w:rPr>
        <w:t>VTSs,</w:t>
      </w:r>
      <w:r>
        <w:rPr>
          <w:color w:val="231F20"/>
          <w:spacing w:val="-7"/>
        </w:rPr>
        <w:t xml:space="preserve"> </w:t>
      </w:r>
      <w:r>
        <w:rPr>
          <w:color w:val="231F20"/>
          <w:spacing w:val="-2"/>
        </w:rPr>
        <w:t>and,</w:t>
      </w:r>
      <w:r>
        <w:rPr>
          <w:color w:val="231F20"/>
          <w:spacing w:val="-7"/>
        </w:rPr>
        <w:t xml:space="preserve"> </w:t>
      </w:r>
      <w:r>
        <w:rPr>
          <w:color w:val="231F20"/>
          <w:spacing w:val="-2"/>
        </w:rPr>
        <w:t>as</w:t>
      </w:r>
      <w:r>
        <w:rPr>
          <w:color w:val="231F20"/>
          <w:spacing w:val="-7"/>
        </w:rPr>
        <w:t xml:space="preserve"> </w:t>
      </w:r>
      <w:r>
        <w:rPr>
          <w:color w:val="231F20"/>
          <w:spacing w:val="-2"/>
        </w:rPr>
        <w:t>a</w:t>
      </w:r>
      <w:r>
        <w:rPr>
          <w:color w:val="231F20"/>
          <w:spacing w:val="-7"/>
        </w:rPr>
        <w:t xml:space="preserve"> </w:t>
      </w:r>
      <w:r>
        <w:rPr>
          <w:color w:val="231F20"/>
          <w:spacing w:val="-2"/>
        </w:rPr>
        <w:t>means</w:t>
      </w:r>
      <w:r>
        <w:rPr>
          <w:color w:val="231F20"/>
          <w:spacing w:val="-7"/>
        </w:rPr>
        <w:t xml:space="preserve"> </w:t>
      </w:r>
      <w:r>
        <w:rPr>
          <w:color w:val="231F20"/>
          <w:spacing w:val="-2"/>
        </w:rPr>
        <w:t>for</w:t>
      </w:r>
      <w:r>
        <w:rPr>
          <w:color w:val="231F20"/>
          <w:spacing w:val="-7"/>
        </w:rPr>
        <w:t xml:space="preserve"> </w:t>
      </w:r>
      <w:r>
        <w:rPr>
          <w:color w:val="231F20"/>
          <w:spacing w:val="-2"/>
        </w:rPr>
        <w:t>littoral States</w:t>
      </w:r>
      <w:r>
        <w:rPr>
          <w:color w:val="231F20"/>
          <w:spacing w:val="-13"/>
        </w:rPr>
        <w:t xml:space="preserve"> </w:t>
      </w:r>
      <w:r>
        <w:rPr>
          <w:color w:val="231F20"/>
          <w:spacing w:val="-2"/>
        </w:rPr>
        <w:t>to</w:t>
      </w:r>
      <w:r>
        <w:rPr>
          <w:color w:val="231F20"/>
          <w:spacing w:val="-13"/>
        </w:rPr>
        <w:t xml:space="preserve"> </w:t>
      </w:r>
      <w:r>
        <w:rPr>
          <w:color w:val="231F20"/>
          <w:spacing w:val="-2"/>
        </w:rPr>
        <w:t>obtain</w:t>
      </w:r>
      <w:r>
        <w:rPr>
          <w:color w:val="231F20"/>
          <w:spacing w:val="-13"/>
        </w:rPr>
        <w:t xml:space="preserve"> </w:t>
      </w:r>
      <w:r>
        <w:rPr>
          <w:color w:val="231F20"/>
          <w:spacing w:val="-2"/>
        </w:rPr>
        <w:t>information</w:t>
      </w:r>
      <w:r>
        <w:rPr>
          <w:color w:val="231F20"/>
          <w:spacing w:val="-13"/>
        </w:rPr>
        <w:t xml:space="preserve"> </w:t>
      </w:r>
      <w:r>
        <w:rPr>
          <w:color w:val="231F20"/>
          <w:spacing w:val="-2"/>
        </w:rPr>
        <w:t>about</w:t>
      </w:r>
      <w:r>
        <w:rPr>
          <w:color w:val="231F20"/>
          <w:spacing w:val="-13"/>
        </w:rPr>
        <w:t xml:space="preserve"> </w:t>
      </w:r>
      <w:r>
        <w:rPr>
          <w:color w:val="231F20"/>
          <w:spacing w:val="-2"/>
        </w:rPr>
        <w:t>ships</w:t>
      </w:r>
      <w:r>
        <w:rPr>
          <w:color w:val="231F20"/>
          <w:spacing w:val="-13"/>
        </w:rPr>
        <w:t xml:space="preserve"> </w:t>
      </w:r>
      <w:r>
        <w:rPr>
          <w:color w:val="231F20"/>
          <w:spacing w:val="-2"/>
        </w:rPr>
        <w:t>and</w:t>
      </w:r>
      <w:r>
        <w:rPr>
          <w:color w:val="231F20"/>
          <w:spacing w:val="-13"/>
        </w:rPr>
        <w:t xml:space="preserve"> </w:t>
      </w:r>
      <w:r>
        <w:rPr>
          <w:color w:val="231F20"/>
          <w:spacing w:val="-2"/>
        </w:rPr>
        <w:t>their</w:t>
      </w:r>
      <w:r>
        <w:rPr>
          <w:color w:val="231F20"/>
          <w:spacing w:val="-13"/>
        </w:rPr>
        <w:t xml:space="preserve"> </w:t>
      </w:r>
      <w:r>
        <w:rPr>
          <w:color w:val="231F20"/>
          <w:spacing w:val="-2"/>
        </w:rPr>
        <w:t>cargo.</w:t>
      </w:r>
      <w:r>
        <w:rPr>
          <w:color w:val="231F20"/>
          <w:spacing w:val="-13"/>
        </w:rPr>
        <w:t xml:space="preserve"> </w:t>
      </w:r>
      <w:r>
        <w:rPr>
          <w:color w:val="231F20"/>
          <w:spacing w:val="-2"/>
        </w:rPr>
        <w:t>AIS</w:t>
      </w:r>
      <w:r>
        <w:rPr>
          <w:color w:val="231F20"/>
          <w:spacing w:val="-13"/>
        </w:rPr>
        <w:t xml:space="preserve"> </w:t>
      </w:r>
      <w:r>
        <w:rPr>
          <w:color w:val="231F20"/>
          <w:spacing w:val="-2"/>
        </w:rPr>
        <w:t>also</w:t>
      </w:r>
      <w:r>
        <w:rPr>
          <w:color w:val="231F20"/>
          <w:spacing w:val="-13"/>
        </w:rPr>
        <w:t xml:space="preserve"> </w:t>
      </w:r>
      <w:r>
        <w:rPr>
          <w:color w:val="231F20"/>
          <w:spacing w:val="-2"/>
        </w:rPr>
        <w:t>allows</w:t>
      </w:r>
      <w:r>
        <w:rPr>
          <w:color w:val="231F20"/>
          <w:spacing w:val="-13"/>
        </w:rPr>
        <w:t xml:space="preserve"> </w:t>
      </w:r>
      <w:r>
        <w:rPr>
          <w:color w:val="231F20"/>
          <w:spacing w:val="-2"/>
        </w:rPr>
        <w:t>for</w:t>
      </w:r>
      <w:r>
        <w:rPr>
          <w:color w:val="231F20"/>
          <w:spacing w:val="-13"/>
        </w:rPr>
        <w:t xml:space="preserve"> </w:t>
      </w:r>
      <w:r>
        <w:rPr>
          <w:color w:val="231F20"/>
          <w:spacing w:val="-2"/>
        </w:rPr>
        <w:t>the</w:t>
      </w:r>
      <w:r>
        <w:rPr>
          <w:color w:val="231F20"/>
          <w:spacing w:val="-13"/>
        </w:rPr>
        <w:t xml:space="preserve"> </w:t>
      </w:r>
      <w:r>
        <w:rPr>
          <w:color w:val="231F20"/>
          <w:spacing w:val="-2"/>
        </w:rPr>
        <w:t xml:space="preserve">exchange </w:t>
      </w:r>
      <w:r>
        <w:rPr>
          <w:color w:val="231F20"/>
        </w:rPr>
        <w:t>of</w:t>
      </w:r>
      <w:r>
        <w:rPr>
          <w:color w:val="231F20"/>
          <w:spacing w:val="-3"/>
        </w:rPr>
        <w:t xml:space="preserve"> </w:t>
      </w:r>
      <w:r>
        <w:rPr>
          <w:color w:val="231F20"/>
        </w:rPr>
        <w:t>safety</w:t>
      </w:r>
      <w:r>
        <w:rPr>
          <w:color w:val="231F20"/>
          <w:spacing w:val="-3"/>
        </w:rPr>
        <w:t xml:space="preserve"> </w:t>
      </w:r>
      <w:r>
        <w:rPr>
          <w:color w:val="231F20"/>
        </w:rPr>
        <w:t>related</w:t>
      </w:r>
      <w:r>
        <w:rPr>
          <w:color w:val="231F20"/>
          <w:spacing w:val="-3"/>
        </w:rPr>
        <w:t xml:space="preserve"> </w:t>
      </w:r>
      <w:r>
        <w:rPr>
          <w:color w:val="231F20"/>
        </w:rPr>
        <w:t>data</w:t>
      </w:r>
      <w:r>
        <w:rPr>
          <w:color w:val="231F20"/>
          <w:spacing w:val="-3"/>
        </w:rPr>
        <w:t xml:space="preserve"> </w:t>
      </w:r>
      <w:r>
        <w:rPr>
          <w:color w:val="231F20"/>
        </w:rPr>
        <w:t>between</w:t>
      </w:r>
      <w:r>
        <w:rPr>
          <w:color w:val="231F20"/>
          <w:spacing w:val="-3"/>
        </w:rPr>
        <w:t xml:space="preserve"> </w:t>
      </w:r>
      <w:r>
        <w:rPr>
          <w:color w:val="231F20"/>
        </w:rPr>
        <w:t>ships,</w:t>
      </w:r>
      <w:r>
        <w:rPr>
          <w:color w:val="231F20"/>
          <w:spacing w:val="-3"/>
        </w:rPr>
        <w:t xml:space="preserve"> </w:t>
      </w:r>
      <w:r>
        <w:rPr>
          <w:color w:val="231F20"/>
        </w:rPr>
        <w:t>from</w:t>
      </w:r>
      <w:r>
        <w:rPr>
          <w:color w:val="231F20"/>
          <w:spacing w:val="-3"/>
        </w:rPr>
        <w:t xml:space="preserve"> </w:t>
      </w:r>
      <w:r>
        <w:rPr>
          <w:color w:val="231F20"/>
        </w:rPr>
        <w:t>ship</w:t>
      </w:r>
      <w:r>
        <w:rPr>
          <w:color w:val="231F20"/>
          <w:spacing w:val="-3"/>
        </w:rPr>
        <w:t xml:space="preserve"> </w:t>
      </w:r>
      <w:r>
        <w:rPr>
          <w:color w:val="231F20"/>
        </w:rPr>
        <w:t>to</w:t>
      </w:r>
      <w:r>
        <w:rPr>
          <w:color w:val="231F20"/>
          <w:spacing w:val="-3"/>
        </w:rPr>
        <w:t xml:space="preserve"> </w:t>
      </w:r>
      <w:r>
        <w:rPr>
          <w:color w:val="231F20"/>
        </w:rPr>
        <w:t>shore</w:t>
      </w:r>
      <w:r>
        <w:rPr>
          <w:color w:val="231F20"/>
          <w:spacing w:val="-3"/>
        </w:rPr>
        <w:t xml:space="preserve"> </w:t>
      </w:r>
      <w:r>
        <w:rPr>
          <w:color w:val="231F20"/>
        </w:rPr>
        <w:t>and</w:t>
      </w:r>
      <w:r>
        <w:rPr>
          <w:color w:val="231F20"/>
          <w:spacing w:val="-3"/>
        </w:rPr>
        <w:t xml:space="preserve"> </w:t>
      </w:r>
      <w:r>
        <w:rPr>
          <w:color w:val="231F20"/>
        </w:rPr>
        <w:t>from</w:t>
      </w:r>
      <w:r>
        <w:rPr>
          <w:color w:val="231F20"/>
          <w:spacing w:val="-3"/>
        </w:rPr>
        <w:t xml:space="preserve"> </w:t>
      </w:r>
      <w:r>
        <w:rPr>
          <w:color w:val="231F20"/>
        </w:rPr>
        <w:t>shore</w:t>
      </w:r>
      <w:r>
        <w:rPr>
          <w:color w:val="231F20"/>
          <w:spacing w:val="-3"/>
        </w:rPr>
        <w:t xml:space="preserve"> </w:t>
      </w:r>
      <w:r>
        <w:rPr>
          <w:color w:val="231F20"/>
        </w:rPr>
        <w:t>to</w:t>
      </w:r>
      <w:r>
        <w:rPr>
          <w:color w:val="231F20"/>
          <w:spacing w:val="-3"/>
        </w:rPr>
        <w:t xml:space="preserve"> </w:t>
      </w:r>
      <w:r>
        <w:rPr>
          <w:color w:val="231F20"/>
        </w:rPr>
        <w:t>ship.</w:t>
      </w:r>
      <w:r>
        <w:rPr>
          <w:color w:val="231F20"/>
          <w:spacing w:val="-3"/>
        </w:rPr>
        <w:t xml:space="preserve"> </w:t>
      </w:r>
      <w:r>
        <w:rPr>
          <w:color w:val="231F20"/>
        </w:rPr>
        <w:t>There are</w:t>
      </w:r>
      <w:r>
        <w:rPr>
          <w:color w:val="231F20"/>
          <w:spacing w:val="-8"/>
        </w:rPr>
        <w:t xml:space="preserve"> </w:t>
      </w:r>
      <w:r>
        <w:rPr>
          <w:color w:val="231F20"/>
        </w:rPr>
        <w:t>numerous</w:t>
      </w:r>
      <w:r>
        <w:rPr>
          <w:color w:val="231F20"/>
          <w:spacing w:val="-8"/>
        </w:rPr>
        <w:t xml:space="preserve"> </w:t>
      </w:r>
      <w:r>
        <w:rPr>
          <w:color w:val="231F20"/>
        </w:rPr>
        <w:t>types</w:t>
      </w:r>
      <w:r>
        <w:rPr>
          <w:color w:val="231F20"/>
          <w:spacing w:val="-8"/>
        </w:rPr>
        <w:t xml:space="preserve"> </w:t>
      </w:r>
      <w:r>
        <w:rPr>
          <w:color w:val="231F20"/>
        </w:rPr>
        <w:t>of</w:t>
      </w:r>
      <w:r>
        <w:rPr>
          <w:color w:val="231F20"/>
          <w:spacing w:val="-8"/>
        </w:rPr>
        <w:t xml:space="preserve"> </w:t>
      </w:r>
      <w:r>
        <w:rPr>
          <w:color w:val="231F20"/>
        </w:rPr>
        <w:t>AIS</w:t>
      </w:r>
      <w:r>
        <w:rPr>
          <w:color w:val="231F20"/>
          <w:spacing w:val="-8"/>
        </w:rPr>
        <w:t xml:space="preserve"> </w:t>
      </w:r>
      <w:r>
        <w:rPr>
          <w:color w:val="231F20"/>
        </w:rPr>
        <w:t>devices,</w:t>
      </w:r>
      <w:r>
        <w:rPr>
          <w:color w:val="231F20"/>
          <w:spacing w:val="-8"/>
        </w:rPr>
        <w:t xml:space="preserve"> </w:t>
      </w:r>
      <w:r>
        <w:rPr>
          <w:color w:val="231F20"/>
        </w:rPr>
        <w:t>known</w:t>
      </w:r>
      <w:r>
        <w:rPr>
          <w:color w:val="231F20"/>
          <w:spacing w:val="-8"/>
        </w:rPr>
        <w:t xml:space="preserve"> </w:t>
      </w:r>
      <w:r>
        <w:rPr>
          <w:color w:val="231F20"/>
        </w:rPr>
        <w:t>as</w:t>
      </w:r>
      <w:r>
        <w:rPr>
          <w:color w:val="231F20"/>
          <w:spacing w:val="-8"/>
        </w:rPr>
        <w:t xml:space="preserve"> </w:t>
      </w:r>
      <w:r>
        <w:rPr>
          <w:color w:val="231F20"/>
        </w:rPr>
        <w:t>stations,</w:t>
      </w:r>
      <w:r>
        <w:rPr>
          <w:color w:val="231F20"/>
          <w:spacing w:val="-8"/>
        </w:rPr>
        <w:t xml:space="preserve"> </w:t>
      </w:r>
      <w:r>
        <w:rPr>
          <w:color w:val="231F20"/>
        </w:rPr>
        <w:t>which</w:t>
      </w:r>
      <w:r>
        <w:rPr>
          <w:color w:val="231F20"/>
          <w:spacing w:val="-8"/>
        </w:rPr>
        <w:t xml:space="preserve"> </w:t>
      </w:r>
      <w:r>
        <w:rPr>
          <w:color w:val="231F20"/>
        </w:rPr>
        <w:t>are</w:t>
      </w:r>
      <w:r>
        <w:rPr>
          <w:color w:val="231F20"/>
          <w:spacing w:val="-8"/>
        </w:rPr>
        <w:t xml:space="preserve"> </w:t>
      </w:r>
      <w:r>
        <w:rPr>
          <w:color w:val="231F20"/>
        </w:rPr>
        <w:t>identified</w:t>
      </w:r>
      <w:r>
        <w:rPr>
          <w:color w:val="231F20"/>
          <w:spacing w:val="-8"/>
        </w:rPr>
        <w:t xml:space="preserve"> </w:t>
      </w:r>
      <w:r>
        <w:rPr>
          <w:color w:val="231F20"/>
        </w:rPr>
        <w:t>by</w:t>
      </w:r>
      <w:r>
        <w:rPr>
          <w:color w:val="231F20"/>
          <w:spacing w:val="-8"/>
        </w:rPr>
        <w:t xml:space="preserve"> </w:t>
      </w:r>
      <w:r>
        <w:rPr>
          <w:color w:val="231F20"/>
        </w:rPr>
        <w:t>a</w:t>
      </w:r>
      <w:r>
        <w:rPr>
          <w:color w:val="231F20"/>
          <w:spacing w:val="-8"/>
        </w:rPr>
        <w:t xml:space="preserve"> </w:t>
      </w:r>
      <w:r>
        <w:rPr>
          <w:color w:val="231F20"/>
        </w:rPr>
        <w:t>unique Maritime</w:t>
      </w:r>
      <w:r>
        <w:rPr>
          <w:color w:val="231F20"/>
          <w:spacing w:val="-11"/>
        </w:rPr>
        <w:t xml:space="preserve"> </w:t>
      </w:r>
      <w:r>
        <w:rPr>
          <w:color w:val="231F20"/>
        </w:rPr>
        <w:t>Mobile</w:t>
      </w:r>
      <w:r>
        <w:rPr>
          <w:color w:val="231F20"/>
          <w:spacing w:val="-11"/>
        </w:rPr>
        <w:t xml:space="preserve"> </w:t>
      </w:r>
      <w:r>
        <w:rPr>
          <w:color w:val="231F20"/>
        </w:rPr>
        <w:t>Service</w:t>
      </w:r>
      <w:r>
        <w:rPr>
          <w:color w:val="231F20"/>
          <w:spacing w:val="-11"/>
        </w:rPr>
        <w:t xml:space="preserve"> </w:t>
      </w:r>
      <w:r>
        <w:rPr>
          <w:color w:val="231F20"/>
        </w:rPr>
        <w:t>Identity</w:t>
      </w:r>
      <w:r>
        <w:rPr>
          <w:color w:val="231F20"/>
          <w:spacing w:val="-11"/>
        </w:rPr>
        <w:t xml:space="preserve"> </w:t>
      </w:r>
      <w:r>
        <w:rPr>
          <w:color w:val="231F20"/>
        </w:rPr>
        <w:t>(MMSI)</w:t>
      </w:r>
      <w:r>
        <w:rPr>
          <w:color w:val="231F20"/>
          <w:spacing w:val="-11"/>
        </w:rPr>
        <w:t xml:space="preserve"> </w:t>
      </w:r>
      <w:ins w:id="45" w:author="WANG SHUO (CHina MSA)" w:date="2025-07-03T12:38:00Z">
        <w:r w:rsidR="00C4205F">
          <w:rPr>
            <w:color w:val="231F20"/>
            <w:spacing w:val="-11"/>
          </w:rPr>
          <w:t>or a free</w:t>
        </w:r>
        <w:r w:rsidR="005533EB">
          <w:rPr>
            <w:color w:val="231F20"/>
            <w:spacing w:val="-11"/>
          </w:rPr>
          <w:t xml:space="preserve">form maritime </w:t>
        </w:r>
      </w:ins>
      <w:ins w:id="46" w:author="WANG SHUO (CHina MSA)" w:date="2025-07-03T12:39:00Z">
        <w:r w:rsidR="005533EB">
          <w:rPr>
            <w:color w:val="231F20"/>
            <w:spacing w:val="-11"/>
          </w:rPr>
          <w:t xml:space="preserve">identity </w:t>
        </w:r>
      </w:ins>
      <w:r>
        <w:rPr>
          <w:color w:val="231F20"/>
        </w:rPr>
        <w:t>and</w:t>
      </w:r>
      <w:r>
        <w:rPr>
          <w:color w:val="231F20"/>
          <w:spacing w:val="-11"/>
        </w:rPr>
        <w:t xml:space="preserve"> </w:t>
      </w:r>
      <w:r>
        <w:rPr>
          <w:color w:val="231F20"/>
        </w:rPr>
        <w:t>use</w:t>
      </w:r>
      <w:r>
        <w:rPr>
          <w:color w:val="231F20"/>
          <w:spacing w:val="-11"/>
        </w:rPr>
        <w:t xml:space="preserve"> </w:t>
      </w:r>
      <w:r>
        <w:rPr>
          <w:color w:val="231F20"/>
        </w:rPr>
        <w:t>the</w:t>
      </w:r>
      <w:r>
        <w:rPr>
          <w:color w:val="231F20"/>
          <w:spacing w:val="-11"/>
        </w:rPr>
        <w:t xml:space="preserve"> </w:t>
      </w:r>
      <w:r>
        <w:rPr>
          <w:color w:val="231F20"/>
        </w:rPr>
        <w:t>AIS</w:t>
      </w:r>
      <w:r>
        <w:rPr>
          <w:color w:val="231F20"/>
          <w:spacing w:val="-11"/>
        </w:rPr>
        <w:t xml:space="preserve"> </w:t>
      </w:r>
      <w:r>
        <w:rPr>
          <w:color w:val="231F20"/>
        </w:rPr>
        <w:t>international</w:t>
      </w:r>
      <w:r>
        <w:rPr>
          <w:color w:val="231F20"/>
          <w:spacing w:val="-11"/>
        </w:rPr>
        <w:t xml:space="preserve"> </w:t>
      </w:r>
      <w:r>
        <w:rPr>
          <w:color w:val="231F20"/>
        </w:rPr>
        <w:t>open</w:t>
      </w:r>
      <w:r>
        <w:rPr>
          <w:color w:val="231F20"/>
          <w:spacing w:val="-11"/>
        </w:rPr>
        <w:t xml:space="preserve"> </w:t>
      </w:r>
      <w:r>
        <w:rPr>
          <w:color w:val="231F20"/>
        </w:rPr>
        <w:t>standard</w:t>
      </w:r>
      <w:r>
        <w:rPr>
          <w:color w:val="231F20"/>
          <w:spacing w:val="-11"/>
        </w:rPr>
        <w:t xml:space="preserve"> </w:t>
      </w:r>
      <w:r>
        <w:rPr>
          <w:color w:val="231F20"/>
        </w:rPr>
        <w:t xml:space="preserve">to </w:t>
      </w:r>
      <w:r>
        <w:rPr>
          <w:color w:val="231F20"/>
          <w:spacing w:val="-2"/>
        </w:rPr>
        <w:t>communicate.</w:t>
      </w:r>
      <w:r>
        <w:rPr>
          <w:color w:val="231F20"/>
          <w:spacing w:val="-14"/>
        </w:rPr>
        <w:t xml:space="preserve"> </w:t>
      </w:r>
      <w:r>
        <w:rPr>
          <w:color w:val="231F20"/>
          <w:spacing w:val="-2"/>
        </w:rPr>
        <w:t>AIS</w:t>
      </w:r>
      <w:r>
        <w:rPr>
          <w:color w:val="231F20"/>
          <w:spacing w:val="-14"/>
        </w:rPr>
        <w:t xml:space="preserve"> </w:t>
      </w:r>
      <w:r>
        <w:rPr>
          <w:color w:val="231F20"/>
          <w:spacing w:val="-2"/>
        </w:rPr>
        <w:t>enables</w:t>
      </w:r>
      <w:r>
        <w:rPr>
          <w:color w:val="231F20"/>
          <w:spacing w:val="-13"/>
        </w:rPr>
        <w:t xml:space="preserve"> </w:t>
      </w:r>
      <w:r>
        <w:rPr>
          <w:color w:val="231F20"/>
          <w:spacing w:val="-2"/>
        </w:rPr>
        <w:t>the</w:t>
      </w:r>
      <w:r>
        <w:rPr>
          <w:color w:val="231F20"/>
          <w:spacing w:val="-14"/>
        </w:rPr>
        <w:t xml:space="preserve"> </w:t>
      </w:r>
      <w:r>
        <w:rPr>
          <w:color w:val="231F20"/>
          <w:spacing w:val="-2"/>
        </w:rPr>
        <w:t>automatic</w:t>
      </w:r>
      <w:r>
        <w:rPr>
          <w:color w:val="231F20"/>
          <w:spacing w:val="-14"/>
        </w:rPr>
        <w:t xml:space="preserve"> </w:t>
      </w:r>
      <w:r>
        <w:rPr>
          <w:color w:val="231F20"/>
          <w:spacing w:val="-2"/>
        </w:rPr>
        <w:t>exchange</w:t>
      </w:r>
      <w:r>
        <w:rPr>
          <w:color w:val="231F20"/>
          <w:spacing w:val="-13"/>
        </w:rPr>
        <w:t xml:space="preserve"> </w:t>
      </w:r>
      <w:r>
        <w:rPr>
          <w:color w:val="231F20"/>
          <w:spacing w:val="-2"/>
        </w:rPr>
        <w:t>of</w:t>
      </w:r>
      <w:r>
        <w:rPr>
          <w:color w:val="231F20"/>
          <w:spacing w:val="-14"/>
        </w:rPr>
        <w:t xml:space="preserve"> </w:t>
      </w:r>
      <w:r>
        <w:rPr>
          <w:color w:val="231F20"/>
          <w:spacing w:val="-2"/>
        </w:rPr>
        <w:t>shipboard</w:t>
      </w:r>
      <w:r>
        <w:rPr>
          <w:color w:val="231F20"/>
          <w:spacing w:val="-13"/>
        </w:rPr>
        <w:t xml:space="preserve"> </w:t>
      </w:r>
      <w:r>
        <w:rPr>
          <w:color w:val="231F20"/>
          <w:spacing w:val="-2"/>
        </w:rPr>
        <w:t>data</w:t>
      </w:r>
      <w:r>
        <w:rPr>
          <w:color w:val="231F20"/>
          <w:spacing w:val="-14"/>
        </w:rPr>
        <w:t xml:space="preserve"> </w:t>
      </w:r>
      <w:r>
        <w:rPr>
          <w:color w:val="231F20"/>
          <w:spacing w:val="-2"/>
        </w:rPr>
        <w:t>from</w:t>
      </w:r>
      <w:r>
        <w:rPr>
          <w:color w:val="231F20"/>
          <w:spacing w:val="-14"/>
        </w:rPr>
        <w:t xml:space="preserve"> </w:t>
      </w:r>
      <w:r>
        <w:rPr>
          <w:color w:val="231F20"/>
          <w:spacing w:val="-2"/>
        </w:rPr>
        <w:t>vessel</w:t>
      </w:r>
      <w:r>
        <w:rPr>
          <w:color w:val="231F20"/>
          <w:spacing w:val="-13"/>
        </w:rPr>
        <w:t xml:space="preserve"> </w:t>
      </w:r>
      <w:r>
        <w:rPr>
          <w:color w:val="231F20"/>
          <w:spacing w:val="-2"/>
        </w:rPr>
        <w:t>sensors (dynamic</w:t>
      </w:r>
      <w:r>
        <w:rPr>
          <w:color w:val="231F20"/>
          <w:spacing w:val="-11"/>
        </w:rPr>
        <w:t xml:space="preserve"> </w:t>
      </w:r>
      <w:r>
        <w:rPr>
          <w:color w:val="231F20"/>
          <w:spacing w:val="-2"/>
        </w:rPr>
        <w:t>data),</w:t>
      </w:r>
      <w:r>
        <w:rPr>
          <w:color w:val="231F20"/>
          <w:spacing w:val="-11"/>
        </w:rPr>
        <w:t xml:space="preserve"> </w:t>
      </w:r>
      <w:r>
        <w:rPr>
          <w:color w:val="231F20"/>
          <w:spacing w:val="-2"/>
        </w:rPr>
        <w:t>as</w:t>
      </w:r>
      <w:r>
        <w:rPr>
          <w:color w:val="231F20"/>
          <w:spacing w:val="-11"/>
        </w:rPr>
        <w:t xml:space="preserve"> </w:t>
      </w:r>
      <w:r>
        <w:rPr>
          <w:color w:val="231F20"/>
          <w:spacing w:val="-2"/>
        </w:rPr>
        <w:t>well</w:t>
      </w:r>
      <w:r>
        <w:rPr>
          <w:color w:val="231F20"/>
          <w:spacing w:val="-11"/>
        </w:rPr>
        <w:t xml:space="preserve"> </w:t>
      </w:r>
      <w:r>
        <w:rPr>
          <w:color w:val="231F20"/>
          <w:spacing w:val="-2"/>
        </w:rPr>
        <w:t>as</w:t>
      </w:r>
      <w:r>
        <w:rPr>
          <w:color w:val="231F20"/>
          <w:spacing w:val="-11"/>
        </w:rPr>
        <w:t xml:space="preserve"> </w:t>
      </w:r>
      <w:r>
        <w:rPr>
          <w:color w:val="231F20"/>
          <w:spacing w:val="-2"/>
        </w:rPr>
        <w:t>manually</w:t>
      </w:r>
      <w:r>
        <w:rPr>
          <w:color w:val="231F20"/>
          <w:spacing w:val="-11"/>
        </w:rPr>
        <w:t xml:space="preserve"> </w:t>
      </w:r>
      <w:r>
        <w:rPr>
          <w:color w:val="231F20"/>
          <w:spacing w:val="-2"/>
        </w:rPr>
        <w:t>entered</w:t>
      </w:r>
      <w:r>
        <w:rPr>
          <w:color w:val="231F20"/>
          <w:spacing w:val="-11"/>
        </w:rPr>
        <w:t xml:space="preserve"> </w:t>
      </w:r>
      <w:r>
        <w:rPr>
          <w:color w:val="231F20"/>
          <w:spacing w:val="-2"/>
        </w:rPr>
        <w:t>static</w:t>
      </w:r>
      <w:r>
        <w:rPr>
          <w:color w:val="231F20"/>
          <w:spacing w:val="-11"/>
        </w:rPr>
        <w:t xml:space="preserve"> </w:t>
      </w:r>
      <w:r>
        <w:rPr>
          <w:color w:val="231F20"/>
          <w:spacing w:val="-2"/>
        </w:rPr>
        <w:t>and</w:t>
      </w:r>
      <w:r>
        <w:rPr>
          <w:color w:val="231F20"/>
          <w:spacing w:val="-11"/>
        </w:rPr>
        <w:t xml:space="preserve"> </w:t>
      </w:r>
      <w:r>
        <w:rPr>
          <w:color w:val="231F20"/>
          <w:spacing w:val="-2"/>
        </w:rPr>
        <w:t>voyage</w:t>
      </w:r>
      <w:r>
        <w:rPr>
          <w:color w:val="231F20"/>
          <w:spacing w:val="-11"/>
        </w:rPr>
        <w:t xml:space="preserve"> </w:t>
      </w:r>
      <w:r>
        <w:rPr>
          <w:color w:val="231F20"/>
          <w:spacing w:val="-2"/>
        </w:rPr>
        <w:t>related</w:t>
      </w:r>
      <w:r>
        <w:rPr>
          <w:color w:val="231F20"/>
          <w:spacing w:val="-11"/>
        </w:rPr>
        <w:t xml:space="preserve"> </w:t>
      </w:r>
      <w:r>
        <w:rPr>
          <w:color w:val="231F20"/>
          <w:spacing w:val="-2"/>
        </w:rPr>
        <w:t>data,</w:t>
      </w:r>
      <w:r>
        <w:rPr>
          <w:color w:val="231F20"/>
          <w:spacing w:val="-11"/>
        </w:rPr>
        <w:t xml:space="preserve"> </w:t>
      </w:r>
      <w:r>
        <w:rPr>
          <w:color w:val="231F20"/>
          <w:spacing w:val="-2"/>
        </w:rPr>
        <w:t>between</w:t>
      </w:r>
      <w:r>
        <w:rPr>
          <w:color w:val="231F20"/>
          <w:spacing w:val="-11"/>
        </w:rPr>
        <w:t xml:space="preserve"> </w:t>
      </w:r>
      <w:r>
        <w:rPr>
          <w:color w:val="231F20"/>
          <w:spacing w:val="-2"/>
        </w:rPr>
        <w:t xml:space="preserve">one </w:t>
      </w:r>
      <w:r>
        <w:rPr>
          <w:color w:val="231F20"/>
          <w:spacing w:val="-4"/>
        </w:rPr>
        <w:t>vessel</w:t>
      </w:r>
      <w:r>
        <w:rPr>
          <w:color w:val="231F20"/>
          <w:spacing w:val="-6"/>
        </w:rPr>
        <w:t xml:space="preserve"> </w:t>
      </w:r>
      <w:r>
        <w:rPr>
          <w:color w:val="231F20"/>
          <w:spacing w:val="-4"/>
        </w:rPr>
        <w:t>and</w:t>
      </w:r>
      <w:r>
        <w:rPr>
          <w:color w:val="231F20"/>
          <w:spacing w:val="-6"/>
        </w:rPr>
        <w:t xml:space="preserve"> </w:t>
      </w:r>
      <w:r>
        <w:rPr>
          <w:color w:val="231F20"/>
          <w:spacing w:val="-4"/>
        </w:rPr>
        <w:t>another</w:t>
      </w:r>
      <w:r>
        <w:rPr>
          <w:color w:val="231F20"/>
          <w:spacing w:val="-6"/>
        </w:rPr>
        <w:t xml:space="preserve"> </w:t>
      </w:r>
      <w:r>
        <w:rPr>
          <w:color w:val="231F20"/>
          <w:spacing w:val="-4"/>
        </w:rPr>
        <w:t>and</w:t>
      </w:r>
      <w:r>
        <w:rPr>
          <w:color w:val="231F20"/>
          <w:spacing w:val="-6"/>
        </w:rPr>
        <w:t xml:space="preserve"> </w:t>
      </w:r>
      <w:r>
        <w:rPr>
          <w:color w:val="231F20"/>
          <w:spacing w:val="-4"/>
        </w:rPr>
        <w:t>between</w:t>
      </w:r>
      <w:r>
        <w:rPr>
          <w:color w:val="231F20"/>
          <w:spacing w:val="-6"/>
        </w:rPr>
        <w:t xml:space="preserve"> </w:t>
      </w:r>
      <w:r>
        <w:rPr>
          <w:color w:val="231F20"/>
          <w:spacing w:val="-4"/>
        </w:rPr>
        <w:t>a</w:t>
      </w:r>
      <w:r>
        <w:rPr>
          <w:color w:val="231F20"/>
          <w:spacing w:val="-6"/>
        </w:rPr>
        <w:t xml:space="preserve"> </w:t>
      </w:r>
      <w:r>
        <w:rPr>
          <w:color w:val="231F20"/>
          <w:spacing w:val="-4"/>
        </w:rPr>
        <w:t>vessel</w:t>
      </w:r>
      <w:r>
        <w:rPr>
          <w:color w:val="231F20"/>
          <w:spacing w:val="-6"/>
        </w:rPr>
        <w:t xml:space="preserve"> </w:t>
      </w:r>
      <w:r>
        <w:rPr>
          <w:color w:val="231F20"/>
          <w:spacing w:val="-4"/>
        </w:rPr>
        <w:t>and</w:t>
      </w:r>
      <w:r>
        <w:rPr>
          <w:color w:val="231F20"/>
          <w:spacing w:val="-6"/>
        </w:rPr>
        <w:t xml:space="preserve"> </w:t>
      </w:r>
      <w:r>
        <w:rPr>
          <w:color w:val="231F20"/>
          <w:spacing w:val="-4"/>
        </w:rPr>
        <w:t>a</w:t>
      </w:r>
      <w:r>
        <w:rPr>
          <w:color w:val="231F20"/>
          <w:spacing w:val="-6"/>
        </w:rPr>
        <w:t xml:space="preserve"> </w:t>
      </w:r>
      <w:r>
        <w:rPr>
          <w:color w:val="231F20"/>
          <w:spacing w:val="-4"/>
        </w:rPr>
        <w:t>shore</w:t>
      </w:r>
      <w:r>
        <w:rPr>
          <w:color w:val="231F20"/>
          <w:spacing w:val="-6"/>
        </w:rPr>
        <w:t xml:space="preserve"> </w:t>
      </w:r>
      <w:r>
        <w:rPr>
          <w:color w:val="231F20"/>
          <w:spacing w:val="-4"/>
        </w:rPr>
        <w:t>authority</w:t>
      </w:r>
      <w:r>
        <w:rPr>
          <w:color w:val="231F20"/>
          <w:spacing w:val="-6"/>
        </w:rPr>
        <w:t xml:space="preserve"> </w:t>
      </w:r>
      <w:r>
        <w:rPr>
          <w:color w:val="231F20"/>
          <w:spacing w:val="-4"/>
        </w:rPr>
        <w:t>using</w:t>
      </w:r>
      <w:r>
        <w:rPr>
          <w:color w:val="231F20"/>
          <w:spacing w:val="-6"/>
        </w:rPr>
        <w:t xml:space="preserve"> </w:t>
      </w:r>
      <w:r>
        <w:rPr>
          <w:color w:val="231F20"/>
          <w:spacing w:val="-4"/>
        </w:rPr>
        <w:t>terrestrial</w:t>
      </w:r>
      <w:r>
        <w:rPr>
          <w:color w:val="231F20"/>
          <w:spacing w:val="-6"/>
        </w:rPr>
        <w:t xml:space="preserve"> </w:t>
      </w:r>
      <w:r>
        <w:rPr>
          <w:color w:val="231F20"/>
          <w:spacing w:val="-4"/>
        </w:rPr>
        <w:t>or</w:t>
      </w:r>
      <w:r>
        <w:rPr>
          <w:color w:val="231F20"/>
          <w:spacing w:val="-6"/>
        </w:rPr>
        <w:t xml:space="preserve"> </w:t>
      </w:r>
      <w:r>
        <w:rPr>
          <w:color w:val="231F20"/>
          <w:spacing w:val="-4"/>
        </w:rPr>
        <w:t xml:space="preserve">satellite </w:t>
      </w:r>
      <w:r>
        <w:rPr>
          <w:color w:val="231F20"/>
          <w:spacing w:val="-2"/>
        </w:rPr>
        <w:t>communications.</w:t>
      </w:r>
      <w:r>
        <w:rPr>
          <w:color w:val="231F20"/>
          <w:spacing w:val="-13"/>
        </w:rPr>
        <w:t xml:space="preserve"> </w:t>
      </w:r>
      <w:r>
        <w:rPr>
          <w:color w:val="231F20"/>
          <w:spacing w:val="-2"/>
        </w:rPr>
        <w:t>AIS</w:t>
      </w:r>
      <w:r>
        <w:rPr>
          <w:color w:val="231F20"/>
          <w:spacing w:val="-14"/>
        </w:rPr>
        <w:t xml:space="preserve"> </w:t>
      </w:r>
      <w:r>
        <w:rPr>
          <w:color w:val="231F20"/>
          <w:spacing w:val="-2"/>
        </w:rPr>
        <w:t>has</w:t>
      </w:r>
      <w:r>
        <w:rPr>
          <w:color w:val="231F20"/>
          <w:spacing w:val="-13"/>
        </w:rPr>
        <w:t xml:space="preserve"> </w:t>
      </w:r>
      <w:r>
        <w:rPr>
          <w:color w:val="231F20"/>
          <w:spacing w:val="-2"/>
        </w:rPr>
        <w:t>been</w:t>
      </w:r>
      <w:r>
        <w:rPr>
          <w:color w:val="231F20"/>
          <w:spacing w:val="-13"/>
        </w:rPr>
        <w:t xml:space="preserve"> </w:t>
      </w:r>
      <w:r>
        <w:rPr>
          <w:color w:val="231F20"/>
          <w:spacing w:val="-2"/>
        </w:rPr>
        <w:t>mandated</w:t>
      </w:r>
      <w:r>
        <w:rPr>
          <w:color w:val="231F20"/>
          <w:spacing w:val="-14"/>
        </w:rPr>
        <w:t xml:space="preserve"> </w:t>
      </w:r>
      <w:r>
        <w:rPr>
          <w:color w:val="231F20"/>
          <w:spacing w:val="-2"/>
        </w:rPr>
        <w:t>as</w:t>
      </w:r>
      <w:r>
        <w:rPr>
          <w:color w:val="231F20"/>
          <w:spacing w:val="-13"/>
        </w:rPr>
        <w:t xml:space="preserve"> </w:t>
      </w:r>
      <w:r>
        <w:rPr>
          <w:color w:val="231F20"/>
          <w:spacing w:val="-2"/>
        </w:rPr>
        <w:t>a</w:t>
      </w:r>
      <w:r>
        <w:rPr>
          <w:color w:val="231F20"/>
          <w:spacing w:val="-13"/>
        </w:rPr>
        <w:t xml:space="preserve"> </w:t>
      </w:r>
      <w:r>
        <w:rPr>
          <w:color w:val="231F20"/>
          <w:spacing w:val="-2"/>
        </w:rPr>
        <w:t>shipboard</w:t>
      </w:r>
      <w:r>
        <w:rPr>
          <w:color w:val="231F20"/>
          <w:spacing w:val="-14"/>
        </w:rPr>
        <w:t xml:space="preserve"> </w:t>
      </w:r>
      <w:r>
        <w:rPr>
          <w:color w:val="231F20"/>
          <w:spacing w:val="-2"/>
        </w:rPr>
        <w:t>carriage</w:t>
      </w:r>
      <w:r>
        <w:rPr>
          <w:color w:val="231F20"/>
          <w:spacing w:val="-13"/>
        </w:rPr>
        <w:t xml:space="preserve"> </w:t>
      </w:r>
      <w:r>
        <w:rPr>
          <w:color w:val="231F20"/>
          <w:spacing w:val="-2"/>
        </w:rPr>
        <w:t>requirement</w:t>
      </w:r>
      <w:r>
        <w:rPr>
          <w:color w:val="231F20"/>
          <w:spacing w:val="-13"/>
        </w:rPr>
        <w:t xml:space="preserve"> </w:t>
      </w:r>
      <w:r>
        <w:rPr>
          <w:color w:val="231F20"/>
          <w:spacing w:val="-2"/>
        </w:rPr>
        <w:t>for</w:t>
      </w:r>
      <w:r>
        <w:rPr>
          <w:color w:val="231F20"/>
          <w:spacing w:val="-14"/>
        </w:rPr>
        <w:t xml:space="preserve"> </w:t>
      </w:r>
      <w:r>
        <w:rPr>
          <w:color w:val="231F20"/>
          <w:spacing w:val="-2"/>
        </w:rPr>
        <w:t xml:space="preserve">vessels </w:t>
      </w:r>
      <w:r>
        <w:rPr>
          <w:color w:val="231F20"/>
        </w:rPr>
        <w:t>under</w:t>
      </w:r>
      <w:r>
        <w:rPr>
          <w:color w:val="231F20"/>
          <w:spacing w:val="-16"/>
        </w:rPr>
        <w:t xml:space="preserve"> </w:t>
      </w:r>
      <w:r>
        <w:rPr>
          <w:color w:val="231F20"/>
        </w:rPr>
        <w:t>the</w:t>
      </w:r>
      <w:r>
        <w:rPr>
          <w:color w:val="231F20"/>
          <w:spacing w:val="-16"/>
        </w:rPr>
        <w:t xml:space="preserve"> </w:t>
      </w:r>
      <w:r>
        <w:rPr>
          <w:color w:val="231F20"/>
        </w:rPr>
        <w:t>revised</w:t>
      </w:r>
      <w:r>
        <w:rPr>
          <w:color w:val="231F20"/>
          <w:spacing w:val="-15"/>
        </w:rPr>
        <w:t xml:space="preserve"> </w:t>
      </w:r>
      <w:r>
        <w:rPr>
          <w:color w:val="231F20"/>
        </w:rPr>
        <w:t>Chapter</w:t>
      </w:r>
      <w:r>
        <w:rPr>
          <w:color w:val="231F20"/>
          <w:spacing w:val="-16"/>
        </w:rPr>
        <w:t xml:space="preserve"> </w:t>
      </w:r>
      <w:r>
        <w:rPr>
          <w:color w:val="231F20"/>
        </w:rPr>
        <w:t>V</w:t>
      </w:r>
      <w:r>
        <w:rPr>
          <w:color w:val="231F20"/>
          <w:spacing w:val="-16"/>
        </w:rPr>
        <w:t xml:space="preserve"> </w:t>
      </w:r>
      <w:r>
        <w:rPr>
          <w:color w:val="231F20"/>
        </w:rPr>
        <w:t>of</w:t>
      </w:r>
      <w:r>
        <w:rPr>
          <w:color w:val="231F20"/>
          <w:spacing w:val="-15"/>
        </w:rPr>
        <w:t xml:space="preserve"> </w:t>
      </w:r>
      <w:r>
        <w:rPr>
          <w:color w:val="231F20"/>
        </w:rPr>
        <w:t>the</w:t>
      </w:r>
      <w:r>
        <w:rPr>
          <w:color w:val="231F20"/>
          <w:spacing w:val="-16"/>
        </w:rPr>
        <w:t xml:space="preserve"> </w:t>
      </w:r>
      <w:r>
        <w:rPr>
          <w:color w:val="231F20"/>
        </w:rPr>
        <w:t>International</w:t>
      </w:r>
      <w:r>
        <w:rPr>
          <w:color w:val="231F20"/>
          <w:spacing w:val="-15"/>
        </w:rPr>
        <w:t xml:space="preserve"> </w:t>
      </w:r>
      <w:r>
        <w:rPr>
          <w:color w:val="231F20"/>
        </w:rPr>
        <w:t>Convention</w:t>
      </w:r>
      <w:r>
        <w:rPr>
          <w:color w:val="231F20"/>
          <w:spacing w:val="-16"/>
        </w:rPr>
        <w:t xml:space="preserve"> </w:t>
      </w:r>
      <w:r>
        <w:rPr>
          <w:color w:val="231F20"/>
        </w:rPr>
        <w:t>for</w:t>
      </w:r>
      <w:r>
        <w:rPr>
          <w:color w:val="231F20"/>
          <w:spacing w:val="-16"/>
        </w:rPr>
        <w:t xml:space="preserve"> </w:t>
      </w:r>
      <w:r>
        <w:rPr>
          <w:color w:val="231F20"/>
        </w:rPr>
        <w:t>the</w:t>
      </w:r>
      <w:r>
        <w:rPr>
          <w:color w:val="231F20"/>
          <w:spacing w:val="-15"/>
        </w:rPr>
        <w:t xml:space="preserve"> </w:t>
      </w:r>
      <w:r>
        <w:rPr>
          <w:color w:val="231F20"/>
        </w:rPr>
        <w:t>Safety</w:t>
      </w:r>
      <w:r>
        <w:rPr>
          <w:color w:val="231F20"/>
          <w:spacing w:val="-16"/>
        </w:rPr>
        <w:t xml:space="preserve"> </w:t>
      </w:r>
      <w:r>
        <w:rPr>
          <w:color w:val="231F20"/>
        </w:rPr>
        <w:t>of</w:t>
      </w:r>
      <w:r>
        <w:rPr>
          <w:color w:val="231F20"/>
          <w:spacing w:val="-16"/>
        </w:rPr>
        <w:t xml:space="preserve"> </w:t>
      </w:r>
      <w:r>
        <w:rPr>
          <w:color w:val="231F20"/>
        </w:rPr>
        <w:t>Life</w:t>
      </w:r>
      <w:r>
        <w:rPr>
          <w:color w:val="231F20"/>
          <w:spacing w:val="-15"/>
        </w:rPr>
        <w:t xml:space="preserve"> </w:t>
      </w:r>
      <w:r>
        <w:rPr>
          <w:color w:val="231F20"/>
        </w:rPr>
        <w:t>at</w:t>
      </w:r>
      <w:r>
        <w:rPr>
          <w:color w:val="231F20"/>
          <w:spacing w:val="-16"/>
        </w:rPr>
        <w:t xml:space="preserve"> </w:t>
      </w:r>
      <w:r>
        <w:rPr>
          <w:color w:val="231F20"/>
        </w:rPr>
        <w:t xml:space="preserve">Sea, </w:t>
      </w:r>
      <w:r>
        <w:rPr>
          <w:color w:val="231F20"/>
          <w:w w:val="90"/>
        </w:rPr>
        <w:t xml:space="preserve">1974 (as amended) (SOLAS 74) section 19.2.4. In addition, some administrations require AIS </w:t>
      </w:r>
      <w:r>
        <w:rPr>
          <w:color w:val="231F20"/>
        </w:rPr>
        <w:t>carriage</w:t>
      </w:r>
      <w:r>
        <w:rPr>
          <w:color w:val="231F20"/>
          <w:spacing w:val="-15"/>
        </w:rPr>
        <w:t xml:space="preserve"> </w:t>
      </w:r>
      <w:r>
        <w:rPr>
          <w:color w:val="231F20"/>
        </w:rPr>
        <w:t>on</w:t>
      </w:r>
      <w:r>
        <w:rPr>
          <w:color w:val="231F20"/>
          <w:spacing w:val="-15"/>
        </w:rPr>
        <w:t xml:space="preserve"> </w:t>
      </w:r>
      <w:r>
        <w:rPr>
          <w:color w:val="231F20"/>
        </w:rPr>
        <w:t>non</w:t>
      </w:r>
      <w:r>
        <w:rPr>
          <w:color w:val="231F20"/>
          <w:spacing w:val="-15"/>
        </w:rPr>
        <w:t xml:space="preserve"> </w:t>
      </w:r>
      <w:r>
        <w:rPr>
          <w:color w:val="231F20"/>
        </w:rPr>
        <w:t>SOLAS</w:t>
      </w:r>
      <w:r>
        <w:rPr>
          <w:color w:val="231F20"/>
          <w:spacing w:val="-15"/>
        </w:rPr>
        <w:t xml:space="preserve"> </w:t>
      </w:r>
      <w:r>
        <w:rPr>
          <w:color w:val="231F20"/>
        </w:rPr>
        <w:t>vessels.</w:t>
      </w:r>
      <w:r>
        <w:rPr>
          <w:color w:val="231F20"/>
          <w:spacing w:val="-15"/>
        </w:rPr>
        <w:t xml:space="preserve"> </w:t>
      </w:r>
      <w:r>
        <w:rPr>
          <w:color w:val="231F20"/>
        </w:rPr>
        <w:t>The</w:t>
      </w:r>
      <w:r>
        <w:rPr>
          <w:color w:val="231F20"/>
          <w:spacing w:val="-15"/>
        </w:rPr>
        <w:t xml:space="preserve"> </w:t>
      </w:r>
      <w:r>
        <w:rPr>
          <w:color w:val="231F20"/>
        </w:rPr>
        <w:t>main</w:t>
      </w:r>
      <w:r>
        <w:rPr>
          <w:color w:val="231F20"/>
          <w:spacing w:val="-15"/>
        </w:rPr>
        <w:t xml:space="preserve"> </w:t>
      </w:r>
      <w:r>
        <w:rPr>
          <w:color w:val="231F20"/>
        </w:rPr>
        <w:t>benefits</w:t>
      </w:r>
      <w:r>
        <w:rPr>
          <w:color w:val="231F20"/>
          <w:spacing w:val="-15"/>
        </w:rPr>
        <w:t xml:space="preserve"> </w:t>
      </w:r>
      <w:r>
        <w:rPr>
          <w:color w:val="231F20"/>
        </w:rPr>
        <w:t>of</w:t>
      </w:r>
      <w:r>
        <w:rPr>
          <w:color w:val="231F20"/>
          <w:spacing w:val="-15"/>
        </w:rPr>
        <w:t xml:space="preserve"> </w:t>
      </w:r>
      <w:r>
        <w:rPr>
          <w:color w:val="231F20"/>
        </w:rPr>
        <w:t>AIS</w:t>
      </w:r>
      <w:r>
        <w:rPr>
          <w:color w:val="231F20"/>
          <w:spacing w:val="-15"/>
        </w:rPr>
        <w:t xml:space="preserve"> </w:t>
      </w:r>
      <w:r>
        <w:rPr>
          <w:color w:val="231F20"/>
        </w:rPr>
        <w:t>are</w:t>
      </w:r>
      <w:r>
        <w:rPr>
          <w:color w:val="231F20"/>
          <w:spacing w:val="-15"/>
        </w:rPr>
        <w:t xml:space="preserve"> </w:t>
      </w:r>
      <w:r>
        <w:rPr>
          <w:color w:val="231F20"/>
        </w:rPr>
        <w:t>summarized</w:t>
      </w:r>
      <w:r>
        <w:rPr>
          <w:color w:val="231F20"/>
          <w:spacing w:val="-15"/>
        </w:rPr>
        <w:t xml:space="preserve"> </w:t>
      </w:r>
      <w:r>
        <w:rPr>
          <w:color w:val="231F20"/>
        </w:rPr>
        <w:t>below:</w:t>
      </w:r>
    </w:p>
    <w:p w14:paraId="0BAAD464" w14:textId="77777777" w:rsidR="00A918E6" w:rsidRDefault="001A1C1A">
      <w:pPr>
        <w:pStyle w:val="a9"/>
        <w:numPr>
          <w:ilvl w:val="0"/>
          <w:numId w:val="3"/>
        </w:numPr>
        <w:tabs>
          <w:tab w:val="left" w:pos="3373"/>
        </w:tabs>
        <w:spacing w:line="259" w:lineRule="exact"/>
        <w:ind w:hanging="283"/>
        <w:rPr>
          <w:sz w:val="20"/>
        </w:rPr>
      </w:pPr>
      <w:r>
        <w:rPr>
          <w:color w:val="231F20"/>
          <w:sz w:val="20"/>
        </w:rPr>
        <w:t>Data</w:t>
      </w:r>
      <w:r>
        <w:rPr>
          <w:color w:val="231F20"/>
          <w:spacing w:val="3"/>
          <w:sz w:val="20"/>
        </w:rPr>
        <w:t xml:space="preserve"> </w:t>
      </w:r>
      <w:r>
        <w:rPr>
          <w:color w:val="231F20"/>
          <w:sz w:val="20"/>
        </w:rPr>
        <w:t>exchange,</w:t>
      </w:r>
      <w:r>
        <w:rPr>
          <w:color w:val="231F20"/>
          <w:spacing w:val="4"/>
          <w:sz w:val="20"/>
        </w:rPr>
        <w:t xml:space="preserve"> </w:t>
      </w:r>
      <w:r>
        <w:rPr>
          <w:color w:val="231F20"/>
          <w:sz w:val="20"/>
        </w:rPr>
        <w:t>such</w:t>
      </w:r>
      <w:r>
        <w:rPr>
          <w:color w:val="231F20"/>
          <w:spacing w:val="4"/>
          <w:sz w:val="20"/>
        </w:rPr>
        <w:t xml:space="preserve"> </w:t>
      </w:r>
      <w:r>
        <w:rPr>
          <w:color w:val="231F20"/>
          <w:sz w:val="20"/>
        </w:rPr>
        <w:t>as</w:t>
      </w:r>
      <w:r>
        <w:rPr>
          <w:color w:val="231F20"/>
          <w:spacing w:val="4"/>
          <w:sz w:val="20"/>
        </w:rPr>
        <w:t xml:space="preserve"> </w:t>
      </w:r>
      <w:r>
        <w:rPr>
          <w:color w:val="231F20"/>
          <w:sz w:val="20"/>
        </w:rPr>
        <w:t>identification</w:t>
      </w:r>
      <w:r>
        <w:rPr>
          <w:color w:val="231F20"/>
          <w:spacing w:val="4"/>
          <w:sz w:val="20"/>
        </w:rPr>
        <w:t xml:space="preserve"> </w:t>
      </w:r>
      <w:r>
        <w:rPr>
          <w:color w:val="231F20"/>
          <w:sz w:val="20"/>
        </w:rPr>
        <w:t>and</w:t>
      </w:r>
      <w:r>
        <w:rPr>
          <w:color w:val="231F20"/>
          <w:spacing w:val="4"/>
          <w:sz w:val="20"/>
        </w:rPr>
        <w:t xml:space="preserve"> </w:t>
      </w:r>
      <w:r>
        <w:rPr>
          <w:color w:val="231F20"/>
          <w:sz w:val="20"/>
        </w:rPr>
        <w:t>course,</w:t>
      </w:r>
      <w:r>
        <w:rPr>
          <w:color w:val="231F20"/>
          <w:spacing w:val="4"/>
          <w:sz w:val="20"/>
        </w:rPr>
        <w:t xml:space="preserve"> </w:t>
      </w:r>
      <w:r>
        <w:rPr>
          <w:color w:val="231F20"/>
          <w:sz w:val="20"/>
        </w:rPr>
        <w:t>between</w:t>
      </w:r>
      <w:r>
        <w:rPr>
          <w:color w:val="231F20"/>
          <w:spacing w:val="4"/>
          <w:sz w:val="20"/>
        </w:rPr>
        <w:t xml:space="preserve"> </w:t>
      </w:r>
      <w:r>
        <w:rPr>
          <w:color w:val="231F20"/>
          <w:sz w:val="20"/>
        </w:rPr>
        <w:t>vessels</w:t>
      </w:r>
      <w:r>
        <w:rPr>
          <w:color w:val="231F20"/>
          <w:spacing w:val="4"/>
          <w:sz w:val="20"/>
        </w:rPr>
        <w:t xml:space="preserve"> </w:t>
      </w:r>
      <w:r>
        <w:rPr>
          <w:color w:val="231F20"/>
          <w:sz w:val="20"/>
        </w:rPr>
        <w:t>within</w:t>
      </w:r>
      <w:r>
        <w:rPr>
          <w:color w:val="231F20"/>
          <w:spacing w:val="4"/>
          <w:sz w:val="20"/>
        </w:rPr>
        <w:t xml:space="preserve"> </w:t>
      </w:r>
      <w:r>
        <w:rPr>
          <w:color w:val="231F20"/>
          <w:spacing w:val="-5"/>
          <w:sz w:val="20"/>
        </w:rPr>
        <w:t>VHF</w:t>
      </w:r>
    </w:p>
    <w:p w14:paraId="33A2BB13" w14:textId="77777777" w:rsidR="00A918E6" w:rsidRDefault="001A1C1A">
      <w:pPr>
        <w:pStyle w:val="a3"/>
        <w:spacing w:before="50"/>
        <w:ind w:left="3373"/>
      </w:pPr>
      <w:proofErr w:type="gramStart"/>
      <w:r>
        <w:rPr>
          <w:color w:val="231F20"/>
          <w:spacing w:val="-2"/>
        </w:rPr>
        <w:t>range</w:t>
      </w:r>
      <w:proofErr w:type="gramEnd"/>
      <w:r>
        <w:rPr>
          <w:color w:val="231F20"/>
          <w:spacing w:val="-15"/>
        </w:rPr>
        <w:t xml:space="preserve"> </w:t>
      </w:r>
      <w:r>
        <w:rPr>
          <w:color w:val="231F20"/>
          <w:spacing w:val="-2"/>
        </w:rPr>
        <w:t>of</w:t>
      </w:r>
      <w:r>
        <w:rPr>
          <w:color w:val="231F20"/>
          <w:spacing w:val="-15"/>
        </w:rPr>
        <w:t xml:space="preserve"> </w:t>
      </w:r>
      <w:r>
        <w:rPr>
          <w:color w:val="231F20"/>
          <w:spacing w:val="-2"/>
        </w:rPr>
        <w:t>each</w:t>
      </w:r>
      <w:r>
        <w:rPr>
          <w:color w:val="231F20"/>
          <w:spacing w:val="-15"/>
        </w:rPr>
        <w:t xml:space="preserve"> </w:t>
      </w:r>
      <w:r>
        <w:rPr>
          <w:color w:val="231F20"/>
          <w:spacing w:val="-2"/>
        </w:rPr>
        <w:t>other,</w:t>
      </w:r>
      <w:r>
        <w:rPr>
          <w:color w:val="231F20"/>
          <w:spacing w:val="-15"/>
        </w:rPr>
        <w:t xml:space="preserve"> </w:t>
      </w:r>
      <w:r>
        <w:rPr>
          <w:color w:val="231F20"/>
          <w:spacing w:val="-2"/>
        </w:rPr>
        <w:t>increasing</w:t>
      </w:r>
      <w:r>
        <w:rPr>
          <w:color w:val="231F20"/>
          <w:spacing w:val="-14"/>
        </w:rPr>
        <w:t xml:space="preserve"> </w:t>
      </w:r>
      <w:r>
        <w:rPr>
          <w:color w:val="231F20"/>
          <w:spacing w:val="-2"/>
        </w:rPr>
        <w:t>situational</w:t>
      </w:r>
      <w:r>
        <w:rPr>
          <w:color w:val="231F20"/>
          <w:spacing w:val="-15"/>
        </w:rPr>
        <w:t xml:space="preserve"> </w:t>
      </w:r>
      <w:r>
        <w:rPr>
          <w:color w:val="231F20"/>
          <w:spacing w:val="-2"/>
        </w:rPr>
        <w:t>awareness;</w:t>
      </w:r>
    </w:p>
    <w:p w14:paraId="04EF8AF8" w14:textId="77777777" w:rsidR="00A918E6" w:rsidRDefault="00A918E6">
      <w:pPr>
        <w:pStyle w:val="a3"/>
        <w:sectPr w:rsidR="00A918E6">
          <w:pgSz w:w="11910" w:h="15880"/>
          <w:pgMar w:top="1520" w:right="708" w:bottom="280" w:left="708" w:header="839" w:footer="0" w:gutter="0"/>
          <w:cols w:space="720"/>
        </w:sectPr>
      </w:pPr>
    </w:p>
    <w:p w14:paraId="74B2EF02" w14:textId="77777777" w:rsidR="00A918E6" w:rsidRDefault="001A1C1A">
      <w:pPr>
        <w:pStyle w:val="a9"/>
        <w:numPr>
          <w:ilvl w:val="0"/>
          <w:numId w:val="4"/>
        </w:numPr>
        <w:tabs>
          <w:tab w:val="left" w:pos="820"/>
          <w:tab w:val="left" w:pos="822"/>
        </w:tabs>
        <w:spacing w:before="178" w:line="290" w:lineRule="auto"/>
        <w:ind w:right="2691"/>
        <w:jc w:val="both"/>
        <w:rPr>
          <w:sz w:val="20"/>
        </w:rPr>
      </w:pPr>
      <w:r>
        <w:rPr>
          <w:color w:val="231F20"/>
          <w:spacing w:val="-2"/>
          <w:sz w:val="20"/>
        </w:rPr>
        <w:lastRenderedPageBreak/>
        <w:t>Data</w:t>
      </w:r>
      <w:r>
        <w:rPr>
          <w:color w:val="231F20"/>
          <w:spacing w:val="-14"/>
          <w:sz w:val="20"/>
        </w:rPr>
        <w:t xml:space="preserve"> </w:t>
      </w:r>
      <w:r>
        <w:rPr>
          <w:color w:val="231F20"/>
          <w:spacing w:val="-2"/>
          <w:sz w:val="20"/>
        </w:rPr>
        <w:t>exchange</w:t>
      </w:r>
      <w:r>
        <w:rPr>
          <w:color w:val="231F20"/>
          <w:spacing w:val="-14"/>
          <w:sz w:val="20"/>
        </w:rPr>
        <w:t xml:space="preserve"> </w:t>
      </w:r>
      <w:r>
        <w:rPr>
          <w:color w:val="231F20"/>
          <w:spacing w:val="-2"/>
          <w:sz w:val="20"/>
        </w:rPr>
        <w:t>between</w:t>
      </w:r>
      <w:r>
        <w:rPr>
          <w:color w:val="231F20"/>
          <w:spacing w:val="-13"/>
          <w:sz w:val="20"/>
        </w:rPr>
        <w:t xml:space="preserve"> </w:t>
      </w:r>
      <w:r>
        <w:rPr>
          <w:color w:val="231F20"/>
          <w:spacing w:val="-2"/>
          <w:sz w:val="20"/>
        </w:rPr>
        <w:t>a</w:t>
      </w:r>
      <w:r>
        <w:rPr>
          <w:color w:val="231F20"/>
          <w:spacing w:val="-14"/>
          <w:sz w:val="20"/>
        </w:rPr>
        <w:t xml:space="preserve"> </w:t>
      </w:r>
      <w:r>
        <w:rPr>
          <w:color w:val="231F20"/>
          <w:spacing w:val="-2"/>
          <w:sz w:val="20"/>
        </w:rPr>
        <w:t>vessel</w:t>
      </w:r>
      <w:r>
        <w:rPr>
          <w:color w:val="231F20"/>
          <w:spacing w:val="-14"/>
          <w:sz w:val="20"/>
        </w:rPr>
        <w:t xml:space="preserve"> </w:t>
      </w:r>
      <w:r>
        <w:rPr>
          <w:color w:val="231F20"/>
          <w:spacing w:val="-2"/>
          <w:sz w:val="20"/>
        </w:rPr>
        <w:t>and</w:t>
      </w:r>
      <w:r>
        <w:rPr>
          <w:color w:val="231F20"/>
          <w:spacing w:val="-13"/>
          <w:sz w:val="20"/>
        </w:rPr>
        <w:t xml:space="preserve"> </w:t>
      </w:r>
      <w:r>
        <w:rPr>
          <w:color w:val="231F20"/>
          <w:spacing w:val="-2"/>
          <w:sz w:val="20"/>
        </w:rPr>
        <w:t>shore</w:t>
      </w:r>
      <w:r>
        <w:rPr>
          <w:color w:val="231F20"/>
          <w:spacing w:val="-14"/>
          <w:sz w:val="20"/>
        </w:rPr>
        <w:t xml:space="preserve"> </w:t>
      </w:r>
      <w:r>
        <w:rPr>
          <w:color w:val="231F20"/>
          <w:spacing w:val="-2"/>
          <w:sz w:val="20"/>
        </w:rPr>
        <w:t>authorities,</w:t>
      </w:r>
      <w:r>
        <w:rPr>
          <w:color w:val="231F20"/>
          <w:spacing w:val="-13"/>
          <w:sz w:val="20"/>
        </w:rPr>
        <w:t xml:space="preserve"> </w:t>
      </w:r>
      <w:r>
        <w:rPr>
          <w:color w:val="231F20"/>
          <w:spacing w:val="-2"/>
          <w:sz w:val="20"/>
        </w:rPr>
        <w:t>such</w:t>
      </w:r>
      <w:r>
        <w:rPr>
          <w:color w:val="231F20"/>
          <w:spacing w:val="-14"/>
          <w:sz w:val="20"/>
        </w:rPr>
        <w:t xml:space="preserve"> </w:t>
      </w:r>
      <w:r>
        <w:rPr>
          <w:color w:val="231F20"/>
          <w:spacing w:val="-2"/>
          <w:sz w:val="20"/>
        </w:rPr>
        <w:t>as</w:t>
      </w:r>
      <w:r>
        <w:rPr>
          <w:color w:val="231F20"/>
          <w:spacing w:val="-14"/>
          <w:sz w:val="20"/>
        </w:rPr>
        <w:t xml:space="preserve"> </w:t>
      </w:r>
      <w:r>
        <w:rPr>
          <w:color w:val="231F20"/>
          <w:spacing w:val="-2"/>
          <w:sz w:val="20"/>
        </w:rPr>
        <w:t>a</w:t>
      </w:r>
      <w:r>
        <w:rPr>
          <w:color w:val="231F20"/>
          <w:spacing w:val="-13"/>
          <w:sz w:val="20"/>
        </w:rPr>
        <w:t xml:space="preserve"> </w:t>
      </w:r>
      <w:r>
        <w:rPr>
          <w:color w:val="231F20"/>
          <w:spacing w:val="-2"/>
          <w:sz w:val="20"/>
        </w:rPr>
        <w:t>VTS,</w:t>
      </w:r>
      <w:r>
        <w:rPr>
          <w:color w:val="231F20"/>
          <w:spacing w:val="-14"/>
          <w:sz w:val="20"/>
        </w:rPr>
        <w:t xml:space="preserve"> </w:t>
      </w:r>
      <w:r>
        <w:rPr>
          <w:color w:val="231F20"/>
          <w:spacing w:val="-2"/>
          <w:sz w:val="20"/>
        </w:rPr>
        <w:t>to</w:t>
      </w:r>
      <w:r>
        <w:rPr>
          <w:color w:val="231F20"/>
          <w:spacing w:val="-14"/>
          <w:sz w:val="20"/>
        </w:rPr>
        <w:t xml:space="preserve"> </w:t>
      </w:r>
      <w:r>
        <w:rPr>
          <w:color w:val="231F20"/>
          <w:spacing w:val="-2"/>
          <w:sz w:val="20"/>
        </w:rPr>
        <w:t xml:space="preserve">improve </w:t>
      </w:r>
      <w:r>
        <w:rPr>
          <w:color w:val="231F20"/>
          <w:sz w:val="20"/>
        </w:rPr>
        <w:t>traffic management in waterways, coastal and remote areas where AIS is sometimes</w:t>
      </w:r>
      <w:r>
        <w:rPr>
          <w:color w:val="231F20"/>
          <w:spacing w:val="-5"/>
          <w:sz w:val="20"/>
        </w:rPr>
        <w:t xml:space="preserve"> </w:t>
      </w:r>
      <w:r>
        <w:rPr>
          <w:color w:val="231F20"/>
          <w:sz w:val="20"/>
        </w:rPr>
        <w:t>the</w:t>
      </w:r>
      <w:r>
        <w:rPr>
          <w:color w:val="231F20"/>
          <w:spacing w:val="-5"/>
          <w:sz w:val="20"/>
        </w:rPr>
        <w:t xml:space="preserve"> </w:t>
      </w:r>
      <w:r>
        <w:rPr>
          <w:color w:val="231F20"/>
          <w:sz w:val="20"/>
        </w:rPr>
        <w:t>only</w:t>
      </w:r>
      <w:r>
        <w:rPr>
          <w:color w:val="231F20"/>
          <w:spacing w:val="-5"/>
          <w:sz w:val="20"/>
        </w:rPr>
        <w:t xml:space="preserve"> </w:t>
      </w:r>
      <w:r>
        <w:rPr>
          <w:color w:val="231F20"/>
          <w:sz w:val="20"/>
        </w:rPr>
        <w:t>mean</w:t>
      </w:r>
      <w:r>
        <w:rPr>
          <w:color w:val="231F20"/>
          <w:spacing w:val="-5"/>
          <w:sz w:val="20"/>
        </w:rPr>
        <w:t xml:space="preserve"> </w:t>
      </w:r>
      <w:r>
        <w:rPr>
          <w:color w:val="231F20"/>
          <w:sz w:val="20"/>
        </w:rPr>
        <w:t>to</w:t>
      </w:r>
      <w:r>
        <w:rPr>
          <w:color w:val="231F20"/>
          <w:spacing w:val="-5"/>
          <w:sz w:val="20"/>
        </w:rPr>
        <w:t xml:space="preserve"> </w:t>
      </w:r>
      <w:r>
        <w:rPr>
          <w:color w:val="231F20"/>
          <w:sz w:val="20"/>
        </w:rPr>
        <w:t>exchange</w:t>
      </w:r>
      <w:r>
        <w:rPr>
          <w:color w:val="231F20"/>
          <w:spacing w:val="-5"/>
          <w:sz w:val="20"/>
        </w:rPr>
        <w:t xml:space="preserve"> </w:t>
      </w:r>
      <w:r>
        <w:rPr>
          <w:color w:val="231F20"/>
          <w:sz w:val="20"/>
        </w:rPr>
        <w:t>data;</w:t>
      </w:r>
    </w:p>
    <w:p w14:paraId="0F88124C" w14:textId="77777777" w:rsidR="00A918E6" w:rsidRDefault="001A1C1A">
      <w:pPr>
        <w:pStyle w:val="a9"/>
        <w:numPr>
          <w:ilvl w:val="0"/>
          <w:numId w:val="4"/>
        </w:numPr>
        <w:tabs>
          <w:tab w:val="left" w:pos="821"/>
        </w:tabs>
        <w:spacing w:line="255" w:lineRule="exact"/>
        <w:ind w:left="821" w:hanging="282"/>
        <w:jc w:val="both"/>
        <w:rPr>
          <w:sz w:val="20"/>
        </w:rPr>
      </w:pPr>
      <w:r>
        <w:rPr>
          <w:color w:val="231F20"/>
          <w:spacing w:val="-2"/>
          <w:sz w:val="20"/>
        </w:rPr>
        <w:t>Automatic</w:t>
      </w:r>
      <w:r>
        <w:rPr>
          <w:color w:val="231F20"/>
          <w:spacing w:val="-20"/>
          <w:sz w:val="20"/>
        </w:rPr>
        <w:t xml:space="preserve"> </w:t>
      </w:r>
      <w:r>
        <w:rPr>
          <w:color w:val="231F20"/>
          <w:spacing w:val="-2"/>
          <w:sz w:val="20"/>
        </w:rPr>
        <w:t>reporting</w:t>
      </w:r>
      <w:r>
        <w:rPr>
          <w:color w:val="231F20"/>
          <w:spacing w:val="-19"/>
          <w:sz w:val="20"/>
        </w:rPr>
        <w:t xml:space="preserve"> </w:t>
      </w:r>
      <w:r>
        <w:rPr>
          <w:color w:val="231F20"/>
          <w:spacing w:val="-2"/>
          <w:sz w:val="20"/>
        </w:rPr>
        <w:t>in</w:t>
      </w:r>
      <w:r>
        <w:rPr>
          <w:color w:val="231F20"/>
          <w:spacing w:val="-20"/>
          <w:sz w:val="20"/>
        </w:rPr>
        <w:t xml:space="preserve"> </w:t>
      </w:r>
      <w:r>
        <w:rPr>
          <w:color w:val="231F20"/>
          <w:spacing w:val="-2"/>
          <w:sz w:val="20"/>
        </w:rPr>
        <w:t>areas</w:t>
      </w:r>
      <w:r>
        <w:rPr>
          <w:color w:val="231F20"/>
          <w:spacing w:val="-19"/>
          <w:sz w:val="20"/>
        </w:rPr>
        <w:t xml:space="preserve"> </w:t>
      </w:r>
      <w:r>
        <w:rPr>
          <w:color w:val="231F20"/>
          <w:spacing w:val="-2"/>
          <w:sz w:val="20"/>
        </w:rPr>
        <w:t>of</w:t>
      </w:r>
      <w:r>
        <w:rPr>
          <w:color w:val="231F20"/>
          <w:spacing w:val="-20"/>
          <w:sz w:val="20"/>
        </w:rPr>
        <w:t xml:space="preserve"> </w:t>
      </w:r>
      <w:r>
        <w:rPr>
          <w:color w:val="231F20"/>
          <w:spacing w:val="-2"/>
          <w:sz w:val="20"/>
        </w:rPr>
        <w:t>mandatory</w:t>
      </w:r>
      <w:r>
        <w:rPr>
          <w:color w:val="231F20"/>
          <w:spacing w:val="-19"/>
          <w:sz w:val="20"/>
        </w:rPr>
        <w:t xml:space="preserve"> </w:t>
      </w:r>
      <w:r>
        <w:rPr>
          <w:color w:val="231F20"/>
          <w:spacing w:val="-2"/>
          <w:sz w:val="20"/>
        </w:rPr>
        <w:t>and</w:t>
      </w:r>
      <w:r>
        <w:rPr>
          <w:color w:val="231F20"/>
          <w:spacing w:val="-20"/>
          <w:sz w:val="20"/>
        </w:rPr>
        <w:t xml:space="preserve"> </w:t>
      </w:r>
      <w:r>
        <w:rPr>
          <w:color w:val="231F20"/>
          <w:spacing w:val="-2"/>
          <w:sz w:val="20"/>
        </w:rPr>
        <w:t>voluntary</w:t>
      </w:r>
      <w:r>
        <w:rPr>
          <w:color w:val="231F20"/>
          <w:spacing w:val="-19"/>
          <w:sz w:val="20"/>
        </w:rPr>
        <w:t xml:space="preserve"> </w:t>
      </w:r>
      <w:r>
        <w:rPr>
          <w:color w:val="231F20"/>
          <w:spacing w:val="-2"/>
          <w:sz w:val="20"/>
        </w:rPr>
        <w:t>reporting;</w:t>
      </w:r>
    </w:p>
    <w:p w14:paraId="723296BE" w14:textId="77777777" w:rsidR="00A918E6" w:rsidRDefault="001A1C1A">
      <w:pPr>
        <w:pStyle w:val="a9"/>
        <w:numPr>
          <w:ilvl w:val="0"/>
          <w:numId w:val="4"/>
        </w:numPr>
        <w:tabs>
          <w:tab w:val="left" w:pos="820"/>
          <w:tab w:val="left" w:pos="822"/>
        </w:tabs>
        <w:spacing w:before="10" w:line="280" w:lineRule="auto"/>
        <w:ind w:right="2691"/>
        <w:jc w:val="both"/>
        <w:rPr>
          <w:sz w:val="20"/>
        </w:rPr>
      </w:pPr>
      <w:r>
        <w:rPr>
          <w:color w:val="231F20"/>
          <w:spacing w:val="-4"/>
          <w:sz w:val="20"/>
        </w:rPr>
        <w:t>Exchange</w:t>
      </w:r>
      <w:r>
        <w:rPr>
          <w:color w:val="231F20"/>
          <w:spacing w:val="-5"/>
          <w:sz w:val="20"/>
        </w:rPr>
        <w:t xml:space="preserve"> </w:t>
      </w:r>
      <w:r>
        <w:rPr>
          <w:color w:val="231F20"/>
          <w:spacing w:val="-4"/>
          <w:sz w:val="20"/>
        </w:rPr>
        <w:t>of</w:t>
      </w:r>
      <w:r>
        <w:rPr>
          <w:color w:val="231F20"/>
          <w:spacing w:val="-5"/>
          <w:sz w:val="20"/>
        </w:rPr>
        <w:t xml:space="preserve"> </w:t>
      </w:r>
      <w:r>
        <w:rPr>
          <w:color w:val="231F20"/>
          <w:spacing w:val="-4"/>
          <w:sz w:val="20"/>
        </w:rPr>
        <w:t>safety</w:t>
      </w:r>
      <w:r>
        <w:rPr>
          <w:color w:val="231F20"/>
          <w:spacing w:val="-5"/>
          <w:sz w:val="20"/>
        </w:rPr>
        <w:t xml:space="preserve"> </w:t>
      </w:r>
      <w:r>
        <w:rPr>
          <w:color w:val="231F20"/>
          <w:spacing w:val="-4"/>
          <w:sz w:val="20"/>
        </w:rPr>
        <w:t>related</w:t>
      </w:r>
      <w:r>
        <w:rPr>
          <w:color w:val="231F20"/>
          <w:spacing w:val="-5"/>
          <w:sz w:val="20"/>
        </w:rPr>
        <w:t xml:space="preserve"> </w:t>
      </w:r>
      <w:r>
        <w:rPr>
          <w:color w:val="231F20"/>
          <w:spacing w:val="-4"/>
          <w:sz w:val="20"/>
        </w:rPr>
        <w:t>information</w:t>
      </w:r>
      <w:r>
        <w:rPr>
          <w:color w:val="231F20"/>
          <w:spacing w:val="-5"/>
          <w:sz w:val="20"/>
        </w:rPr>
        <w:t xml:space="preserve"> </w:t>
      </w:r>
      <w:r>
        <w:rPr>
          <w:color w:val="231F20"/>
          <w:spacing w:val="-4"/>
          <w:sz w:val="20"/>
        </w:rPr>
        <w:t>between</w:t>
      </w:r>
      <w:r>
        <w:rPr>
          <w:color w:val="231F20"/>
          <w:spacing w:val="-5"/>
          <w:sz w:val="20"/>
        </w:rPr>
        <w:t xml:space="preserve"> </w:t>
      </w:r>
      <w:r>
        <w:rPr>
          <w:color w:val="231F20"/>
          <w:spacing w:val="-4"/>
          <w:sz w:val="20"/>
        </w:rPr>
        <w:t>vessels,</w:t>
      </w:r>
      <w:r>
        <w:rPr>
          <w:color w:val="231F20"/>
          <w:spacing w:val="-5"/>
          <w:sz w:val="20"/>
        </w:rPr>
        <w:t xml:space="preserve"> </w:t>
      </w:r>
      <w:r>
        <w:rPr>
          <w:color w:val="231F20"/>
          <w:spacing w:val="-4"/>
          <w:sz w:val="20"/>
        </w:rPr>
        <w:t>and</w:t>
      </w:r>
      <w:r>
        <w:rPr>
          <w:color w:val="231F20"/>
          <w:spacing w:val="-5"/>
          <w:sz w:val="20"/>
        </w:rPr>
        <w:t xml:space="preserve"> </w:t>
      </w:r>
      <w:r>
        <w:rPr>
          <w:color w:val="231F20"/>
          <w:spacing w:val="-4"/>
          <w:sz w:val="20"/>
        </w:rPr>
        <w:t>between</w:t>
      </w:r>
      <w:r>
        <w:rPr>
          <w:color w:val="231F20"/>
          <w:spacing w:val="-5"/>
          <w:sz w:val="20"/>
        </w:rPr>
        <w:t xml:space="preserve"> </w:t>
      </w:r>
      <w:r>
        <w:rPr>
          <w:color w:val="231F20"/>
          <w:spacing w:val="-4"/>
          <w:sz w:val="20"/>
        </w:rPr>
        <w:t>vessels</w:t>
      </w:r>
      <w:r>
        <w:rPr>
          <w:color w:val="231F20"/>
          <w:spacing w:val="-5"/>
          <w:sz w:val="20"/>
        </w:rPr>
        <w:t xml:space="preserve"> </w:t>
      </w:r>
      <w:r>
        <w:rPr>
          <w:color w:val="231F20"/>
          <w:spacing w:val="-4"/>
          <w:sz w:val="20"/>
        </w:rPr>
        <w:t xml:space="preserve">and </w:t>
      </w:r>
      <w:r>
        <w:rPr>
          <w:color w:val="231F20"/>
          <w:sz w:val="20"/>
        </w:rPr>
        <w:t>shore</w:t>
      </w:r>
      <w:r>
        <w:rPr>
          <w:color w:val="231F20"/>
          <w:spacing w:val="-23"/>
          <w:sz w:val="20"/>
        </w:rPr>
        <w:t xml:space="preserve"> </w:t>
      </w:r>
      <w:r>
        <w:rPr>
          <w:color w:val="231F20"/>
          <w:sz w:val="20"/>
        </w:rPr>
        <w:t>station(s).</w:t>
      </w:r>
    </w:p>
    <w:p w14:paraId="19CDEC83" w14:textId="77777777" w:rsidR="00A918E6" w:rsidRDefault="001A1C1A">
      <w:pPr>
        <w:pStyle w:val="a3"/>
        <w:spacing w:before="19" w:line="297" w:lineRule="auto"/>
        <w:ind w:left="142" w:right="2688" w:firstLine="396"/>
        <w:jc w:val="both"/>
      </w:pPr>
      <w:r>
        <w:rPr>
          <w:color w:val="231F20"/>
        </w:rPr>
        <w:t>The</w:t>
      </w:r>
      <w:r>
        <w:rPr>
          <w:color w:val="231F20"/>
          <w:spacing w:val="-8"/>
        </w:rPr>
        <w:t xml:space="preserve"> </w:t>
      </w:r>
      <w:r>
        <w:rPr>
          <w:color w:val="231F20"/>
        </w:rPr>
        <w:t>development</w:t>
      </w:r>
      <w:r>
        <w:rPr>
          <w:color w:val="231F20"/>
          <w:spacing w:val="-8"/>
        </w:rPr>
        <w:t xml:space="preserve"> </w:t>
      </w:r>
      <w:r>
        <w:rPr>
          <w:color w:val="231F20"/>
        </w:rPr>
        <w:t>of</w:t>
      </w:r>
      <w:r>
        <w:rPr>
          <w:color w:val="231F20"/>
          <w:spacing w:val="-8"/>
        </w:rPr>
        <w:t xml:space="preserve"> </w:t>
      </w:r>
      <w:r>
        <w:rPr>
          <w:color w:val="231F20"/>
        </w:rPr>
        <w:t>AIS</w:t>
      </w:r>
      <w:r>
        <w:rPr>
          <w:color w:val="231F20"/>
          <w:spacing w:val="-8"/>
        </w:rPr>
        <w:t xml:space="preserve"> </w:t>
      </w:r>
      <w:r>
        <w:rPr>
          <w:color w:val="231F20"/>
        </w:rPr>
        <w:t>has</w:t>
      </w:r>
      <w:r>
        <w:rPr>
          <w:color w:val="231F20"/>
          <w:spacing w:val="-8"/>
        </w:rPr>
        <w:t xml:space="preserve"> </w:t>
      </w:r>
      <w:r>
        <w:rPr>
          <w:color w:val="231F20"/>
        </w:rPr>
        <w:t>broadened</w:t>
      </w:r>
      <w:r>
        <w:rPr>
          <w:color w:val="231F20"/>
          <w:spacing w:val="-8"/>
        </w:rPr>
        <w:t xml:space="preserve"> </w:t>
      </w:r>
      <w:r>
        <w:rPr>
          <w:color w:val="231F20"/>
        </w:rPr>
        <w:t>to</w:t>
      </w:r>
      <w:r>
        <w:rPr>
          <w:color w:val="231F20"/>
          <w:spacing w:val="-8"/>
        </w:rPr>
        <w:t xml:space="preserve"> </w:t>
      </w:r>
      <w:r>
        <w:rPr>
          <w:color w:val="231F20"/>
        </w:rPr>
        <w:t>encompass</w:t>
      </w:r>
      <w:r>
        <w:rPr>
          <w:color w:val="231F20"/>
          <w:spacing w:val="-8"/>
        </w:rPr>
        <w:t xml:space="preserve"> </w:t>
      </w:r>
      <w:r>
        <w:rPr>
          <w:color w:val="231F20"/>
        </w:rPr>
        <w:t>devices</w:t>
      </w:r>
      <w:r>
        <w:rPr>
          <w:color w:val="231F20"/>
          <w:spacing w:val="-8"/>
        </w:rPr>
        <w:t xml:space="preserve"> </w:t>
      </w:r>
      <w:r>
        <w:rPr>
          <w:color w:val="231F20"/>
        </w:rPr>
        <w:t>such</w:t>
      </w:r>
      <w:r>
        <w:rPr>
          <w:color w:val="231F20"/>
          <w:spacing w:val="-8"/>
        </w:rPr>
        <w:t xml:space="preserve"> </w:t>
      </w:r>
      <w:r>
        <w:rPr>
          <w:color w:val="231F20"/>
        </w:rPr>
        <w:t>as</w:t>
      </w:r>
      <w:r>
        <w:rPr>
          <w:color w:val="231F20"/>
          <w:spacing w:val="-8"/>
        </w:rPr>
        <w:t xml:space="preserve"> </w:t>
      </w:r>
      <w:r>
        <w:rPr>
          <w:color w:val="231F20"/>
        </w:rPr>
        <w:t>AIS</w:t>
      </w:r>
      <w:r>
        <w:rPr>
          <w:color w:val="231F20"/>
          <w:spacing w:val="-8"/>
        </w:rPr>
        <w:t xml:space="preserve"> </w:t>
      </w:r>
      <w:r>
        <w:rPr>
          <w:color w:val="231F20"/>
        </w:rPr>
        <w:t>for</w:t>
      </w:r>
      <w:r>
        <w:rPr>
          <w:color w:val="231F20"/>
          <w:spacing w:val="-8"/>
        </w:rPr>
        <w:t xml:space="preserve"> </w:t>
      </w:r>
      <w:r>
        <w:rPr>
          <w:color w:val="231F20"/>
        </w:rPr>
        <w:t>Aids to</w:t>
      </w:r>
      <w:r>
        <w:rPr>
          <w:color w:val="231F20"/>
          <w:spacing w:val="-8"/>
        </w:rPr>
        <w:t xml:space="preserve"> </w:t>
      </w:r>
      <w:r>
        <w:rPr>
          <w:color w:val="231F20"/>
        </w:rPr>
        <w:t>Navigation</w:t>
      </w:r>
      <w:r>
        <w:rPr>
          <w:color w:val="231F20"/>
          <w:spacing w:val="-8"/>
        </w:rPr>
        <w:t xml:space="preserve"> </w:t>
      </w:r>
      <w:r>
        <w:rPr>
          <w:color w:val="231F20"/>
        </w:rPr>
        <w:t>(AIS</w:t>
      </w:r>
      <w:r>
        <w:rPr>
          <w:color w:val="231F20"/>
          <w:spacing w:val="-8"/>
        </w:rPr>
        <w:t xml:space="preserve"> </w:t>
      </w:r>
      <w:proofErr w:type="spellStart"/>
      <w:r>
        <w:rPr>
          <w:color w:val="231F20"/>
        </w:rPr>
        <w:t>AtoN</w:t>
      </w:r>
      <w:proofErr w:type="spellEnd"/>
      <w:r>
        <w:rPr>
          <w:color w:val="231F20"/>
        </w:rPr>
        <w:t>),</w:t>
      </w:r>
      <w:r>
        <w:rPr>
          <w:color w:val="231F20"/>
          <w:spacing w:val="-8"/>
        </w:rPr>
        <w:t xml:space="preserve"> </w:t>
      </w:r>
      <w:r>
        <w:rPr>
          <w:color w:val="231F20"/>
        </w:rPr>
        <w:t>AIS</w:t>
      </w:r>
      <w:r>
        <w:rPr>
          <w:color w:val="231F20"/>
          <w:spacing w:val="-8"/>
        </w:rPr>
        <w:t xml:space="preserve"> </w:t>
      </w:r>
      <w:r>
        <w:rPr>
          <w:color w:val="231F20"/>
        </w:rPr>
        <w:t>on</w:t>
      </w:r>
      <w:r>
        <w:rPr>
          <w:color w:val="231F20"/>
          <w:spacing w:val="-8"/>
        </w:rPr>
        <w:t xml:space="preserve"> </w:t>
      </w:r>
      <w:r>
        <w:rPr>
          <w:color w:val="231F20"/>
        </w:rPr>
        <w:t>search</w:t>
      </w:r>
      <w:r>
        <w:rPr>
          <w:color w:val="231F20"/>
          <w:spacing w:val="-8"/>
        </w:rPr>
        <w:t xml:space="preserve"> </w:t>
      </w:r>
      <w:r>
        <w:rPr>
          <w:color w:val="231F20"/>
        </w:rPr>
        <w:t>and</w:t>
      </w:r>
      <w:r>
        <w:rPr>
          <w:color w:val="231F20"/>
          <w:spacing w:val="-8"/>
        </w:rPr>
        <w:t xml:space="preserve"> </w:t>
      </w:r>
      <w:r>
        <w:rPr>
          <w:color w:val="231F20"/>
        </w:rPr>
        <w:t>rescue</w:t>
      </w:r>
      <w:r>
        <w:rPr>
          <w:color w:val="231F20"/>
          <w:spacing w:val="-8"/>
        </w:rPr>
        <w:t xml:space="preserve"> </w:t>
      </w:r>
      <w:r>
        <w:rPr>
          <w:color w:val="231F20"/>
        </w:rPr>
        <w:t>aircraft,</w:t>
      </w:r>
      <w:r>
        <w:rPr>
          <w:color w:val="231F20"/>
          <w:spacing w:val="-8"/>
        </w:rPr>
        <w:t xml:space="preserve"> </w:t>
      </w:r>
      <w:r>
        <w:rPr>
          <w:color w:val="231F20"/>
        </w:rPr>
        <w:t>and</w:t>
      </w:r>
      <w:r>
        <w:rPr>
          <w:color w:val="231F20"/>
          <w:spacing w:val="-8"/>
        </w:rPr>
        <w:t xml:space="preserve"> </w:t>
      </w:r>
      <w:r>
        <w:rPr>
          <w:color w:val="231F20"/>
        </w:rPr>
        <w:t>AIS</w:t>
      </w:r>
      <w:r>
        <w:rPr>
          <w:color w:val="231F20"/>
          <w:spacing w:val="-8"/>
        </w:rPr>
        <w:t xml:space="preserve"> </w:t>
      </w:r>
      <w:r>
        <w:rPr>
          <w:color w:val="231F20"/>
        </w:rPr>
        <w:t>search</w:t>
      </w:r>
      <w:r>
        <w:rPr>
          <w:color w:val="231F20"/>
          <w:spacing w:val="-8"/>
        </w:rPr>
        <w:t xml:space="preserve"> </w:t>
      </w:r>
      <w:r>
        <w:rPr>
          <w:color w:val="231F20"/>
        </w:rPr>
        <w:t>and</w:t>
      </w:r>
      <w:r>
        <w:rPr>
          <w:color w:val="231F20"/>
          <w:spacing w:val="-8"/>
        </w:rPr>
        <w:t xml:space="preserve"> </w:t>
      </w:r>
      <w:r>
        <w:rPr>
          <w:color w:val="231F20"/>
        </w:rPr>
        <w:t>rescue transmitters (EPIRB-AIS, AIS-SART, and AIS-MOB). The success of AIS has led to its increased adoption and expansion, raising concerns about the system’s reliability as it becomes</w:t>
      </w:r>
      <w:r>
        <w:rPr>
          <w:color w:val="231F20"/>
          <w:spacing w:val="-5"/>
        </w:rPr>
        <w:t xml:space="preserve"> </w:t>
      </w:r>
      <w:r>
        <w:rPr>
          <w:color w:val="231F20"/>
        </w:rPr>
        <w:t>overloaded.</w:t>
      </w:r>
      <w:r>
        <w:rPr>
          <w:color w:val="231F20"/>
          <w:spacing w:val="-5"/>
        </w:rPr>
        <w:t xml:space="preserve"> </w:t>
      </w:r>
      <w:r>
        <w:rPr>
          <w:color w:val="231F20"/>
        </w:rPr>
        <w:t>As</w:t>
      </w:r>
      <w:r>
        <w:rPr>
          <w:color w:val="231F20"/>
          <w:spacing w:val="-5"/>
        </w:rPr>
        <w:t xml:space="preserve"> </w:t>
      </w:r>
      <w:r>
        <w:rPr>
          <w:color w:val="231F20"/>
        </w:rPr>
        <w:t>a</w:t>
      </w:r>
      <w:r>
        <w:rPr>
          <w:color w:val="231F20"/>
          <w:spacing w:val="-5"/>
        </w:rPr>
        <w:t xml:space="preserve"> </w:t>
      </w:r>
      <w:r>
        <w:rPr>
          <w:color w:val="231F20"/>
        </w:rPr>
        <w:t>result,</w:t>
      </w:r>
      <w:r>
        <w:rPr>
          <w:color w:val="231F20"/>
          <w:spacing w:val="-5"/>
        </w:rPr>
        <w:t xml:space="preserve"> </w:t>
      </w:r>
      <w:r>
        <w:rPr>
          <w:color w:val="231F20"/>
        </w:rPr>
        <w:t>the</w:t>
      </w:r>
      <w:r>
        <w:rPr>
          <w:color w:val="231F20"/>
          <w:spacing w:val="-5"/>
        </w:rPr>
        <w:t xml:space="preserve"> </w:t>
      </w:r>
      <w:r>
        <w:rPr>
          <w:color w:val="231F20"/>
        </w:rPr>
        <w:t>International</w:t>
      </w:r>
      <w:r>
        <w:rPr>
          <w:color w:val="231F20"/>
          <w:spacing w:val="-5"/>
        </w:rPr>
        <w:t xml:space="preserve"> </w:t>
      </w:r>
      <w:r>
        <w:rPr>
          <w:color w:val="231F20"/>
        </w:rPr>
        <w:t>Maritime</w:t>
      </w:r>
      <w:r>
        <w:rPr>
          <w:color w:val="231F20"/>
          <w:spacing w:val="-5"/>
        </w:rPr>
        <w:t xml:space="preserve"> </w:t>
      </w:r>
      <w:r>
        <w:rPr>
          <w:color w:val="231F20"/>
        </w:rPr>
        <w:t>Organization</w:t>
      </w:r>
      <w:r>
        <w:rPr>
          <w:color w:val="231F20"/>
          <w:spacing w:val="-5"/>
        </w:rPr>
        <w:t xml:space="preserve"> </w:t>
      </w:r>
      <w:r>
        <w:rPr>
          <w:color w:val="231F20"/>
        </w:rPr>
        <w:t>(IMO)</w:t>
      </w:r>
      <w:r>
        <w:rPr>
          <w:color w:val="231F20"/>
          <w:spacing w:val="-5"/>
        </w:rPr>
        <w:t xml:space="preserve"> </w:t>
      </w:r>
      <w:r>
        <w:rPr>
          <w:color w:val="231F20"/>
        </w:rPr>
        <w:t>issued Resolution</w:t>
      </w:r>
      <w:r>
        <w:rPr>
          <w:color w:val="231F20"/>
          <w:spacing w:val="-5"/>
        </w:rPr>
        <w:t xml:space="preserve"> </w:t>
      </w:r>
      <w:proofErr w:type="gramStart"/>
      <w:r>
        <w:rPr>
          <w:color w:val="231F20"/>
        </w:rPr>
        <w:t>MSC.347(</w:t>
      </w:r>
      <w:proofErr w:type="gramEnd"/>
      <w:r>
        <w:rPr>
          <w:color w:val="231F20"/>
        </w:rPr>
        <w:t>91)</w:t>
      </w:r>
      <w:r>
        <w:rPr>
          <w:color w:val="231F20"/>
          <w:spacing w:val="-5"/>
        </w:rPr>
        <w:t xml:space="preserve"> </w:t>
      </w:r>
      <w:r>
        <w:rPr>
          <w:color w:val="231F20"/>
        </w:rPr>
        <w:t>Annex</w:t>
      </w:r>
      <w:r>
        <w:rPr>
          <w:color w:val="231F20"/>
          <w:spacing w:val="-5"/>
        </w:rPr>
        <w:t xml:space="preserve"> </w:t>
      </w:r>
      <w:r>
        <w:rPr>
          <w:color w:val="231F20"/>
        </w:rPr>
        <w:t>15</w:t>
      </w:r>
      <w:r>
        <w:rPr>
          <w:color w:val="231F20"/>
          <w:spacing w:val="-5"/>
        </w:rPr>
        <w:t xml:space="preserve"> </w:t>
      </w:r>
      <w:r>
        <w:rPr>
          <w:color w:val="231F20"/>
        </w:rPr>
        <w:t>to</w:t>
      </w:r>
      <w:r>
        <w:rPr>
          <w:color w:val="231F20"/>
          <w:spacing w:val="-5"/>
        </w:rPr>
        <w:t xml:space="preserve"> </w:t>
      </w:r>
      <w:r>
        <w:rPr>
          <w:color w:val="231F20"/>
        </w:rPr>
        <w:t>protect</w:t>
      </w:r>
      <w:r>
        <w:rPr>
          <w:color w:val="231F20"/>
          <w:spacing w:val="-5"/>
        </w:rPr>
        <w:t xml:space="preserve"> </w:t>
      </w:r>
      <w:r>
        <w:rPr>
          <w:color w:val="231F20"/>
        </w:rPr>
        <w:t>AIS.</w:t>
      </w:r>
      <w:r>
        <w:rPr>
          <w:color w:val="231F20"/>
          <w:spacing w:val="-5"/>
        </w:rPr>
        <w:t xml:space="preserve"> </w:t>
      </w:r>
      <w:r>
        <w:rPr>
          <w:color w:val="231F20"/>
        </w:rPr>
        <w:t>This</w:t>
      </w:r>
      <w:r>
        <w:rPr>
          <w:color w:val="231F20"/>
          <w:spacing w:val="-5"/>
        </w:rPr>
        <w:t xml:space="preserve"> </w:t>
      </w:r>
      <w:r>
        <w:rPr>
          <w:color w:val="231F20"/>
        </w:rPr>
        <w:t>concern</w:t>
      </w:r>
      <w:r>
        <w:rPr>
          <w:color w:val="231F20"/>
          <w:spacing w:val="-5"/>
        </w:rPr>
        <w:t xml:space="preserve"> </w:t>
      </w:r>
      <w:r>
        <w:rPr>
          <w:color w:val="231F20"/>
        </w:rPr>
        <w:t>also</w:t>
      </w:r>
      <w:r>
        <w:rPr>
          <w:color w:val="231F20"/>
          <w:spacing w:val="-5"/>
        </w:rPr>
        <w:t xml:space="preserve"> </w:t>
      </w:r>
      <w:r>
        <w:rPr>
          <w:color w:val="231F20"/>
        </w:rPr>
        <w:t>served</w:t>
      </w:r>
      <w:r>
        <w:rPr>
          <w:color w:val="231F20"/>
          <w:spacing w:val="-5"/>
        </w:rPr>
        <w:t xml:space="preserve"> </w:t>
      </w:r>
      <w:r>
        <w:rPr>
          <w:color w:val="231F20"/>
        </w:rPr>
        <w:t>as</w:t>
      </w:r>
      <w:r>
        <w:rPr>
          <w:color w:val="231F20"/>
          <w:spacing w:val="-5"/>
        </w:rPr>
        <w:t xml:space="preserve"> </w:t>
      </w:r>
      <w:r>
        <w:rPr>
          <w:color w:val="231F20"/>
        </w:rPr>
        <w:t>a</w:t>
      </w:r>
      <w:r>
        <w:rPr>
          <w:color w:val="231F20"/>
          <w:spacing w:val="-5"/>
        </w:rPr>
        <w:t xml:space="preserve"> </w:t>
      </w:r>
      <w:r>
        <w:rPr>
          <w:color w:val="231F20"/>
        </w:rPr>
        <w:t xml:space="preserve">driving </w:t>
      </w:r>
      <w:r>
        <w:rPr>
          <w:color w:val="231F20"/>
          <w:spacing w:val="-2"/>
        </w:rPr>
        <w:t>factor</w:t>
      </w:r>
      <w:r>
        <w:rPr>
          <w:color w:val="231F20"/>
          <w:spacing w:val="-9"/>
        </w:rPr>
        <w:t xml:space="preserve"> </w:t>
      </w:r>
      <w:r>
        <w:rPr>
          <w:color w:val="231F20"/>
          <w:spacing w:val="-2"/>
        </w:rPr>
        <w:t>for</w:t>
      </w:r>
      <w:r>
        <w:rPr>
          <w:color w:val="231F20"/>
          <w:spacing w:val="-9"/>
        </w:rPr>
        <w:t xml:space="preserve"> </w:t>
      </w:r>
      <w:r>
        <w:rPr>
          <w:color w:val="231F20"/>
          <w:spacing w:val="-2"/>
        </w:rPr>
        <w:t>the</w:t>
      </w:r>
      <w:r>
        <w:rPr>
          <w:color w:val="231F20"/>
          <w:spacing w:val="-9"/>
        </w:rPr>
        <w:t xml:space="preserve"> </w:t>
      </w:r>
      <w:r>
        <w:rPr>
          <w:color w:val="231F20"/>
          <w:spacing w:val="-2"/>
        </w:rPr>
        <w:t>development</w:t>
      </w:r>
      <w:r>
        <w:rPr>
          <w:color w:val="231F20"/>
          <w:spacing w:val="-9"/>
        </w:rPr>
        <w:t xml:space="preserve"> </w:t>
      </w:r>
      <w:r>
        <w:rPr>
          <w:color w:val="231F20"/>
          <w:spacing w:val="-2"/>
        </w:rPr>
        <w:t>of</w:t>
      </w:r>
      <w:r>
        <w:rPr>
          <w:color w:val="231F20"/>
          <w:spacing w:val="-9"/>
        </w:rPr>
        <w:t xml:space="preserve"> </w:t>
      </w:r>
      <w:r>
        <w:rPr>
          <w:color w:val="231F20"/>
          <w:spacing w:val="-2"/>
        </w:rPr>
        <w:t>the</w:t>
      </w:r>
      <w:r>
        <w:rPr>
          <w:color w:val="231F20"/>
          <w:spacing w:val="-9"/>
        </w:rPr>
        <w:t xml:space="preserve"> </w:t>
      </w:r>
      <w:r>
        <w:rPr>
          <w:color w:val="231F20"/>
          <w:spacing w:val="-2"/>
        </w:rPr>
        <w:t>VHF</w:t>
      </w:r>
      <w:r>
        <w:rPr>
          <w:color w:val="231F20"/>
          <w:spacing w:val="-9"/>
        </w:rPr>
        <w:t xml:space="preserve"> </w:t>
      </w:r>
      <w:r>
        <w:rPr>
          <w:color w:val="231F20"/>
          <w:spacing w:val="-2"/>
        </w:rPr>
        <w:t>Data</w:t>
      </w:r>
      <w:r>
        <w:rPr>
          <w:color w:val="231F20"/>
          <w:spacing w:val="-9"/>
        </w:rPr>
        <w:t xml:space="preserve"> </w:t>
      </w:r>
      <w:r>
        <w:rPr>
          <w:color w:val="231F20"/>
          <w:spacing w:val="-2"/>
        </w:rPr>
        <w:t>Exchange</w:t>
      </w:r>
      <w:r>
        <w:rPr>
          <w:color w:val="231F20"/>
          <w:spacing w:val="-9"/>
        </w:rPr>
        <w:t xml:space="preserve"> </w:t>
      </w:r>
      <w:r>
        <w:rPr>
          <w:color w:val="231F20"/>
          <w:spacing w:val="-2"/>
        </w:rPr>
        <w:t>System</w:t>
      </w:r>
      <w:r>
        <w:rPr>
          <w:color w:val="231F20"/>
          <w:spacing w:val="-9"/>
        </w:rPr>
        <w:t xml:space="preserve"> </w:t>
      </w:r>
      <w:r>
        <w:rPr>
          <w:color w:val="231F20"/>
          <w:spacing w:val="-2"/>
        </w:rPr>
        <w:t>(VDES),</w:t>
      </w:r>
      <w:r>
        <w:rPr>
          <w:color w:val="231F20"/>
          <w:spacing w:val="-9"/>
        </w:rPr>
        <w:t xml:space="preserve"> </w:t>
      </w:r>
      <w:r>
        <w:rPr>
          <w:color w:val="231F20"/>
          <w:spacing w:val="-2"/>
        </w:rPr>
        <w:t>which</w:t>
      </w:r>
      <w:r>
        <w:rPr>
          <w:color w:val="231F20"/>
          <w:spacing w:val="-9"/>
        </w:rPr>
        <w:t xml:space="preserve"> </w:t>
      </w:r>
      <w:r>
        <w:rPr>
          <w:color w:val="231F20"/>
          <w:spacing w:val="-2"/>
        </w:rPr>
        <w:t>is</w:t>
      </w:r>
      <w:r>
        <w:rPr>
          <w:color w:val="231F20"/>
          <w:spacing w:val="-9"/>
        </w:rPr>
        <w:t xml:space="preserve"> </w:t>
      </w:r>
      <w:r>
        <w:rPr>
          <w:color w:val="231F20"/>
          <w:spacing w:val="-2"/>
        </w:rPr>
        <w:t xml:space="preserve">discussed </w:t>
      </w:r>
      <w:r>
        <w:rPr>
          <w:color w:val="231F20"/>
        </w:rPr>
        <w:t>in the next section (8.4).</w:t>
      </w:r>
    </w:p>
    <w:p w14:paraId="0BF7303D" w14:textId="77777777" w:rsidR="00A918E6" w:rsidRDefault="001A1C1A">
      <w:pPr>
        <w:pStyle w:val="a3"/>
        <w:spacing w:before="5" w:line="297" w:lineRule="auto"/>
        <w:ind w:left="142" w:right="2690" w:firstLine="396"/>
        <w:jc w:val="both"/>
      </w:pPr>
      <w:r>
        <w:rPr>
          <w:color w:val="231F20"/>
          <w:spacing w:val="-4"/>
        </w:rPr>
        <w:t>Moreover,</w:t>
      </w:r>
      <w:r>
        <w:rPr>
          <w:color w:val="231F20"/>
          <w:spacing w:val="-9"/>
        </w:rPr>
        <w:t xml:space="preserve"> </w:t>
      </w:r>
      <w:r>
        <w:rPr>
          <w:color w:val="231F20"/>
          <w:spacing w:val="-4"/>
        </w:rPr>
        <w:t>the</w:t>
      </w:r>
      <w:r>
        <w:rPr>
          <w:color w:val="231F20"/>
          <w:spacing w:val="-9"/>
        </w:rPr>
        <w:t xml:space="preserve"> </w:t>
      </w:r>
      <w:r>
        <w:rPr>
          <w:color w:val="231F20"/>
          <w:spacing w:val="-4"/>
        </w:rPr>
        <w:t>use</w:t>
      </w:r>
      <w:r>
        <w:rPr>
          <w:color w:val="231F20"/>
          <w:spacing w:val="-9"/>
        </w:rPr>
        <w:t xml:space="preserve"> </w:t>
      </w:r>
      <w:r>
        <w:rPr>
          <w:color w:val="231F20"/>
          <w:spacing w:val="-4"/>
        </w:rPr>
        <w:t>of</w:t>
      </w:r>
      <w:r>
        <w:rPr>
          <w:color w:val="231F20"/>
          <w:spacing w:val="-9"/>
        </w:rPr>
        <w:t xml:space="preserve"> </w:t>
      </w:r>
      <w:r>
        <w:rPr>
          <w:color w:val="231F20"/>
          <w:spacing w:val="-4"/>
        </w:rPr>
        <w:t>Autonomous</w:t>
      </w:r>
      <w:r>
        <w:rPr>
          <w:color w:val="231F20"/>
          <w:spacing w:val="-9"/>
        </w:rPr>
        <w:t xml:space="preserve"> </w:t>
      </w:r>
      <w:r>
        <w:rPr>
          <w:color w:val="231F20"/>
          <w:spacing w:val="-4"/>
        </w:rPr>
        <w:t>Maritime</w:t>
      </w:r>
      <w:r>
        <w:rPr>
          <w:color w:val="231F20"/>
          <w:spacing w:val="-9"/>
        </w:rPr>
        <w:t xml:space="preserve"> </w:t>
      </w:r>
      <w:r>
        <w:rPr>
          <w:color w:val="231F20"/>
          <w:spacing w:val="-4"/>
        </w:rPr>
        <w:t>Radio</w:t>
      </w:r>
      <w:r>
        <w:rPr>
          <w:color w:val="231F20"/>
          <w:spacing w:val="-9"/>
        </w:rPr>
        <w:t xml:space="preserve"> </w:t>
      </w:r>
      <w:r>
        <w:rPr>
          <w:color w:val="231F20"/>
          <w:spacing w:val="-4"/>
        </w:rPr>
        <w:t>Devices</w:t>
      </w:r>
      <w:r>
        <w:rPr>
          <w:color w:val="231F20"/>
          <w:spacing w:val="-9"/>
        </w:rPr>
        <w:t xml:space="preserve"> </w:t>
      </w:r>
      <w:r>
        <w:rPr>
          <w:color w:val="231F20"/>
          <w:spacing w:val="-4"/>
        </w:rPr>
        <w:t>(AMRD)</w:t>
      </w:r>
      <w:r>
        <w:rPr>
          <w:color w:val="231F20"/>
          <w:spacing w:val="-9"/>
        </w:rPr>
        <w:t xml:space="preserve"> </w:t>
      </w:r>
      <w:r>
        <w:rPr>
          <w:color w:val="231F20"/>
          <w:spacing w:val="-4"/>
        </w:rPr>
        <w:t>on</w:t>
      </w:r>
      <w:r>
        <w:rPr>
          <w:color w:val="231F20"/>
          <w:spacing w:val="-9"/>
        </w:rPr>
        <w:t xml:space="preserve"> </w:t>
      </w:r>
      <w:r>
        <w:rPr>
          <w:color w:val="231F20"/>
          <w:spacing w:val="-4"/>
        </w:rPr>
        <w:t>AIS</w:t>
      </w:r>
      <w:r>
        <w:rPr>
          <w:color w:val="231F20"/>
          <w:spacing w:val="-9"/>
        </w:rPr>
        <w:t xml:space="preserve"> </w:t>
      </w:r>
      <w:r>
        <w:rPr>
          <w:color w:val="231F20"/>
          <w:spacing w:val="-4"/>
        </w:rPr>
        <w:t xml:space="preserve">frequencies </w:t>
      </w:r>
      <w:r>
        <w:rPr>
          <w:color w:val="231F20"/>
          <w:spacing w:val="-6"/>
        </w:rPr>
        <w:t>has</w:t>
      </w:r>
      <w:r>
        <w:rPr>
          <w:color w:val="231F20"/>
          <w:spacing w:val="-10"/>
        </w:rPr>
        <w:t xml:space="preserve"> </w:t>
      </w:r>
      <w:r>
        <w:rPr>
          <w:color w:val="231F20"/>
          <w:spacing w:val="-6"/>
        </w:rPr>
        <w:t>been</w:t>
      </w:r>
      <w:r>
        <w:rPr>
          <w:color w:val="231F20"/>
          <w:spacing w:val="-10"/>
        </w:rPr>
        <w:t xml:space="preserve"> </w:t>
      </w:r>
      <w:r>
        <w:rPr>
          <w:color w:val="231F20"/>
          <w:spacing w:val="-6"/>
        </w:rPr>
        <w:t>restricted</w:t>
      </w:r>
      <w:r>
        <w:rPr>
          <w:color w:val="231F20"/>
          <w:spacing w:val="-9"/>
        </w:rPr>
        <w:t xml:space="preserve"> </w:t>
      </w:r>
      <w:r>
        <w:rPr>
          <w:color w:val="231F20"/>
          <w:spacing w:val="-6"/>
        </w:rPr>
        <w:t>by</w:t>
      </w:r>
      <w:r>
        <w:rPr>
          <w:color w:val="231F20"/>
          <w:spacing w:val="-10"/>
        </w:rPr>
        <w:t xml:space="preserve"> </w:t>
      </w:r>
      <w:r>
        <w:rPr>
          <w:color w:val="231F20"/>
          <w:spacing w:val="-6"/>
        </w:rPr>
        <w:t>the</w:t>
      </w:r>
      <w:r>
        <w:rPr>
          <w:color w:val="231F20"/>
          <w:spacing w:val="-10"/>
        </w:rPr>
        <w:t xml:space="preserve"> </w:t>
      </w:r>
      <w:r>
        <w:rPr>
          <w:color w:val="231F20"/>
          <w:spacing w:val="-6"/>
        </w:rPr>
        <w:t>IMO</w:t>
      </w:r>
      <w:r>
        <w:rPr>
          <w:color w:val="231F20"/>
          <w:spacing w:val="-9"/>
        </w:rPr>
        <w:t xml:space="preserve"> </w:t>
      </w:r>
      <w:r>
        <w:rPr>
          <w:color w:val="231F20"/>
          <w:spacing w:val="-6"/>
        </w:rPr>
        <w:t>and</w:t>
      </w:r>
      <w:r>
        <w:rPr>
          <w:color w:val="231F20"/>
          <w:spacing w:val="-10"/>
        </w:rPr>
        <w:t xml:space="preserve"> </w:t>
      </w:r>
      <w:r>
        <w:rPr>
          <w:color w:val="231F20"/>
          <w:spacing w:val="-6"/>
        </w:rPr>
        <w:t>the</w:t>
      </w:r>
      <w:r>
        <w:rPr>
          <w:color w:val="231F20"/>
          <w:spacing w:val="-9"/>
        </w:rPr>
        <w:t xml:space="preserve"> </w:t>
      </w:r>
      <w:r>
        <w:rPr>
          <w:color w:val="231F20"/>
          <w:spacing w:val="-6"/>
        </w:rPr>
        <w:t>International</w:t>
      </w:r>
      <w:r>
        <w:rPr>
          <w:color w:val="231F20"/>
          <w:spacing w:val="-10"/>
        </w:rPr>
        <w:t xml:space="preserve"> </w:t>
      </w:r>
      <w:r>
        <w:rPr>
          <w:color w:val="231F20"/>
          <w:spacing w:val="-6"/>
        </w:rPr>
        <w:t>Telecommunication</w:t>
      </w:r>
      <w:r>
        <w:rPr>
          <w:color w:val="231F20"/>
          <w:spacing w:val="-10"/>
        </w:rPr>
        <w:t xml:space="preserve"> </w:t>
      </w:r>
      <w:r>
        <w:rPr>
          <w:color w:val="231F20"/>
          <w:spacing w:val="-6"/>
        </w:rPr>
        <w:t>Union</w:t>
      </w:r>
      <w:r>
        <w:rPr>
          <w:color w:val="231F20"/>
          <w:spacing w:val="-9"/>
        </w:rPr>
        <w:t xml:space="preserve"> </w:t>
      </w:r>
      <w:r>
        <w:rPr>
          <w:color w:val="231F20"/>
          <w:spacing w:val="-6"/>
        </w:rPr>
        <w:t>(ITU)</w:t>
      </w:r>
      <w:r>
        <w:rPr>
          <w:color w:val="231F20"/>
          <w:spacing w:val="-10"/>
        </w:rPr>
        <w:t xml:space="preserve"> </w:t>
      </w:r>
      <w:r>
        <w:rPr>
          <w:color w:val="231F20"/>
          <w:spacing w:val="-6"/>
        </w:rPr>
        <w:t>to</w:t>
      </w:r>
      <w:r>
        <w:rPr>
          <w:color w:val="231F20"/>
          <w:spacing w:val="-10"/>
        </w:rPr>
        <w:t xml:space="preserve"> </w:t>
      </w:r>
      <w:r>
        <w:rPr>
          <w:color w:val="231F20"/>
          <w:spacing w:val="-6"/>
        </w:rPr>
        <w:t xml:space="preserve">only </w:t>
      </w:r>
      <w:r>
        <w:rPr>
          <w:color w:val="231F20"/>
        </w:rPr>
        <w:t>those</w:t>
      </w:r>
      <w:r>
        <w:rPr>
          <w:color w:val="231F20"/>
          <w:spacing w:val="-6"/>
        </w:rPr>
        <w:t xml:space="preserve"> </w:t>
      </w:r>
      <w:r>
        <w:rPr>
          <w:color w:val="231F20"/>
        </w:rPr>
        <w:t>devices</w:t>
      </w:r>
      <w:r>
        <w:rPr>
          <w:color w:val="231F20"/>
          <w:spacing w:val="-6"/>
        </w:rPr>
        <w:t xml:space="preserve"> </w:t>
      </w:r>
      <w:r>
        <w:rPr>
          <w:color w:val="231F20"/>
        </w:rPr>
        <w:t>that</w:t>
      </w:r>
      <w:r>
        <w:rPr>
          <w:color w:val="231F20"/>
          <w:spacing w:val="-6"/>
        </w:rPr>
        <w:t xml:space="preserve"> </w:t>
      </w:r>
      <w:r>
        <w:rPr>
          <w:color w:val="231F20"/>
        </w:rPr>
        <w:t>enhance</w:t>
      </w:r>
      <w:r>
        <w:rPr>
          <w:color w:val="231F20"/>
          <w:spacing w:val="-6"/>
        </w:rPr>
        <w:t xml:space="preserve"> </w:t>
      </w:r>
      <w:r>
        <w:rPr>
          <w:color w:val="231F20"/>
        </w:rPr>
        <w:t>navigational</w:t>
      </w:r>
      <w:r>
        <w:rPr>
          <w:color w:val="231F20"/>
          <w:spacing w:val="-6"/>
        </w:rPr>
        <w:t xml:space="preserve"> </w:t>
      </w:r>
      <w:r>
        <w:rPr>
          <w:color w:val="231F20"/>
        </w:rPr>
        <w:t>safety.</w:t>
      </w:r>
      <w:r>
        <w:rPr>
          <w:color w:val="231F20"/>
          <w:spacing w:val="-6"/>
        </w:rPr>
        <w:t xml:space="preserve"> </w:t>
      </w:r>
      <w:r>
        <w:rPr>
          <w:color w:val="231F20"/>
        </w:rPr>
        <w:t>These</w:t>
      </w:r>
      <w:r>
        <w:rPr>
          <w:color w:val="231F20"/>
          <w:spacing w:val="-6"/>
        </w:rPr>
        <w:t xml:space="preserve"> </w:t>
      </w:r>
      <w:r>
        <w:rPr>
          <w:color w:val="231F20"/>
        </w:rPr>
        <w:t>devices</w:t>
      </w:r>
      <w:r>
        <w:rPr>
          <w:color w:val="231F20"/>
          <w:spacing w:val="-6"/>
        </w:rPr>
        <w:t xml:space="preserve"> </w:t>
      </w:r>
      <w:r>
        <w:rPr>
          <w:color w:val="231F20"/>
        </w:rPr>
        <w:t>are</w:t>
      </w:r>
      <w:r>
        <w:rPr>
          <w:color w:val="231F20"/>
          <w:spacing w:val="-6"/>
        </w:rPr>
        <w:t xml:space="preserve"> </w:t>
      </w:r>
      <w:r>
        <w:rPr>
          <w:color w:val="231F20"/>
        </w:rPr>
        <w:t>referred</w:t>
      </w:r>
      <w:r>
        <w:rPr>
          <w:color w:val="231F20"/>
          <w:spacing w:val="-6"/>
        </w:rPr>
        <w:t xml:space="preserve"> </w:t>
      </w:r>
      <w:r>
        <w:rPr>
          <w:color w:val="231F20"/>
        </w:rPr>
        <w:t>to</w:t>
      </w:r>
      <w:r>
        <w:rPr>
          <w:color w:val="231F20"/>
          <w:spacing w:val="-6"/>
        </w:rPr>
        <w:t xml:space="preserve"> </w:t>
      </w:r>
      <w:r>
        <w:rPr>
          <w:color w:val="231F20"/>
        </w:rPr>
        <w:t>as</w:t>
      </w:r>
      <w:r>
        <w:rPr>
          <w:color w:val="231F20"/>
          <w:spacing w:val="-6"/>
        </w:rPr>
        <w:t xml:space="preserve"> </w:t>
      </w:r>
      <w:r>
        <w:rPr>
          <w:color w:val="231F20"/>
        </w:rPr>
        <w:t xml:space="preserve">AMRD </w:t>
      </w:r>
      <w:r>
        <w:rPr>
          <w:color w:val="231F20"/>
          <w:spacing w:val="-2"/>
        </w:rPr>
        <w:t>group</w:t>
      </w:r>
      <w:r>
        <w:rPr>
          <w:color w:val="231F20"/>
          <w:spacing w:val="-12"/>
        </w:rPr>
        <w:t xml:space="preserve"> </w:t>
      </w:r>
      <w:r>
        <w:rPr>
          <w:color w:val="231F20"/>
          <w:spacing w:val="-2"/>
        </w:rPr>
        <w:t>A.</w:t>
      </w:r>
      <w:r>
        <w:rPr>
          <w:color w:val="231F20"/>
          <w:spacing w:val="-12"/>
        </w:rPr>
        <w:t xml:space="preserve"> </w:t>
      </w:r>
      <w:r>
        <w:rPr>
          <w:color w:val="231F20"/>
          <w:spacing w:val="-2"/>
        </w:rPr>
        <w:t>For</w:t>
      </w:r>
      <w:r>
        <w:rPr>
          <w:color w:val="231F20"/>
          <w:spacing w:val="-12"/>
        </w:rPr>
        <w:t xml:space="preserve"> </w:t>
      </w:r>
      <w:r>
        <w:rPr>
          <w:color w:val="231F20"/>
          <w:spacing w:val="-2"/>
        </w:rPr>
        <w:t>equipment</w:t>
      </w:r>
      <w:r>
        <w:rPr>
          <w:color w:val="231F20"/>
          <w:spacing w:val="-12"/>
        </w:rPr>
        <w:t xml:space="preserve"> </w:t>
      </w:r>
      <w:r>
        <w:rPr>
          <w:color w:val="231F20"/>
          <w:spacing w:val="-2"/>
        </w:rPr>
        <w:t>that</w:t>
      </w:r>
      <w:r>
        <w:rPr>
          <w:color w:val="231F20"/>
          <w:spacing w:val="-12"/>
        </w:rPr>
        <w:t xml:space="preserve"> </w:t>
      </w:r>
      <w:r>
        <w:rPr>
          <w:color w:val="231F20"/>
          <w:spacing w:val="-2"/>
        </w:rPr>
        <w:t>does</w:t>
      </w:r>
      <w:r>
        <w:rPr>
          <w:color w:val="231F20"/>
          <w:spacing w:val="-12"/>
        </w:rPr>
        <w:t xml:space="preserve"> </w:t>
      </w:r>
      <w:r>
        <w:rPr>
          <w:color w:val="231F20"/>
          <w:spacing w:val="-2"/>
        </w:rPr>
        <w:t>not</w:t>
      </w:r>
      <w:r>
        <w:rPr>
          <w:color w:val="231F20"/>
          <w:spacing w:val="-12"/>
        </w:rPr>
        <w:t xml:space="preserve"> </w:t>
      </w:r>
      <w:r>
        <w:rPr>
          <w:color w:val="231F20"/>
          <w:spacing w:val="-2"/>
        </w:rPr>
        <w:t>meet</w:t>
      </w:r>
      <w:r>
        <w:rPr>
          <w:color w:val="231F20"/>
          <w:spacing w:val="-12"/>
        </w:rPr>
        <w:t xml:space="preserve"> </w:t>
      </w:r>
      <w:r>
        <w:rPr>
          <w:color w:val="231F20"/>
          <w:spacing w:val="-2"/>
        </w:rPr>
        <w:t>the</w:t>
      </w:r>
      <w:r>
        <w:rPr>
          <w:color w:val="231F20"/>
          <w:spacing w:val="-12"/>
        </w:rPr>
        <w:t xml:space="preserve"> </w:t>
      </w:r>
      <w:r>
        <w:rPr>
          <w:color w:val="231F20"/>
          <w:spacing w:val="-2"/>
        </w:rPr>
        <w:t>criterion</w:t>
      </w:r>
      <w:r>
        <w:rPr>
          <w:color w:val="231F20"/>
          <w:spacing w:val="-12"/>
        </w:rPr>
        <w:t xml:space="preserve"> </w:t>
      </w:r>
      <w:r>
        <w:rPr>
          <w:color w:val="231F20"/>
          <w:spacing w:val="-2"/>
        </w:rPr>
        <w:t>of</w:t>
      </w:r>
      <w:r>
        <w:rPr>
          <w:color w:val="231F20"/>
          <w:spacing w:val="-12"/>
        </w:rPr>
        <w:t xml:space="preserve"> </w:t>
      </w:r>
      <w:r>
        <w:rPr>
          <w:color w:val="231F20"/>
          <w:spacing w:val="-2"/>
        </w:rPr>
        <w:t>improving</w:t>
      </w:r>
      <w:r>
        <w:rPr>
          <w:color w:val="231F20"/>
          <w:spacing w:val="-12"/>
        </w:rPr>
        <w:t xml:space="preserve"> </w:t>
      </w:r>
      <w:r>
        <w:rPr>
          <w:color w:val="231F20"/>
          <w:spacing w:val="-2"/>
        </w:rPr>
        <w:t>navigational</w:t>
      </w:r>
      <w:r>
        <w:rPr>
          <w:color w:val="231F20"/>
          <w:spacing w:val="-12"/>
        </w:rPr>
        <w:t xml:space="preserve"> </w:t>
      </w:r>
      <w:r>
        <w:rPr>
          <w:color w:val="231F20"/>
          <w:spacing w:val="-2"/>
        </w:rPr>
        <w:t xml:space="preserve">safety, </w:t>
      </w:r>
      <w:r>
        <w:rPr>
          <w:color w:val="231F20"/>
        </w:rPr>
        <w:t>AMRD</w:t>
      </w:r>
      <w:r>
        <w:rPr>
          <w:color w:val="231F20"/>
          <w:spacing w:val="-3"/>
        </w:rPr>
        <w:t xml:space="preserve"> </w:t>
      </w:r>
      <w:r>
        <w:rPr>
          <w:color w:val="231F20"/>
        </w:rPr>
        <w:t>group</w:t>
      </w:r>
      <w:r>
        <w:rPr>
          <w:color w:val="231F20"/>
          <w:spacing w:val="-3"/>
        </w:rPr>
        <w:t xml:space="preserve"> </w:t>
      </w:r>
      <w:r>
        <w:rPr>
          <w:color w:val="231F20"/>
        </w:rPr>
        <w:t>B,</w:t>
      </w:r>
      <w:r>
        <w:rPr>
          <w:color w:val="231F20"/>
          <w:spacing w:val="-3"/>
        </w:rPr>
        <w:t xml:space="preserve"> </w:t>
      </w:r>
      <w:r>
        <w:rPr>
          <w:color w:val="231F20"/>
        </w:rPr>
        <w:t>a</w:t>
      </w:r>
      <w:r>
        <w:rPr>
          <w:color w:val="231F20"/>
          <w:spacing w:val="-3"/>
        </w:rPr>
        <w:t xml:space="preserve"> </w:t>
      </w:r>
      <w:r>
        <w:rPr>
          <w:color w:val="231F20"/>
        </w:rPr>
        <w:t>new</w:t>
      </w:r>
      <w:r>
        <w:rPr>
          <w:color w:val="231F20"/>
          <w:spacing w:val="-3"/>
        </w:rPr>
        <w:t xml:space="preserve"> </w:t>
      </w:r>
      <w:r>
        <w:rPr>
          <w:color w:val="231F20"/>
        </w:rPr>
        <w:t>channel</w:t>
      </w:r>
      <w:r>
        <w:rPr>
          <w:color w:val="231F20"/>
          <w:spacing w:val="-3"/>
        </w:rPr>
        <w:t xml:space="preserve"> </w:t>
      </w:r>
      <w:r>
        <w:rPr>
          <w:color w:val="231F20"/>
        </w:rPr>
        <w:t>(2006)</w:t>
      </w:r>
      <w:r>
        <w:rPr>
          <w:color w:val="231F20"/>
          <w:spacing w:val="-3"/>
        </w:rPr>
        <w:t xml:space="preserve"> </w:t>
      </w:r>
      <w:r>
        <w:rPr>
          <w:color w:val="231F20"/>
        </w:rPr>
        <w:t>was</w:t>
      </w:r>
      <w:r>
        <w:rPr>
          <w:color w:val="231F20"/>
          <w:spacing w:val="-3"/>
        </w:rPr>
        <w:t xml:space="preserve"> </w:t>
      </w:r>
      <w:r>
        <w:rPr>
          <w:color w:val="231F20"/>
        </w:rPr>
        <w:t>allocated</w:t>
      </w:r>
      <w:r>
        <w:rPr>
          <w:color w:val="231F20"/>
          <w:spacing w:val="-3"/>
        </w:rPr>
        <w:t xml:space="preserve"> </w:t>
      </w:r>
      <w:r>
        <w:rPr>
          <w:color w:val="231F20"/>
        </w:rPr>
        <w:t>at</w:t>
      </w:r>
      <w:r>
        <w:rPr>
          <w:color w:val="231F20"/>
          <w:spacing w:val="-3"/>
        </w:rPr>
        <w:t xml:space="preserve"> </w:t>
      </w:r>
      <w:r>
        <w:rPr>
          <w:color w:val="231F20"/>
        </w:rPr>
        <w:t>the</w:t>
      </w:r>
      <w:r>
        <w:rPr>
          <w:color w:val="231F20"/>
          <w:spacing w:val="-3"/>
        </w:rPr>
        <w:t xml:space="preserve"> </w:t>
      </w:r>
      <w:r>
        <w:rPr>
          <w:color w:val="231F20"/>
        </w:rPr>
        <w:t>World</w:t>
      </w:r>
      <w:r>
        <w:rPr>
          <w:color w:val="231F20"/>
          <w:spacing w:val="-3"/>
        </w:rPr>
        <w:t xml:space="preserve"> </w:t>
      </w:r>
      <w:proofErr w:type="spellStart"/>
      <w:r>
        <w:rPr>
          <w:color w:val="231F20"/>
        </w:rPr>
        <w:t>Radiocommunication</w:t>
      </w:r>
      <w:proofErr w:type="spellEnd"/>
      <w:r>
        <w:rPr>
          <w:color w:val="231F20"/>
        </w:rPr>
        <w:t xml:space="preserve"> </w:t>
      </w:r>
      <w:r>
        <w:rPr>
          <w:color w:val="231F20"/>
          <w:spacing w:val="-4"/>
        </w:rPr>
        <w:t>Conference</w:t>
      </w:r>
      <w:r>
        <w:rPr>
          <w:color w:val="231F20"/>
          <w:spacing w:val="-12"/>
        </w:rPr>
        <w:t xml:space="preserve"> </w:t>
      </w:r>
      <w:r>
        <w:rPr>
          <w:color w:val="231F20"/>
          <w:spacing w:val="-4"/>
        </w:rPr>
        <w:t>2019</w:t>
      </w:r>
      <w:r>
        <w:rPr>
          <w:color w:val="231F20"/>
          <w:spacing w:val="-12"/>
        </w:rPr>
        <w:t xml:space="preserve"> </w:t>
      </w:r>
      <w:r>
        <w:rPr>
          <w:color w:val="231F20"/>
          <w:spacing w:val="-4"/>
        </w:rPr>
        <w:t>(WRC-19),</w:t>
      </w:r>
      <w:r>
        <w:rPr>
          <w:color w:val="231F20"/>
          <w:spacing w:val="-11"/>
        </w:rPr>
        <w:t xml:space="preserve"> </w:t>
      </w:r>
      <w:r>
        <w:rPr>
          <w:color w:val="231F20"/>
          <w:spacing w:val="-4"/>
        </w:rPr>
        <w:t>where</w:t>
      </w:r>
      <w:r>
        <w:rPr>
          <w:color w:val="231F20"/>
          <w:spacing w:val="-12"/>
        </w:rPr>
        <w:t xml:space="preserve"> </w:t>
      </w:r>
      <w:r>
        <w:rPr>
          <w:color w:val="231F20"/>
          <w:spacing w:val="-4"/>
        </w:rPr>
        <w:t>AIS</w:t>
      </w:r>
      <w:r>
        <w:rPr>
          <w:color w:val="231F20"/>
          <w:spacing w:val="-12"/>
        </w:rPr>
        <w:t xml:space="preserve"> </w:t>
      </w:r>
      <w:r>
        <w:rPr>
          <w:color w:val="231F20"/>
          <w:spacing w:val="-4"/>
        </w:rPr>
        <w:t>technology</w:t>
      </w:r>
      <w:r>
        <w:rPr>
          <w:color w:val="231F20"/>
          <w:spacing w:val="-11"/>
        </w:rPr>
        <w:t xml:space="preserve"> </w:t>
      </w:r>
      <w:r>
        <w:rPr>
          <w:color w:val="231F20"/>
          <w:spacing w:val="-4"/>
        </w:rPr>
        <w:t>can</w:t>
      </w:r>
      <w:r>
        <w:rPr>
          <w:color w:val="231F20"/>
          <w:spacing w:val="-12"/>
        </w:rPr>
        <w:t xml:space="preserve"> </w:t>
      </w:r>
      <w:r>
        <w:rPr>
          <w:color w:val="231F20"/>
          <w:spacing w:val="-4"/>
        </w:rPr>
        <w:t>be</w:t>
      </w:r>
      <w:r>
        <w:rPr>
          <w:color w:val="231F20"/>
          <w:spacing w:val="-11"/>
        </w:rPr>
        <w:t xml:space="preserve"> </w:t>
      </w:r>
      <w:r>
        <w:rPr>
          <w:color w:val="231F20"/>
          <w:spacing w:val="-4"/>
        </w:rPr>
        <w:t>utilized.</w:t>
      </w:r>
      <w:r>
        <w:rPr>
          <w:color w:val="231F20"/>
          <w:spacing w:val="-12"/>
        </w:rPr>
        <w:t xml:space="preserve"> </w:t>
      </w:r>
      <w:r>
        <w:rPr>
          <w:color w:val="231F20"/>
          <w:spacing w:val="-4"/>
        </w:rPr>
        <w:t>The</w:t>
      </w:r>
      <w:r>
        <w:rPr>
          <w:color w:val="231F20"/>
          <w:spacing w:val="-12"/>
        </w:rPr>
        <w:t xml:space="preserve"> </w:t>
      </w:r>
      <w:r>
        <w:rPr>
          <w:color w:val="231F20"/>
          <w:spacing w:val="-4"/>
        </w:rPr>
        <w:t>relevant</w:t>
      </w:r>
      <w:r>
        <w:rPr>
          <w:color w:val="231F20"/>
          <w:spacing w:val="-11"/>
        </w:rPr>
        <w:t xml:space="preserve"> </w:t>
      </w:r>
      <w:r>
        <w:rPr>
          <w:color w:val="231F20"/>
          <w:spacing w:val="-4"/>
        </w:rPr>
        <w:t xml:space="preserve">documents addressing AMRDs include IMO Resolution </w:t>
      </w:r>
      <w:proofErr w:type="gramStart"/>
      <w:r>
        <w:rPr>
          <w:color w:val="231F20"/>
          <w:spacing w:val="-4"/>
        </w:rPr>
        <w:t>MSC.441(</w:t>
      </w:r>
      <w:proofErr w:type="gramEnd"/>
      <w:r>
        <w:rPr>
          <w:color w:val="231F20"/>
          <w:spacing w:val="-4"/>
        </w:rPr>
        <w:t xml:space="preserve">99) and ITU recommendations ITU-R </w:t>
      </w:r>
      <w:r>
        <w:rPr>
          <w:color w:val="231F20"/>
        </w:rPr>
        <w:t>M.1371</w:t>
      </w:r>
      <w:del w:id="47" w:author="WANG SHUO (CHina MSA)" w:date="2025-07-03T12:39:00Z">
        <w:r w:rsidDel="0041127D">
          <w:rPr>
            <w:color w:val="231F20"/>
          </w:rPr>
          <w:delText>-5</w:delText>
        </w:r>
      </w:del>
      <w:r>
        <w:rPr>
          <w:color w:val="231F20"/>
          <w:spacing w:val="-23"/>
        </w:rPr>
        <w:t xml:space="preserve"> </w:t>
      </w:r>
      <w:r>
        <w:rPr>
          <w:color w:val="231F20"/>
        </w:rPr>
        <w:t>and</w:t>
      </w:r>
      <w:r>
        <w:rPr>
          <w:color w:val="231F20"/>
          <w:spacing w:val="-23"/>
        </w:rPr>
        <w:t xml:space="preserve"> </w:t>
      </w:r>
      <w:r>
        <w:rPr>
          <w:color w:val="231F20"/>
        </w:rPr>
        <w:t>ITU-R</w:t>
      </w:r>
      <w:r>
        <w:rPr>
          <w:color w:val="231F20"/>
          <w:spacing w:val="-23"/>
        </w:rPr>
        <w:t xml:space="preserve"> </w:t>
      </w:r>
      <w:r>
        <w:rPr>
          <w:color w:val="231F20"/>
        </w:rPr>
        <w:t>M.</w:t>
      </w:r>
      <w:del w:id="48" w:author="WANG SHUO (CHina MSA)" w:date="2025-07-03T12:39:00Z">
        <w:r w:rsidDel="0041127D">
          <w:rPr>
            <w:color w:val="231F20"/>
          </w:rPr>
          <w:delText>2092</w:delText>
        </w:r>
      </w:del>
      <w:ins w:id="49" w:author="WANG SHUO (CHina MSA)" w:date="2025-07-03T12:39:00Z">
        <w:r w:rsidR="0041127D">
          <w:rPr>
            <w:color w:val="231F20"/>
          </w:rPr>
          <w:t>2135</w:t>
        </w:r>
      </w:ins>
      <w:r>
        <w:rPr>
          <w:color w:val="231F20"/>
        </w:rPr>
        <w:t>.</w:t>
      </w:r>
    </w:p>
    <w:p w14:paraId="2502550D" w14:textId="3F73FF9F" w:rsidR="00A918E6" w:rsidRDefault="001A1C1A">
      <w:pPr>
        <w:pStyle w:val="a3"/>
        <w:spacing w:before="6" w:line="297" w:lineRule="auto"/>
        <w:ind w:left="142" w:right="2693" w:firstLine="396"/>
        <w:jc w:val="both"/>
      </w:pPr>
      <w:r>
        <w:rPr>
          <w:color w:val="231F20"/>
          <w:spacing w:val="-8"/>
        </w:rPr>
        <w:t>IALA</w:t>
      </w:r>
      <w:r>
        <w:rPr>
          <w:color w:val="231F20"/>
          <w:spacing w:val="-5"/>
        </w:rPr>
        <w:t xml:space="preserve"> </w:t>
      </w:r>
      <w:r>
        <w:rPr>
          <w:color w:val="231F20"/>
          <w:spacing w:val="-8"/>
        </w:rPr>
        <w:t>Guideline</w:t>
      </w:r>
      <w:r>
        <w:rPr>
          <w:color w:val="231F20"/>
          <w:spacing w:val="-5"/>
        </w:rPr>
        <w:t xml:space="preserve"> </w:t>
      </w:r>
      <w:r>
        <w:rPr>
          <w:color w:val="231F20"/>
          <w:spacing w:val="-8"/>
        </w:rPr>
        <w:t>G1082</w:t>
      </w:r>
      <w:r>
        <w:rPr>
          <w:color w:val="231F20"/>
          <w:spacing w:val="-5"/>
        </w:rPr>
        <w:t xml:space="preserve"> </w:t>
      </w:r>
      <w:r>
        <w:rPr>
          <w:color w:val="231F20"/>
          <w:spacing w:val="-8"/>
        </w:rPr>
        <w:t>provides</w:t>
      </w:r>
      <w:r>
        <w:rPr>
          <w:color w:val="231F20"/>
          <w:spacing w:val="-5"/>
        </w:rPr>
        <w:t xml:space="preserve"> </w:t>
      </w:r>
      <w:r>
        <w:rPr>
          <w:color w:val="231F20"/>
          <w:spacing w:val="-8"/>
        </w:rPr>
        <w:t>a</w:t>
      </w:r>
      <w:r>
        <w:rPr>
          <w:color w:val="231F20"/>
          <w:spacing w:val="-5"/>
        </w:rPr>
        <w:t xml:space="preserve"> </w:t>
      </w:r>
      <w:r>
        <w:rPr>
          <w:color w:val="231F20"/>
          <w:spacing w:val="-8"/>
        </w:rPr>
        <w:t>comprehensive</w:t>
      </w:r>
      <w:r>
        <w:rPr>
          <w:color w:val="231F20"/>
          <w:spacing w:val="-5"/>
        </w:rPr>
        <w:t xml:space="preserve"> </w:t>
      </w:r>
      <w:r>
        <w:rPr>
          <w:color w:val="231F20"/>
          <w:spacing w:val="-8"/>
        </w:rPr>
        <w:t>overview</w:t>
      </w:r>
      <w:r>
        <w:rPr>
          <w:color w:val="231F20"/>
          <w:spacing w:val="-5"/>
        </w:rPr>
        <w:t xml:space="preserve"> </w:t>
      </w:r>
      <w:r>
        <w:rPr>
          <w:color w:val="231F20"/>
          <w:spacing w:val="-8"/>
        </w:rPr>
        <w:t>of</w:t>
      </w:r>
      <w:r>
        <w:rPr>
          <w:color w:val="231F20"/>
          <w:spacing w:val="-5"/>
        </w:rPr>
        <w:t xml:space="preserve"> </w:t>
      </w:r>
      <w:r>
        <w:rPr>
          <w:color w:val="231F20"/>
          <w:spacing w:val="-8"/>
        </w:rPr>
        <w:t>AIS</w:t>
      </w:r>
      <w:r>
        <w:rPr>
          <w:color w:val="231F20"/>
          <w:spacing w:val="-5"/>
        </w:rPr>
        <w:t xml:space="preserve"> </w:t>
      </w:r>
      <w:r>
        <w:rPr>
          <w:color w:val="231F20"/>
          <w:spacing w:val="-8"/>
        </w:rPr>
        <w:t>and</w:t>
      </w:r>
      <w:r>
        <w:rPr>
          <w:color w:val="231F20"/>
          <w:spacing w:val="-5"/>
        </w:rPr>
        <w:t xml:space="preserve"> </w:t>
      </w:r>
      <w:r>
        <w:rPr>
          <w:color w:val="231F20"/>
          <w:spacing w:val="-8"/>
        </w:rPr>
        <w:t>an</w:t>
      </w:r>
      <w:r>
        <w:rPr>
          <w:color w:val="231F20"/>
          <w:spacing w:val="-5"/>
        </w:rPr>
        <w:t xml:space="preserve"> </w:t>
      </w:r>
      <w:r>
        <w:rPr>
          <w:color w:val="231F20"/>
          <w:spacing w:val="-8"/>
        </w:rPr>
        <w:t>extensive</w:t>
      </w:r>
      <w:r>
        <w:rPr>
          <w:color w:val="231F20"/>
          <w:spacing w:val="-5"/>
        </w:rPr>
        <w:t xml:space="preserve"> </w:t>
      </w:r>
      <w:r>
        <w:rPr>
          <w:color w:val="231F20"/>
          <w:spacing w:val="-8"/>
        </w:rPr>
        <w:t xml:space="preserve">listing </w:t>
      </w:r>
      <w:r>
        <w:rPr>
          <w:color w:val="231F20"/>
        </w:rPr>
        <w:t>of</w:t>
      </w:r>
      <w:r>
        <w:rPr>
          <w:color w:val="231F20"/>
          <w:spacing w:val="-27"/>
        </w:rPr>
        <w:t xml:space="preserve"> </w:t>
      </w:r>
      <w:r>
        <w:rPr>
          <w:color w:val="231F20"/>
        </w:rPr>
        <w:t>all</w:t>
      </w:r>
      <w:r>
        <w:rPr>
          <w:color w:val="231F20"/>
          <w:spacing w:val="-27"/>
        </w:rPr>
        <w:t xml:space="preserve"> </w:t>
      </w:r>
      <w:r>
        <w:rPr>
          <w:color w:val="231F20"/>
        </w:rPr>
        <w:t>AIS</w:t>
      </w:r>
      <w:r>
        <w:rPr>
          <w:color w:val="231F20"/>
          <w:spacing w:val="-27"/>
        </w:rPr>
        <w:t xml:space="preserve"> </w:t>
      </w:r>
      <w:r>
        <w:rPr>
          <w:color w:val="231F20"/>
        </w:rPr>
        <w:t>related</w:t>
      </w:r>
      <w:r>
        <w:rPr>
          <w:color w:val="231F20"/>
          <w:spacing w:val="-27"/>
        </w:rPr>
        <w:t xml:space="preserve"> </w:t>
      </w:r>
      <w:r>
        <w:rPr>
          <w:color w:val="231F20"/>
        </w:rPr>
        <w:t>documentation</w:t>
      </w:r>
      <w:r>
        <w:rPr>
          <w:color w:val="231F20"/>
          <w:spacing w:val="-27"/>
        </w:rPr>
        <w:t xml:space="preserve"> </w:t>
      </w:r>
      <w:r>
        <w:rPr>
          <w:color w:val="231F20"/>
        </w:rPr>
        <w:t>from</w:t>
      </w:r>
      <w:r>
        <w:rPr>
          <w:color w:val="231F20"/>
          <w:spacing w:val="-27"/>
        </w:rPr>
        <w:t xml:space="preserve"> </w:t>
      </w:r>
      <w:r>
        <w:rPr>
          <w:color w:val="231F20"/>
        </w:rPr>
        <w:t>various</w:t>
      </w:r>
      <w:r>
        <w:rPr>
          <w:color w:val="231F20"/>
          <w:spacing w:val="-27"/>
        </w:rPr>
        <w:t xml:space="preserve"> </w:t>
      </w:r>
      <w:r>
        <w:rPr>
          <w:color w:val="231F20"/>
        </w:rPr>
        <w:t>international</w:t>
      </w:r>
      <w:r>
        <w:rPr>
          <w:color w:val="231F20"/>
          <w:spacing w:val="-27"/>
        </w:rPr>
        <w:t xml:space="preserve"> </w:t>
      </w:r>
      <w:r w:rsidR="001D43A0">
        <w:rPr>
          <w:color w:val="231F20"/>
        </w:rPr>
        <w:t>organizations</w:t>
      </w:r>
      <w:r>
        <w:rPr>
          <w:color w:val="231F20"/>
          <w:spacing w:val="-27"/>
        </w:rPr>
        <w:t xml:space="preserve"> </w:t>
      </w:r>
      <w:r>
        <w:rPr>
          <w:color w:val="231F20"/>
        </w:rPr>
        <w:t>in</w:t>
      </w:r>
      <w:r>
        <w:rPr>
          <w:color w:val="231F20"/>
          <w:spacing w:val="-27"/>
        </w:rPr>
        <w:t xml:space="preserve"> </w:t>
      </w:r>
      <w:r>
        <w:rPr>
          <w:color w:val="231F20"/>
        </w:rPr>
        <w:t>its</w:t>
      </w:r>
      <w:r>
        <w:rPr>
          <w:color w:val="231F20"/>
          <w:spacing w:val="-27"/>
        </w:rPr>
        <w:t xml:space="preserve"> </w:t>
      </w:r>
      <w:r>
        <w:rPr>
          <w:color w:val="231F20"/>
        </w:rPr>
        <w:t>Annex.</w:t>
      </w:r>
    </w:p>
    <w:p w14:paraId="658592BC" w14:textId="77777777" w:rsidR="00A918E6" w:rsidRDefault="001A1C1A">
      <w:pPr>
        <w:pStyle w:val="a3"/>
        <w:spacing w:before="1"/>
        <w:ind w:left="539"/>
        <w:jc w:val="both"/>
      </w:pPr>
      <w:r>
        <w:rPr>
          <w:color w:val="231F20"/>
          <w:spacing w:val="-2"/>
        </w:rPr>
        <w:t>It</w:t>
      </w:r>
      <w:r>
        <w:rPr>
          <w:color w:val="231F20"/>
          <w:spacing w:val="-21"/>
        </w:rPr>
        <w:t xml:space="preserve"> </w:t>
      </w:r>
      <w:r>
        <w:rPr>
          <w:color w:val="231F20"/>
          <w:spacing w:val="-2"/>
        </w:rPr>
        <w:t>is</w:t>
      </w:r>
      <w:r>
        <w:rPr>
          <w:color w:val="231F20"/>
          <w:spacing w:val="-20"/>
        </w:rPr>
        <w:t xml:space="preserve"> </w:t>
      </w:r>
      <w:r>
        <w:rPr>
          <w:color w:val="231F20"/>
          <w:spacing w:val="-2"/>
        </w:rPr>
        <w:t>important</w:t>
      </w:r>
      <w:r>
        <w:rPr>
          <w:color w:val="231F20"/>
          <w:spacing w:val="-20"/>
        </w:rPr>
        <w:t xml:space="preserve"> </w:t>
      </w:r>
      <w:r>
        <w:rPr>
          <w:color w:val="231F20"/>
          <w:spacing w:val="-2"/>
        </w:rPr>
        <w:t>to</w:t>
      </w:r>
      <w:r>
        <w:rPr>
          <w:color w:val="231F20"/>
          <w:spacing w:val="-20"/>
        </w:rPr>
        <w:t xml:space="preserve"> </w:t>
      </w:r>
      <w:r>
        <w:rPr>
          <w:color w:val="231F20"/>
          <w:spacing w:val="-2"/>
        </w:rPr>
        <w:t>note</w:t>
      </w:r>
      <w:r>
        <w:rPr>
          <w:color w:val="231F20"/>
          <w:spacing w:val="-20"/>
        </w:rPr>
        <w:t xml:space="preserve"> </w:t>
      </w:r>
      <w:r>
        <w:rPr>
          <w:color w:val="231F20"/>
          <w:spacing w:val="-2"/>
        </w:rPr>
        <w:t>that</w:t>
      </w:r>
      <w:r>
        <w:rPr>
          <w:color w:val="231F20"/>
          <w:spacing w:val="-20"/>
        </w:rPr>
        <w:t xml:space="preserve"> </w:t>
      </w:r>
      <w:r>
        <w:rPr>
          <w:color w:val="231F20"/>
          <w:spacing w:val="-2"/>
        </w:rPr>
        <w:t>AIS</w:t>
      </w:r>
      <w:r>
        <w:rPr>
          <w:color w:val="231F20"/>
          <w:spacing w:val="-20"/>
        </w:rPr>
        <w:t xml:space="preserve"> </w:t>
      </w:r>
      <w:r>
        <w:rPr>
          <w:color w:val="231F20"/>
          <w:spacing w:val="-2"/>
        </w:rPr>
        <w:t>does</w:t>
      </w:r>
      <w:r>
        <w:rPr>
          <w:color w:val="231F20"/>
          <w:spacing w:val="-20"/>
        </w:rPr>
        <w:t xml:space="preserve"> </w:t>
      </w:r>
      <w:r>
        <w:rPr>
          <w:color w:val="231F20"/>
          <w:spacing w:val="-2"/>
        </w:rPr>
        <w:t>not</w:t>
      </w:r>
      <w:r>
        <w:rPr>
          <w:color w:val="231F20"/>
          <w:spacing w:val="-21"/>
        </w:rPr>
        <w:t xml:space="preserve"> </w:t>
      </w:r>
      <w:r>
        <w:rPr>
          <w:color w:val="231F20"/>
          <w:spacing w:val="-2"/>
        </w:rPr>
        <w:t>provide</w:t>
      </w:r>
      <w:r>
        <w:rPr>
          <w:color w:val="231F20"/>
          <w:spacing w:val="-20"/>
        </w:rPr>
        <w:t xml:space="preserve"> </w:t>
      </w:r>
      <w:r>
        <w:rPr>
          <w:color w:val="231F20"/>
          <w:spacing w:val="-2"/>
        </w:rPr>
        <w:t>any</w:t>
      </w:r>
      <w:r>
        <w:rPr>
          <w:color w:val="231F20"/>
          <w:spacing w:val="-20"/>
        </w:rPr>
        <w:t xml:space="preserve"> </w:t>
      </w:r>
      <w:r>
        <w:rPr>
          <w:color w:val="231F20"/>
          <w:spacing w:val="-2"/>
        </w:rPr>
        <w:t>cyber</w:t>
      </w:r>
      <w:r>
        <w:rPr>
          <w:color w:val="231F20"/>
          <w:spacing w:val="-20"/>
        </w:rPr>
        <w:t xml:space="preserve"> </w:t>
      </w:r>
      <w:r>
        <w:rPr>
          <w:color w:val="231F20"/>
          <w:spacing w:val="-2"/>
        </w:rPr>
        <w:t>security</w:t>
      </w:r>
      <w:r>
        <w:rPr>
          <w:color w:val="231F20"/>
          <w:spacing w:val="-20"/>
        </w:rPr>
        <w:t xml:space="preserve"> </w:t>
      </w:r>
      <w:r>
        <w:rPr>
          <w:color w:val="231F20"/>
          <w:spacing w:val="-2"/>
        </w:rPr>
        <w:t>protection.</w:t>
      </w:r>
    </w:p>
    <w:p w14:paraId="505B2D48" w14:textId="77777777" w:rsidR="00A918E6" w:rsidRDefault="00A918E6">
      <w:pPr>
        <w:pStyle w:val="a3"/>
      </w:pPr>
    </w:p>
    <w:p w14:paraId="54E50E14" w14:textId="77777777" w:rsidR="00A918E6" w:rsidRDefault="00A918E6">
      <w:pPr>
        <w:pStyle w:val="a3"/>
        <w:spacing w:before="139"/>
      </w:pPr>
    </w:p>
    <w:p w14:paraId="7259F6D2" w14:textId="77777777" w:rsidR="00A918E6" w:rsidRDefault="001A1C1A">
      <w:pPr>
        <w:pStyle w:val="1"/>
        <w:numPr>
          <w:ilvl w:val="1"/>
          <w:numId w:val="1"/>
        </w:numPr>
        <w:tabs>
          <w:tab w:val="left" w:pos="545"/>
        </w:tabs>
        <w:ind w:left="545" w:hanging="403"/>
        <w:jc w:val="left"/>
      </w:pPr>
      <w:r>
        <w:rPr>
          <w:color w:val="231F20"/>
          <w:spacing w:val="-4"/>
        </w:rPr>
        <w:t>VDES</w:t>
      </w:r>
    </w:p>
    <w:p w14:paraId="005EC32A" w14:textId="77777777" w:rsidR="00A918E6" w:rsidRDefault="001A1C1A">
      <w:pPr>
        <w:pStyle w:val="a3"/>
        <w:spacing w:before="49" w:line="297" w:lineRule="auto"/>
        <w:ind w:left="142" w:right="2469"/>
      </w:pPr>
      <w:r>
        <w:rPr>
          <w:color w:val="231F20"/>
          <w:spacing w:val="-2"/>
        </w:rPr>
        <w:t>The</w:t>
      </w:r>
      <w:r>
        <w:rPr>
          <w:color w:val="231F20"/>
          <w:spacing w:val="-14"/>
        </w:rPr>
        <w:t xml:space="preserve"> </w:t>
      </w:r>
      <w:r>
        <w:rPr>
          <w:color w:val="231F20"/>
          <w:spacing w:val="-2"/>
        </w:rPr>
        <w:t>VHF</w:t>
      </w:r>
      <w:r>
        <w:rPr>
          <w:color w:val="231F20"/>
          <w:spacing w:val="-14"/>
        </w:rPr>
        <w:t xml:space="preserve"> </w:t>
      </w:r>
      <w:r>
        <w:rPr>
          <w:color w:val="231F20"/>
          <w:spacing w:val="-2"/>
        </w:rPr>
        <w:t>Data</w:t>
      </w:r>
      <w:r>
        <w:rPr>
          <w:color w:val="231F20"/>
          <w:spacing w:val="-14"/>
        </w:rPr>
        <w:t xml:space="preserve"> </w:t>
      </w:r>
      <w:r>
        <w:rPr>
          <w:color w:val="231F20"/>
          <w:spacing w:val="-2"/>
        </w:rPr>
        <w:t>Exchange</w:t>
      </w:r>
      <w:r>
        <w:rPr>
          <w:color w:val="231F20"/>
          <w:spacing w:val="-14"/>
        </w:rPr>
        <w:t xml:space="preserve"> </w:t>
      </w:r>
      <w:r>
        <w:rPr>
          <w:color w:val="231F20"/>
          <w:spacing w:val="-2"/>
        </w:rPr>
        <w:t>System</w:t>
      </w:r>
      <w:r>
        <w:rPr>
          <w:color w:val="231F20"/>
          <w:spacing w:val="-14"/>
        </w:rPr>
        <w:t xml:space="preserve"> </w:t>
      </w:r>
      <w:r>
        <w:rPr>
          <w:color w:val="231F20"/>
          <w:spacing w:val="-2"/>
        </w:rPr>
        <w:t>(VDES)</w:t>
      </w:r>
      <w:r>
        <w:rPr>
          <w:color w:val="231F20"/>
          <w:spacing w:val="-14"/>
        </w:rPr>
        <w:t xml:space="preserve"> </w:t>
      </w:r>
      <w:r>
        <w:rPr>
          <w:color w:val="231F20"/>
          <w:spacing w:val="-2"/>
        </w:rPr>
        <w:t>is</w:t>
      </w:r>
      <w:r>
        <w:rPr>
          <w:color w:val="231F20"/>
          <w:spacing w:val="-14"/>
        </w:rPr>
        <w:t xml:space="preserve"> </w:t>
      </w:r>
      <w:r>
        <w:rPr>
          <w:color w:val="231F20"/>
          <w:spacing w:val="-2"/>
        </w:rPr>
        <w:t>a</w:t>
      </w:r>
      <w:r>
        <w:rPr>
          <w:color w:val="231F20"/>
          <w:spacing w:val="-14"/>
        </w:rPr>
        <w:t xml:space="preserve"> </w:t>
      </w:r>
      <w:r>
        <w:rPr>
          <w:color w:val="231F20"/>
          <w:spacing w:val="-2"/>
        </w:rPr>
        <w:t>radio</w:t>
      </w:r>
      <w:r>
        <w:rPr>
          <w:color w:val="231F20"/>
          <w:spacing w:val="-14"/>
        </w:rPr>
        <w:t xml:space="preserve"> </w:t>
      </w:r>
      <w:r>
        <w:rPr>
          <w:color w:val="231F20"/>
          <w:spacing w:val="-2"/>
        </w:rPr>
        <w:t>communication</w:t>
      </w:r>
      <w:r>
        <w:rPr>
          <w:color w:val="231F20"/>
          <w:spacing w:val="-14"/>
        </w:rPr>
        <w:t xml:space="preserve"> </w:t>
      </w:r>
      <w:r>
        <w:rPr>
          <w:color w:val="231F20"/>
          <w:spacing w:val="-2"/>
        </w:rPr>
        <w:t>system</w:t>
      </w:r>
      <w:r>
        <w:rPr>
          <w:color w:val="231F20"/>
          <w:spacing w:val="-14"/>
        </w:rPr>
        <w:t xml:space="preserve"> </w:t>
      </w:r>
      <w:r>
        <w:rPr>
          <w:color w:val="231F20"/>
          <w:spacing w:val="-2"/>
        </w:rPr>
        <w:t>that</w:t>
      </w:r>
      <w:r>
        <w:rPr>
          <w:color w:val="231F20"/>
          <w:spacing w:val="-14"/>
        </w:rPr>
        <w:t xml:space="preserve"> </w:t>
      </w:r>
      <w:r>
        <w:rPr>
          <w:color w:val="231F20"/>
          <w:spacing w:val="-2"/>
        </w:rPr>
        <w:t>operates</w:t>
      </w:r>
      <w:r>
        <w:rPr>
          <w:color w:val="231F20"/>
          <w:spacing w:val="-14"/>
        </w:rPr>
        <w:t xml:space="preserve"> </w:t>
      </w:r>
      <w:r>
        <w:rPr>
          <w:color w:val="231F20"/>
          <w:spacing w:val="-2"/>
        </w:rPr>
        <w:t xml:space="preserve">in </w:t>
      </w:r>
      <w:r>
        <w:rPr>
          <w:color w:val="231F20"/>
        </w:rPr>
        <w:t>the</w:t>
      </w:r>
      <w:r>
        <w:rPr>
          <w:color w:val="231F20"/>
          <w:spacing w:val="-8"/>
        </w:rPr>
        <w:t xml:space="preserve"> </w:t>
      </w:r>
      <w:r>
        <w:rPr>
          <w:color w:val="231F20"/>
        </w:rPr>
        <w:t>VHF</w:t>
      </w:r>
      <w:r>
        <w:rPr>
          <w:color w:val="231F20"/>
          <w:spacing w:val="-8"/>
        </w:rPr>
        <w:t xml:space="preserve"> </w:t>
      </w:r>
      <w:r>
        <w:rPr>
          <w:color w:val="231F20"/>
        </w:rPr>
        <w:t>Maritime</w:t>
      </w:r>
      <w:r>
        <w:rPr>
          <w:color w:val="231F20"/>
          <w:spacing w:val="-8"/>
        </w:rPr>
        <w:t xml:space="preserve"> </w:t>
      </w:r>
      <w:r>
        <w:rPr>
          <w:color w:val="231F20"/>
        </w:rPr>
        <w:t>Mobile</w:t>
      </w:r>
      <w:r>
        <w:rPr>
          <w:color w:val="231F20"/>
          <w:spacing w:val="-8"/>
        </w:rPr>
        <w:t xml:space="preserve"> </w:t>
      </w:r>
      <w:r>
        <w:rPr>
          <w:color w:val="231F20"/>
        </w:rPr>
        <w:t>band.</w:t>
      </w:r>
      <w:r>
        <w:rPr>
          <w:color w:val="231F20"/>
          <w:spacing w:val="-8"/>
        </w:rPr>
        <w:t xml:space="preserve"> </w:t>
      </w:r>
      <w:r>
        <w:rPr>
          <w:color w:val="231F20"/>
        </w:rPr>
        <w:t>The</w:t>
      </w:r>
      <w:r>
        <w:rPr>
          <w:color w:val="231F20"/>
          <w:spacing w:val="-8"/>
        </w:rPr>
        <w:t xml:space="preserve"> </w:t>
      </w:r>
      <w:r>
        <w:rPr>
          <w:color w:val="231F20"/>
        </w:rPr>
        <w:t>VDES</w:t>
      </w:r>
      <w:r>
        <w:rPr>
          <w:color w:val="231F20"/>
          <w:spacing w:val="-8"/>
        </w:rPr>
        <w:t xml:space="preserve"> </w:t>
      </w:r>
      <w:r>
        <w:rPr>
          <w:color w:val="231F20"/>
        </w:rPr>
        <w:t>consists</w:t>
      </w:r>
      <w:r>
        <w:rPr>
          <w:color w:val="231F20"/>
          <w:spacing w:val="-8"/>
        </w:rPr>
        <w:t xml:space="preserve"> </w:t>
      </w:r>
      <w:r>
        <w:rPr>
          <w:color w:val="231F20"/>
        </w:rPr>
        <w:t>of</w:t>
      </w:r>
      <w:r>
        <w:rPr>
          <w:color w:val="231F20"/>
          <w:spacing w:val="-8"/>
        </w:rPr>
        <w:t xml:space="preserve"> </w:t>
      </w:r>
      <w:r>
        <w:rPr>
          <w:color w:val="231F20"/>
        </w:rPr>
        <w:t>4</w:t>
      </w:r>
      <w:r>
        <w:rPr>
          <w:color w:val="231F20"/>
          <w:spacing w:val="-8"/>
        </w:rPr>
        <w:t xml:space="preserve"> </w:t>
      </w:r>
      <w:r>
        <w:rPr>
          <w:color w:val="231F20"/>
        </w:rPr>
        <w:t>components:</w:t>
      </w:r>
    </w:p>
    <w:p w14:paraId="4E71D2E3" w14:textId="77777777" w:rsidR="00A918E6" w:rsidRDefault="001A1C1A">
      <w:pPr>
        <w:pStyle w:val="a9"/>
        <w:numPr>
          <w:ilvl w:val="0"/>
          <w:numId w:val="5"/>
        </w:numPr>
        <w:tabs>
          <w:tab w:val="left" w:pos="822"/>
        </w:tabs>
        <w:spacing w:line="251" w:lineRule="exact"/>
        <w:ind w:hanging="283"/>
        <w:rPr>
          <w:sz w:val="20"/>
        </w:rPr>
      </w:pPr>
      <w:r>
        <w:rPr>
          <w:color w:val="231F20"/>
          <w:w w:val="90"/>
          <w:sz w:val="20"/>
        </w:rPr>
        <w:t>The</w:t>
      </w:r>
      <w:r>
        <w:rPr>
          <w:color w:val="231F20"/>
          <w:spacing w:val="-8"/>
          <w:w w:val="90"/>
          <w:sz w:val="20"/>
        </w:rPr>
        <w:t xml:space="preserve"> </w:t>
      </w:r>
      <w:r>
        <w:rPr>
          <w:color w:val="231F20"/>
          <w:w w:val="90"/>
          <w:sz w:val="20"/>
        </w:rPr>
        <w:t>AIS</w:t>
      </w:r>
      <w:r>
        <w:rPr>
          <w:color w:val="231F20"/>
          <w:spacing w:val="-8"/>
          <w:w w:val="90"/>
          <w:sz w:val="20"/>
        </w:rPr>
        <w:t xml:space="preserve"> </w:t>
      </w:r>
      <w:r>
        <w:rPr>
          <w:color w:val="231F20"/>
          <w:w w:val="90"/>
          <w:sz w:val="20"/>
        </w:rPr>
        <w:t>uses</w:t>
      </w:r>
      <w:r>
        <w:rPr>
          <w:color w:val="231F20"/>
          <w:spacing w:val="-7"/>
          <w:w w:val="90"/>
          <w:sz w:val="20"/>
        </w:rPr>
        <w:t xml:space="preserve"> </w:t>
      </w:r>
      <w:r>
        <w:rPr>
          <w:color w:val="231F20"/>
          <w:w w:val="90"/>
          <w:sz w:val="20"/>
        </w:rPr>
        <w:t>channels</w:t>
      </w:r>
      <w:r>
        <w:rPr>
          <w:color w:val="231F20"/>
          <w:spacing w:val="-8"/>
          <w:w w:val="90"/>
          <w:sz w:val="20"/>
        </w:rPr>
        <w:t xml:space="preserve"> </w:t>
      </w:r>
      <w:r>
        <w:rPr>
          <w:color w:val="231F20"/>
          <w:w w:val="90"/>
          <w:sz w:val="20"/>
        </w:rPr>
        <w:t>AIS</w:t>
      </w:r>
      <w:r>
        <w:rPr>
          <w:color w:val="231F20"/>
          <w:spacing w:val="-7"/>
          <w:w w:val="90"/>
          <w:sz w:val="20"/>
        </w:rPr>
        <w:t xml:space="preserve"> </w:t>
      </w:r>
      <w:r>
        <w:rPr>
          <w:color w:val="231F20"/>
          <w:w w:val="90"/>
          <w:sz w:val="20"/>
        </w:rPr>
        <w:t>1,</w:t>
      </w:r>
      <w:r>
        <w:rPr>
          <w:color w:val="231F20"/>
          <w:spacing w:val="-8"/>
          <w:w w:val="90"/>
          <w:sz w:val="20"/>
        </w:rPr>
        <w:t xml:space="preserve"> </w:t>
      </w:r>
      <w:r>
        <w:rPr>
          <w:color w:val="231F20"/>
          <w:w w:val="90"/>
          <w:sz w:val="20"/>
        </w:rPr>
        <w:t>AIS</w:t>
      </w:r>
      <w:r>
        <w:rPr>
          <w:color w:val="231F20"/>
          <w:spacing w:val="-7"/>
          <w:w w:val="90"/>
          <w:sz w:val="20"/>
        </w:rPr>
        <w:t xml:space="preserve"> </w:t>
      </w:r>
      <w:r>
        <w:rPr>
          <w:color w:val="231F20"/>
          <w:w w:val="90"/>
          <w:sz w:val="20"/>
        </w:rPr>
        <w:t>2,</w:t>
      </w:r>
      <w:r>
        <w:rPr>
          <w:color w:val="231F20"/>
          <w:spacing w:val="-8"/>
          <w:w w:val="90"/>
          <w:sz w:val="20"/>
        </w:rPr>
        <w:t xml:space="preserve"> </w:t>
      </w:r>
      <w:r>
        <w:rPr>
          <w:color w:val="231F20"/>
          <w:w w:val="90"/>
          <w:sz w:val="20"/>
        </w:rPr>
        <w:t>CH75</w:t>
      </w:r>
      <w:r>
        <w:rPr>
          <w:color w:val="231F20"/>
          <w:spacing w:val="-8"/>
          <w:w w:val="90"/>
          <w:sz w:val="20"/>
        </w:rPr>
        <w:t xml:space="preserve"> </w:t>
      </w:r>
      <w:r>
        <w:rPr>
          <w:color w:val="231F20"/>
          <w:w w:val="90"/>
          <w:sz w:val="20"/>
        </w:rPr>
        <w:t>and</w:t>
      </w:r>
      <w:r>
        <w:rPr>
          <w:color w:val="231F20"/>
          <w:spacing w:val="-7"/>
          <w:w w:val="90"/>
          <w:sz w:val="20"/>
        </w:rPr>
        <w:t xml:space="preserve"> </w:t>
      </w:r>
      <w:r>
        <w:rPr>
          <w:color w:val="231F20"/>
          <w:w w:val="90"/>
          <w:sz w:val="20"/>
        </w:rPr>
        <w:t>CH76.</w:t>
      </w:r>
      <w:r>
        <w:rPr>
          <w:color w:val="231F20"/>
          <w:spacing w:val="-8"/>
          <w:w w:val="90"/>
          <w:sz w:val="20"/>
        </w:rPr>
        <w:t xml:space="preserve"> </w:t>
      </w:r>
      <w:r>
        <w:rPr>
          <w:color w:val="231F20"/>
          <w:w w:val="90"/>
          <w:sz w:val="20"/>
        </w:rPr>
        <w:t>AIS</w:t>
      </w:r>
      <w:r>
        <w:rPr>
          <w:color w:val="231F20"/>
          <w:spacing w:val="-7"/>
          <w:w w:val="90"/>
          <w:sz w:val="20"/>
        </w:rPr>
        <w:t xml:space="preserve"> </w:t>
      </w:r>
      <w:r>
        <w:rPr>
          <w:color w:val="231F20"/>
          <w:w w:val="90"/>
          <w:sz w:val="20"/>
        </w:rPr>
        <w:t>1</w:t>
      </w:r>
      <w:r>
        <w:rPr>
          <w:color w:val="231F20"/>
          <w:spacing w:val="-8"/>
          <w:w w:val="90"/>
          <w:sz w:val="20"/>
        </w:rPr>
        <w:t xml:space="preserve"> </w:t>
      </w:r>
      <w:r>
        <w:rPr>
          <w:color w:val="231F20"/>
          <w:w w:val="90"/>
          <w:sz w:val="20"/>
        </w:rPr>
        <w:t>and</w:t>
      </w:r>
      <w:r>
        <w:rPr>
          <w:color w:val="231F20"/>
          <w:spacing w:val="-7"/>
          <w:w w:val="90"/>
          <w:sz w:val="20"/>
        </w:rPr>
        <w:t xml:space="preserve"> </w:t>
      </w:r>
      <w:r>
        <w:rPr>
          <w:color w:val="231F20"/>
          <w:w w:val="90"/>
          <w:sz w:val="20"/>
        </w:rPr>
        <w:t>AIS</w:t>
      </w:r>
      <w:r>
        <w:rPr>
          <w:color w:val="231F20"/>
          <w:spacing w:val="-8"/>
          <w:w w:val="90"/>
          <w:sz w:val="20"/>
        </w:rPr>
        <w:t xml:space="preserve"> </w:t>
      </w:r>
      <w:r>
        <w:rPr>
          <w:color w:val="231F20"/>
          <w:w w:val="90"/>
          <w:sz w:val="20"/>
        </w:rPr>
        <w:t>2</w:t>
      </w:r>
      <w:r>
        <w:rPr>
          <w:color w:val="231F20"/>
          <w:spacing w:val="-7"/>
          <w:w w:val="90"/>
          <w:sz w:val="20"/>
        </w:rPr>
        <w:t xml:space="preserve"> </w:t>
      </w:r>
      <w:r>
        <w:rPr>
          <w:color w:val="231F20"/>
          <w:w w:val="90"/>
          <w:sz w:val="20"/>
        </w:rPr>
        <w:t>are</w:t>
      </w:r>
      <w:r>
        <w:rPr>
          <w:color w:val="231F20"/>
          <w:spacing w:val="-8"/>
          <w:w w:val="90"/>
          <w:sz w:val="20"/>
        </w:rPr>
        <w:t xml:space="preserve"> </w:t>
      </w:r>
      <w:r>
        <w:rPr>
          <w:color w:val="231F20"/>
          <w:w w:val="90"/>
          <w:sz w:val="20"/>
        </w:rPr>
        <w:t>for</w:t>
      </w:r>
      <w:r>
        <w:rPr>
          <w:color w:val="231F20"/>
          <w:spacing w:val="-8"/>
          <w:w w:val="90"/>
          <w:sz w:val="20"/>
        </w:rPr>
        <w:t xml:space="preserve"> </w:t>
      </w:r>
      <w:r>
        <w:rPr>
          <w:color w:val="231F20"/>
          <w:spacing w:val="-2"/>
          <w:w w:val="90"/>
          <w:sz w:val="20"/>
        </w:rPr>
        <w:t>terrestrial</w:t>
      </w:r>
    </w:p>
    <w:p w14:paraId="7FB423E2" w14:textId="77777777" w:rsidR="00A918E6" w:rsidRDefault="001A1C1A">
      <w:pPr>
        <w:pStyle w:val="a3"/>
        <w:spacing w:before="50" w:line="297" w:lineRule="auto"/>
        <w:ind w:left="822" w:right="2469"/>
      </w:pPr>
      <w:proofErr w:type="gramStart"/>
      <w:r>
        <w:rPr>
          <w:color w:val="231F20"/>
          <w:spacing w:val="-2"/>
        </w:rPr>
        <w:t>communications</w:t>
      </w:r>
      <w:proofErr w:type="gramEnd"/>
      <w:r>
        <w:rPr>
          <w:color w:val="231F20"/>
          <w:spacing w:val="-23"/>
        </w:rPr>
        <w:t xml:space="preserve"> </w:t>
      </w:r>
      <w:r>
        <w:rPr>
          <w:color w:val="231F20"/>
          <w:spacing w:val="-2"/>
        </w:rPr>
        <w:t>while</w:t>
      </w:r>
      <w:r>
        <w:rPr>
          <w:color w:val="231F20"/>
          <w:spacing w:val="-23"/>
        </w:rPr>
        <w:t xml:space="preserve"> </w:t>
      </w:r>
      <w:r>
        <w:rPr>
          <w:color w:val="231F20"/>
          <w:spacing w:val="-2"/>
        </w:rPr>
        <w:t>satellite</w:t>
      </w:r>
      <w:r>
        <w:rPr>
          <w:color w:val="231F20"/>
          <w:spacing w:val="-23"/>
        </w:rPr>
        <w:t xml:space="preserve"> </w:t>
      </w:r>
      <w:r>
        <w:rPr>
          <w:color w:val="231F20"/>
          <w:spacing w:val="-2"/>
        </w:rPr>
        <w:t>uplinks</w:t>
      </w:r>
      <w:r>
        <w:rPr>
          <w:color w:val="231F20"/>
          <w:spacing w:val="-23"/>
        </w:rPr>
        <w:t xml:space="preserve"> </w:t>
      </w:r>
      <w:r>
        <w:rPr>
          <w:color w:val="231F20"/>
          <w:spacing w:val="-2"/>
        </w:rPr>
        <w:t>can</w:t>
      </w:r>
      <w:r>
        <w:rPr>
          <w:color w:val="231F20"/>
          <w:spacing w:val="-23"/>
        </w:rPr>
        <w:t xml:space="preserve"> </w:t>
      </w:r>
      <w:r>
        <w:rPr>
          <w:color w:val="231F20"/>
          <w:spacing w:val="-2"/>
        </w:rPr>
        <w:t>use</w:t>
      </w:r>
      <w:r>
        <w:rPr>
          <w:color w:val="231F20"/>
          <w:spacing w:val="-23"/>
        </w:rPr>
        <w:t xml:space="preserve"> </w:t>
      </w:r>
      <w:r>
        <w:rPr>
          <w:color w:val="231F20"/>
          <w:spacing w:val="-2"/>
        </w:rPr>
        <w:t>all</w:t>
      </w:r>
      <w:r>
        <w:rPr>
          <w:color w:val="231F20"/>
          <w:spacing w:val="-23"/>
        </w:rPr>
        <w:t xml:space="preserve"> </w:t>
      </w:r>
      <w:r>
        <w:rPr>
          <w:color w:val="231F20"/>
          <w:spacing w:val="-2"/>
        </w:rPr>
        <w:t>channels,</w:t>
      </w:r>
      <w:r>
        <w:rPr>
          <w:color w:val="231F20"/>
          <w:spacing w:val="-23"/>
        </w:rPr>
        <w:t xml:space="preserve"> </w:t>
      </w:r>
      <w:r>
        <w:rPr>
          <w:color w:val="231F20"/>
          <w:spacing w:val="-2"/>
        </w:rPr>
        <w:t>AIS</w:t>
      </w:r>
      <w:r>
        <w:rPr>
          <w:color w:val="231F20"/>
          <w:spacing w:val="-23"/>
        </w:rPr>
        <w:t xml:space="preserve"> </w:t>
      </w:r>
      <w:r>
        <w:rPr>
          <w:color w:val="231F20"/>
          <w:spacing w:val="-2"/>
        </w:rPr>
        <w:t>1,</w:t>
      </w:r>
      <w:r>
        <w:rPr>
          <w:color w:val="231F20"/>
          <w:spacing w:val="-23"/>
        </w:rPr>
        <w:t xml:space="preserve"> </w:t>
      </w:r>
      <w:r>
        <w:rPr>
          <w:color w:val="231F20"/>
          <w:spacing w:val="-2"/>
        </w:rPr>
        <w:t>AIS</w:t>
      </w:r>
      <w:r>
        <w:rPr>
          <w:color w:val="231F20"/>
          <w:spacing w:val="-23"/>
        </w:rPr>
        <w:t xml:space="preserve"> </w:t>
      </w:r>
      <w:r>
        <w:rPr>
          <w:color w:val="231F20"/>
          <w:spacing w:val="-2"/>
        </w:rPr>
        <w:t>2,</w:t>
      </w:r>
      <w:r>
        <w:rPr>
          <w:color w:val="231F20"/>
          <w:spacing w:val="-23"/>
        </w:rPr>
        <w:t xml:space="preserve"> </w:t>
      </w:r>
      <w:r>
        <w:rPr>
          <w:color w:val="231F20"/>
          <w:spacing w:val="-2"/>
        </w:rPr>
        <w:t>CH75</w:t>
      </w:r>
      <w:r>
        <w:rPr>
          <w:color w:val="231F20"/>
          <w:spacing w:val="-23"/>
        </w:rPr>
        <w:t xml:space="preserve"> </w:t>
      </w:r>
      <w:r>
        <w:rPr>
          <w:color w:val="231F20"/>
          <w:spacing w:val="-2"/>
        </w:rPr>
        <w:t>and CH76;</w:t>
      </w:r>
    </w:p>
    <w:p w14:paraId="3CD18006" w14:textId="77777777" w:rsidR="00A918E6" w:rsidRDefault="001A1C1A">
      <w:pPr>
        <w:pStyle w:val="a9"/>
        <w:numPr>
          <w:ilvl w:val="0"/>
          <w:numId w:val="5"/>
        </w:numPr>
        <w:tabs>
          <w:tab w:val="left" w:pos="822"/>
        </w:tabs>
        <w:spacing w:line="251" w:lineRule="exact"/>
        <w:ind w:hanging="283"/>
        <w:rPr>
          <w:sz w:val="20"/>
        </w:rPr>
      </w:pPr>
      <w:r>
        <w:rPr>
          <w:color w:val="231F20"/>
          <w:spacing w:val="-2"/>
          <w:sz w:val="20"/>
        </w:rPr>
        <w:t>The</w:t>
      </w:r>
      <w:r>
        <w:rPr>
          <w:color w:val="231F20"/>
          <w:spacing w:val="-22"/>
          <w:sz w:val="20"/>
        </w:rPr>
        <w:t xml:space="preserve"> </w:t>
      </w:r>
      <w:r>
        <w:rPr>
          <w:color w:val="231F20"/>
          <w:spacing w:val="-2"/>
          <w:sz w:val="20"/>
        </w:rPr>
        <w:t>Application</w:t>
      </w:r>
      <w:r>
        <w:rPr>
          <w:color w:val="231F20"/>
          <w:spacing w:val="-22"/>
          <w:sz w:val="20"/>
        </w:rPr>
        <w:t xml:space="preserve"> </w:t>
      </w:r>
      <w:r>
        <w:rPr>
          <w:color w:val="231F20"/>
          <w:spacing w:val="-2"/>
          <w:sz w:val="20"/>
        </w:rPr>
        <w:t>Specific</w:t>
      </w:r>
      <w:r>
        <w:rPr>
          <w:color w:val="231F20"/>
          <w:spacing w:val="-22"/>
          <w:sz w:val="20"/>
        </w:rPr>
        <w:t xml:space="preserve"> </w:t>
      </w:r>
      <w:r>
        <w:rPr>
          <w:color w:val="231F20"/>
          <w:spacing w:val="-2"/>
          <w:sz w:val="20"/>
        </w:rPr>
        <w:t>Messages</w:t>
      </w:r>
      <w:r>
        <w:rPr>
          <w:color w:val="231F20"/>
          <w:spacing w:val="-22"/>
          <w:sz w:val="20"/>
        </w:rPr>
        <w:t xml:space="preserve"> </w:t>
      </w:r>
      <w:r>
        <w:rPr>
          <w:color w:val="231F20"/>
          <w:spacing w:val="-2"/>
          <w:sz w:val="20"/>
        </w:rPr>
        <w:t>(ASM)</w:t>
      </w:r>
      <w:r>
        <w:rPr>
          <w:color w:val="231F20"/>
          <w:spacing w:val="-22"/>
          <w:sz w:val="20"/>
        </w:rPr>
        <w:t xml:space="preserve"> </w:t>
      </w:r>
      <w:r>
        <w:rPr>
          <w:color w:val="231F20"/>
          <w:spacing w:val="-2"/>
          <w:sz w:val="20"/>
        </w:rPr>
        <w:t>component</w:t>
      </w:r>
      <w:r>
        <w:rPr>
          <w:color w:val="231F20"/>
          <w:spacing w:val="-22"/>
          <w:sz w:val="20"/>
        </w:rPr>
        <w:t xml:space="preserve"> </w:t>
      </w:r>
      <w:r>
        <w:rPr>
          <w:color w:val="231F20"/>
          <w:spacing w:val="-2"/>
          <w:sz w:val="20"/>
        </w:rPr>
        <w:t>of</w:t>
      </w:r>
      <w:r>
        <w:rPr>
          <w:color w:val="231F20"/>
          <w:spacing w:val="-22"/>
          <w:sz w:val="20"/>
        </w:rPr>
        <w:t xml:space="preserve"> </w:t>
      </w:r>
      <w:r>
        <w:rPr>
          <w:color w:val="231F20"/>
          <w:spacing w:val="-2"/>
          <w:sz w:val="20"/>
        </w:rPr>
        <w:t>VDES</w:t>
      </w:r>
      <w:r>
        <w:rPr>
          <w:color w:val="231F20"/>
          <w:spacing w:val="-22"/>
          <w:sz w:val="20"/>
        </w:rPr>
        <w:t xml:space="preserve"> </w:t>
      </w:r>
      <w:r>
        <w:rPr>
          <w:color w:val="231F20"/>
          <w:spacing w:val="-2"/>
          <w:sz w:val="20"/>
        </w:rPr>
        <w:t>uses</w:t>
      </w:r>
      <w:r>
        <w:rPr>
          <w:color w:val="231F20"/>
          <w:spacing w:val="-22"/>
          <w:sz w:val="20"/>
        </w:rPr>
        <w:t xml:space="preserve"> </w:t>
      </w:r>
      <w:r>
        <w:rPr>
          <w:color w:val="231F20"/>
          <w:spacing w:val="-2"/>
          <w:sz w:val="20"/>
        </w:rPr>
        <w:t>channels</w:t>
      </w:r>
      <w:r>
        <w:rPr>
          <w:color w:val="231F20"/>
          <w:spacing w:val="-22"/>
          <w:sz w:val="20"/>
        </w:rPr>
        <w:t xml:space="preserve"> </w:t>
      </w:r>
      <w:r>
        <w:rPr>
          <w:color w:val="231F20"/>
          <w:spacing w:val="-2"/>
          <w:sz w:val="20"/>
        </w:rPr>
        <w:t>ASM</w:t>
      </w:r>
      <w:r>
        <w:rPr>
          <w:color w:val="231F20"/>
          <w:spacing w:val="-22"/>
          <w:sz w:val="20"/>
        </w:rPr>
        <w:t xml:space="preserve"> </w:t>
      </w:r>
      <w:r>
        <w:rPr>
          <w:color w:val="231F20"/>
          <w:spacing w:val="-10"/>
          <w:sz w:val="20"/>
        </w:rPr>
        <w:t>1</w:t>
      </w:r>
    </w:p>
    <w:p w14:paraId="4C2947D0" w14:textId="77777777" w:rsidR="00A918E6" w:rsidRDefault="001A1C1A">
      <w:pPr>
        <w:pStyle w:val="a3"/>
        <w:spacing w:before="50"/>
        <w:ind w:left="822"/>
      </w:pPr>
      <w:proofErr w:type="gramStart"/>
      <w:r>
        <w:rPr>
          <w:color w:val="231F20"/>
          <w:spacing w:val="-2"/>
        </w:rPr>
        <w:t>and</w:t>
      </w:r>
      <w:proofErr w:type="gramEnd"/>
      <w:r>
        <w:rPr>
          <w:color w:val="231F20"/>
          <w:spacing w:val="-18"/>
        </w:rPr>
        <w:t xml:space="preserve"> </w:t>
      </w:r>
      <w:r>
        <w:rPr>
          <w:color w:val="231F20"/>
          <w:spacing w:val="-2"/>
        </w:rPr>
        <w:t>ASM</w:t>
      </w:r>
      <w:r>
        <w:rPr>
          <w:color w:val="231F20"/>
          <w:spacing w:val="-17"/>
        </w:rPr>
        <w:t xml:space="preserve"> </w:t>
      </w:r>
      <w:r>
        <w:rPr>
          <w:color w:val="231F20"/>
          <w:spacing w:val="-2"/>
        </w:rPr>
        <w:t>2,</w:t>
      </w:r>
      <w:r>
        <w:rPr>
          <w:color w:val="231F20"/>
          <w:spacing w:val="-17"/>
        </w:rPr>
        <w:t xml:space="preserve"> </w:t>
      </w:r>
      <w:r>
        <w:rPr>
          <w:color w:val="231F20"/>
          <w:spacing w:val="-2"/>
        </w:rPr>
        <w:t>for</w:t>
      </w:r>
      <w:r>
        <w:rPr>
          <w:color w:val="231F20"/>
          <w:spacing w:val="-17"/>
        </w:rPr>
        <w:t xml:space="preserve"> </w:t>
      </w:r>
      <w:r>
        <w:rPr>
          <w:color w:val="231F20"/>
          <w:spacing w:val="-2"/>
        </w:rPr>
        <w:t>both</w:t>
      </w:r>
      <w:r>
        <w:rPr>
          <w:color w:val="231F20"/>
          <w:spacing w:val="-17"/>
        </w:rPr>
        <w:t xml:space="preserve"> </w:t>
      </w:r>
      <w:r>
        <w:rPr>
          <w:color w:val="231F20"/>
          <w:spacing w:val="-2"/>
        </w:rPr>
        <w:t>terrestrial</w:t>
      </w:r>
      <w:r>
        <w:rPr>
          <w:color w:val="231F20"/>
          <w:spacing w:val="-17"/>
        </w:rPr>
        <w:t xml:space="preserve"> </w:t>
      </w:r>
      <w:r>
        <w:rPr>
          <w:color w:val="231F20"/>
          <w:spacing w:val="-2"/>
        </w:rPr>
        <w:t>communications</w:t>
      </w:r>
      <w:r>
        <w:rPr>
          <w:color w:val="231F20"/>
          <w:spacing w:val="-17"/>
        </w:rPr>
        <w:t xml:space="preserve"> </w:t>
      </w:r>
      <w:r>
        <w:rPr>
          <w:color w:val="231F20"/>
          <w:spacing w:val="-2"/>
        </w:rPr>
        <w:t>and</w:t>
      </w:r>
      <w:r>
        <w:rPr>
          <w:color w:val="231F20"/>
          <w:spacing w:val="-17"/>
        </w:rPr>
        <w:t xml:space="preserve"> </w:t>
      </w:r>
      <w:r>
        <w:rPr>
          <w:color w:val="231F20"/>
          <w:spacing w:val="-2"/>
        </w:rPr>
        <w:t>satellite</w:t>
      </w:r>
      <w:r>
        <w:rPr>
          <w:color w:val="231F20"/>
          <w:spacing w:val="-18"/>
        </w:rPr>
        <w:t xml:space="preserve"> </w:t>
      </w:r>
      <w:r>
        <w:rPr>
          <w:color w:val="231F20"/>
          <w:spacing w:val="-2"/>
        </w:rPr>
        <w:t>uplinks.</w:t>
      </w:r>
    </w:p>
    <w:p w14:paraId="66B4C409" w14:textId="77777777" w:rsidR="00A918E6" w:rsidRDefault="001A1C1A">
      <w:pPr>
        <w:pStyle w:val="a9"/>
        <w:numPr>
          <w:ilvl w:val="0"/>
          <w:numId w:val="5"/>
        </w:numPr>
        <w:tabs>
          <w:tab w:val="left" w:pos="822"/>
        </w:tabs>
        <w:spacing w:before="19" w:line="280" w:lineRule="auto"/>
        <w:ind w:right="2691"/>
        <w:rPr>
          <w:sz w:val="20"/>
        </w:rPr>
      </w:pPr>
      <w:r>
        <w:rPr>
          <w:color w:val="231F20"/>
          <w:spacing w:val="-2"/>
          <w:sz w:val="20"/>
        </w:rPr>
        <w:t>The</w:t>
      </w:r>
      <w:r>
        <w:rPr>
          <w:color w:val="231F20"/>
          <w:spacing w:val="-17"/>
          <w:sz w:val="20"/>
        </w:rPr>
        <w:t xml:space="preserve"> </w:t>
      </w:r>
      <w:r>
        <w:rPr>
          <w:color w:val="231F20"/>
          <w:spacing w:val="-2"/>
          <w:sz w:val="20"/>
        </w:rPr>
        <w:t>VHF</w:t>
      </w:r>
      <w:r>
        <w:rPr>
          <w:color w:val="231F20"/>
          <w:spacing w:val="-15"/>
          <w:sz w:val="20"/>
        </w:rPr>
        <w:t xml:space="preserve"> </w:t>
      </w:r>
      <w:r>
        <w:rPr>
          <w:color w:val="231F20"/>
          <w:spacing w:val="-2"/>
          <w:sz w:val="20"/>
        </w:rPr>
        <w:t>Data</w:t>
      </w:r>
      <w:r>
        <w:rPr>
          <w:color w:val="231F20"/>
          <w:spacing w:val="-15"/>
          <w:sz w:val="20"/>
        </w:rPr>
        <w:t xml:space="preserve"> </w:t>
      </w:r>
      <w:r>
        <w:rPr>
          <w:color w:val="231F20"/>
          <w:spacing w:val="-2"/>
          <w:sz w:val="20"/>
        </w:rPr>
        <w:t>Exchange</w:t>
      </w:r>
      <w:r>
        <w:rPr>
          <w:color w:val="231F20"/>
          <w:spacing w:val="-15"/>
          <w:sz w:val="20"/>
        </w:rPr>
        <w:t xml:space="preserve"> </w:t>
      </w:r>
      <w:r>
        <w:rPr>
          <w:color w:val="231F20"/>
          <w:spacing w:val="-2"/>
          <w:sz w:val="20"/>
        </w:rPr>
        <w:t>Terrestrial</w:t>
      </w:r>
      <w:r>
        <w:rPr>
          <w:color w:val="231F20"/>
          <w:spacing w:val="-15"/>
          <w:sz w:val="20"/>
        </w:rPr>
        <w:t xml:space="preserve"> </w:t>
      </w:r>
      <w:r>
        <w:rPr>
          <w:color w:val="231F20"/>
          <w:spacing w:val="-2"/>
          <w:sz w:val="20"/>
        </w:rPr>
        <w:t>(VDE-TER)</w:t>
      </w:r>
      <w:r>
        <w:rPr>
          <w:color w:val="231F20"/>
          <w:spacing w:val="-15"/>
          <w:sz w:val="20"/>
        </w:rPr>
        <w:t xml:space="preserve"> </w:t>
      </w:r>
      <w:r>
        <w:rPr>
          <w:color w:val="231F20"/>
          <w:spacing w:val="-2"/>
          <w:sz w:val="20"/>
        </w:rPr>
        <w:t>component</w:t>
      </w:r>
      <w:r>
        <w:rPr>
          <w:color w:val="231F20"/>
          <w:spacing w:val="-15"/>
          <w:sz w:val="20"/>
        </w:rPr>
        <w:t xml:space="preserve"> </w:t>
      </w:r>
      <w:r>
        <w:rPr>
          <w:color w:val="231F20"/>
          <w:spacing w:val="-2"/>
          <w:sz w:val="20"/>
        </w:rPr>
        <w:t>of</w:t>
      </w:r>
      <w:r>
        <w:rPr>
          <w:color w:val="231F20"/>
          <w:spacing w:val="-15"/>
          <w:sz w:val="20"/>
        </w:rPr>
        <w:t xml:space="preserve"> </w:t>
      </w:r>
      <w:r>
        <w:rPr>
          <w:color w:val="231F20"/>
          <w:spacing w:val="-2"/>
          <w:sz w:val="20"/>
        </w:rPr>
        <w:t>VDES</w:t>
      </w:r>
      <w:r>
        <w:rPr>
          <w:color w:val="231F20"/>
          <w:spacing w:val="-15"/>
          <w:sz w:val="20"/>
        </w:rPr>
        <w:t xml:space="preserve"> </w:t>
      </w:r>
      <w:r>
        <w:rPr>
          <w:color w:val="231F20"/>
          <w:spacing w:val="-2"/>
          <w:sz w:val="20"/>
        </w:rPr>
        <w:t>uses</w:t>
      </w:r>
      <w:r>
        <w:rPr>
          <w:color w:val="231F20"/>
          <w:spacing w:val="-15"/>
          <w:sz w:val="20"/>
        </w:rPr>
        <w:t xml:space="preserve"> </w:t>
      </w:r>
      <w:r>
        <w:rPr>
          <w:color w:val="231F20"/>
          <w:spacing w:val="-2"/>
          <w:sz w:val="20"/>
        </w:rPr>
        <w:t xml:space="preserve">channels </w:t>
      </w:r>
      <w:r>
        <w:rPr>
          <w:color w:val="231F20"/>
          <w:spacing w:val="-4"/>
          <w:sz w:val="20"/>
        </w:rPr>
        <w:t>1024,</w:t>
      </w:r>
      <w:r>
        <w:rPr>
          <w:color w:val="231F20"/>
          <w:spacing w:val="-21"/>
          <w:sz w:val="20"/>
        </w:rPr>
        <w:t xml:space="preserve"> </w:t>
      </w:r>
      <w:r>
        <w:rPr>
          <w:color w:val="231F20"/>
          <w:spacing w:val="-4"/>
          <w:sz w:val="20"/>
        </w:rPr>
        <w:t>1084,</w:t>
      </w:r>
      <w:r>
        <w:rPr>
          <w:color w:val="231F20"/>
          <w:spacing w:val="-21"/>
          <w:sz w:val="20"/>
        </w:rPr>
        <w:t xml:space="preserve"> </w:t>
      </w:r>
      <w:r>
        <w:rPr>
          <w:color w:val="231F20"/>
          <w:spacing w:val="-4"/>
          <w:sz w:val="20"/>
        </w:rPr>
        <w:t>1025,</w:t>
      </w:r>
      <w:r>
        <w:rPr>
          <w:color w:val="231F20"/>
          <w:spacing w:val="-21"/>
          <w:sz w:val="20"/>
        </w:rPr>
        <w:t xml:space="preserve"> </w:t>
      </w:r>
      <w:r>
        <w:rPr>
          <w:color w:val="231F20"/>
          <w:spacing w:val="-4"/>
          <w:sz w:val="20"/>
        </w:rPr>
        <w:t>1085,</w:t>
      </w:r>
      <w:r>
        <w:rPr>
          <w:color w:val="231F20"/>
          <w:spacing w:val="-21"/>
          <w:sz w:val="20"/>
        </w:rPr>
        <w:t xml:space="preserve"> </w:t>
      </w:r>
      <w:r>
        <w:rPr>
          <w:color w:val="231F20"/>
          <w:spacing w:val="-4"/>
          <w:sz w:val="20"/>
        </w:rPr>
        <w:t>2024,</w:t>
      </w:r>
      <w:r>
        <w:rPr>
          <w:color w:val="231F20"/>
          <w:spacing w:val="-21"/>
          <w:sz w:val="20"/>
        </w:rPr>
        <w:t xml:space="preserve"> </w:t>
      </w:r>
      <w:r>
        <w:rPr>
          <w:color w:val="231F20"/>
          <w:spacing w:val="-4"/>
          <w:sz w:val="20"/>
        </w:rPr>
        <w:t>2084,</w:t>
      </w:r>
      <w:r>
        <w:rPr>
          <w:color w:val="231F20"/>
          <w:spacing w:val="-21"/>
          <w:sz w:val="20"/>
        </w:rPr>
        <w:t xml:space="preserve"> </w:t>
      </w:r>
      <w:r>
        <w:rPr>
          <w:color w:val="231F20"/>
          <w:spacing w:val="-4"/>
          <w:sz w:val="20"/>
        </w:rPr>
        <w:t>2025</w:t>
      </w:r>
      <w:r>
        <w:rPr>
          <w:color w:val="231F20"/>
          <w:spacing w:val="-21"/>
          <w:sz w:val="20"/>
        </w:rPr>
        <w:t xml:space="preserve"> </w:t>
      </w:r>
      <w:r>
        <w:rPr>
          <w:color w:val="231F20"/>
          <w:spacing w:val="-4"/>
          <w:sz w:val="20"/>
        </w:rPr>
        <w:t>and</w:t>
      </w:r>
      <w:r>
        <w:rPr>
          <w:color w:val="231F20"/>
          <w:spacing w:val="-21"/>
          <w:sz w:val="20"/>
        </w:rPr>
        <w:t xml:space="preserve"> </w:t>
      </w:r>
      <w:r>
        <w:rPr>
          <w:color w:val="231F20"/>
          <w:spacing w:val="-4"/>
          <w:sz w:val="20"/>
        </w:rPr>
        <w:t>2085</w:t>
      </w:r>
      <w:r>
        <w:rPr>
          <w:color w:val="231F20"/>
          <w:spacing w:val="-21"/>
          <w:sz w:val="20"/>
        </w:rPr>
        <w:t xml:space="preserve"> </w:t>
      </w:r>
      <w:r>
        <w:rPr>
          <w:color w:val="231F20"/>
          <w:spacing w:val="-4"/>
          <w:sz w:val="20"/>
        </w:rPr>
        <w:t>for</w:t>
      </w:r>
      <w:r>
        <w:rPr>
          <w:color w:val="231F20"/>
          <w:spacing w:val="-21"/>
          <w:sz w:val="20"/>
        </w:rPr>
        <w:t xml:space="preserve"> </w:t>
      </w:r>
      <w:r>
        <w:rPr>
          <w:color w:val="231F20"/>
          <w:spacing w:val="-4"/>
          <w:sz w:val="20"/>
        </w:rPr>
        <w:t>terrestrial</w:t>
      </w:r>
      <w:r>
        <w:rPr>
          <w:color w:val="231F20"/>
          <w:spacing w:val="-21"/>
          <w:sz w:val="20"/>
        </w:rPr>
        <w:t xml:space="preserve"> </w:t>
      </w:r>
      <w:r>
        <w:rPr>
          <w:color w:val="231F20"/>
          <w:spacing w:val="-4"/>
          <w:sz w:val="20"/>
        </w:rPr>
        <w:t>communications.</w:t>
      </w:r>
    </w:p>
    <w:p w14:paraId="3FD1866E" w14:textId="77777777" w:rsidR="00A918E6" w:rsidRDefault="001A1C1A">
      <w:pPr>
        <w:pStyle w:val="a9"/>
        <w:numPr>
          <w:ilvl w:val="0"/>
          <w:numId w:val="5"/>
        </w:numPr>
        <w:tabs>
          <w:tab w:val="left" w:pos="822"/>
        </w:tabs>
        <w:spacing w:line="268" w:lineRule="exact"/>
        <w:ind w:hanging="283"/>
        <w:rPr>
          <w:sz w:val="20"/>
        </w:rPr>
      </w:pPr>
      <w:r>
        <w:rPr>
          <w:color w:val="231F20"/>
          <w:sz w:val="20"/>
        </w:rPr>
        <w:t>The</w:t>
      </w:r>
      <w:r>
        <w:rPr>
          <w:color w:val="231F20"/>
          <w:spacing w:val="-11"/>
          <w:sz w:val="20"/>
        </w:rPr>
        <w:t xml:space="preserve"> </w:t>
      </w:r>
      <w:r>
        <w:rPr>
          <w:color w:val="231F20"/>
          <w:sz w:val="20"/>
        </w:rPr>
        <w:t>VHF</w:t>
      </w:r>
      <w:r>
        <w:rPr>
          <w:color w:val="231F20"/>
          <w:spacing w:val="-8"/>
          <w:sz w:val="20"/>
        </w:rPr>
        <w:t xml:space="preserve"> </w:t>
      </w:r>
      <w:r>
        <w:rPr>
          <w:color w:val="231F20"/>
          <w:sz w:val="20"/>
        </w:rPr>
        <w:t>Data</w:t>
      </w:r>
      <w:r>
        <w:rPr>
          <w:color w:val="231F20"/>
          <w:spacing w:val="-8"/>
          <w:sz w:val="20"/>
        </w:rPr>
        <w:t xml:space="preserve"> </w:t>
      </w:r>
      <w:r>
        <w:rPr>
          <w:color w:val="231F20"/>
          <w:sz w:val="20"/>
        </w:rPr>
        <w:t>Exchange</w:t>
      </w:r>
      <w:r>
        <w:rPr>
          <w:color w:val="231F20"/>
          <w:spacing w:val="-8"/>
          <w:sz w:val="20"/>
        </w:rPr>
        <w:t xml:space="preserve"> </w:t>
      </w:r>
      <w:r>
        <w:rPr>
          <w:color w:val="231F20"/>
          <w:sz w:val="20"/>
        </w:rPr>
        <w:t>Satellite</w:t>
      </w:r>
      <w:r>
        <w:rPr>
          <w:color w:val="231F20"/>
          <w:spacing w:val="-8"/>
          <w:sz w:val="20"/>
        </w:rPr>
        <w:t xml:space="preserve"> </w:t>
      </w:r>
      <w:r>
        <w:rPr>
          <w:color w:val="231F20"/>
          <w:sz w:val="20"/>
        </w:rPr>
        <w:t>(VDE-SAT)</w:t>
      </w:r>
      <w:r>
        <w:rPr>
          <w:color w:val="231F20"/>
          <w:spacing w:val="-8"/>
          <w:sz w:val="20"/>
        </w:rPr>
        <w:t xml:space="preserve"> </w:t>
      </w:r>
      <w:r>
        <w:rPr>
          <w:color w:val="231F20"/>
          <w:sz w:val="20"/>
        </w:rPr>
        <w:t>component</w:t>
      </w:r>
      <w:r>
        <w:rPr>
          <w:color w:val="231F20"/>
          <w:spacing w:val="-8"/>
          <w:sz w:val="20"/>
        </w:rPr>
        <w:t xml:space="preserve"> </w:t>
      </w:r>
      <w:r>
        <w:rPr>
          <w:color w:val="231F20"/>
          <w:sz w:val="20"/>
        </w:rPr>
        <w:t>of</w:t>
      </w:r>
      <w:r>
        <w:rPr>
          <w:color w:val="231F20"/>
          <w:spacing w:val="-8"/>
          <w:sz w:val="20"/>
        </w:rPr>
        <w:t xml:space="preserve"> </w:t>
      </w:r>
      <w:r>
        <w:rPr>
          <w:color w:val="231F20"/>
          <w:sz w:val="20"/>
        </w:rPr>
        <w:t>VDES</w:t>
      </w:r>
      <w:r>
        <w:rPr>
          <w:color w:val="231F20"/>
          <w:spacing w:val="-8"/>
          <w:sz w:val="20"/>
        </w:rPr>
        <w:t xml:space="preserve"> </w:t>
      </w:r>
      <w:r>
        <w:rPr>
          <w:color w:val="231F20"/>
          <w:sz w:val="20"/>
        </w:rPr>
        <w:t>uses</w:t>
      </w:r>
      <w:r>
        <w:rPr>
          <w:color w:val="231F20"/>
          <w:spacing w:val="-8"/>
          <w:sz w:val="20"/>
        </w:rPr>
        <w:t xml:space="preserve"> </w:t>
      </w:r>
      <w:r>
        <w:rPr>
          <w:color w:val="231F20"/>
          <w:spacing w:val="-2"/>
          <w:sz w:val="20"/>
        </w:rPr>
        <w:t>channels</w:t>
      </w:r>
    </w:p>
    <w:p w14:paraId="641EF8C9" w14:textId="77777777" w:rsidR="00A918E6" w:rsidRDefault="001A1C1A">
      <w:pPr>
        <w:pStyle w:val="a3"/>
        <w:spacing w:before="50"/>
        <w:ind w:left="822"/>
        <w:jc w:val="both"/>
      </w:pPr>
      <w:r>
        <w:rPr>
          <w:color w:val="231F20"/>
          <w:w w:val="90"/>
        </w:rPr>
        <w:t>1024,</w:t>
      </w:r>
      <w:r>
        <w:rPr>
          <w:color w:val="231F20"/>
          <w:spacing w:val="-2"/>
          <w:w w:val="90"/>
        </w:rPr>
        <w:t xml:space="preserve"> </w:t>
      </w:r>
      <w:r>
        <w:rPr>
          <w:color w:val="231F20"/>
          <w:w w:val="90"/>
        </w:rPr>
        <w:t>1084,</w:t>
      </w:r>
      <w:r>
        <w:rPr>
          <w:color w:val="231F20"/>
          <w:spacing w:val="-2"/>
          <w:w w:val="90"/>
        </w:rPr>
        <w:t xml:space="preserve"> </w:t>
      </w:r>
      <w:r>
        <w:rPr>
          <w:color w:val="231F20"/>
          <w:w w:val="90"/>
        </w:rPr>
        <w:t>1025,</w:t>
      </w:r>
      <w:r>
        <w:rPr>
          <w:color w:val="231F20"/>
          <w:spacing w:val="-1"/>
          <w:w w:val="90"/>
        </w:rPr>
        <w:t xml:space="preserve"> </w:t>
      </w:r>
      <w:r>
        <w:rPr>
          <w:color w:val="231F20"/>
          <w:w w:val="90"/>
        </w:rPr>
        <w:t>1085</w:t>
      </w:r>
      <w:proofErr w:type="gramStart"/>
      <w:r>
        <w:rPr>
          <w:color w:val="231F20"/>
          <w:w w:val="90"/>
        </w:rPr>
        <w:t>,1026</w:t>
      </w:r>
      <w:proofErr w:type="gramEnd"/>
      <w:r>
        <w:rPr>
          <w:color w:val="231F20"/>
          <w:w w:val="90"/>
        </w:rPr>
        <w:t>,</w:t>
      </w:r>
      <w:r>
        <w:rPr>
          <w:color w:val="231F20"/>
          <w:spacing w:val="-2"/>
          <w:w w:val="90"/>
        </w:rPr>
        <w:t xml:space="preserve"> </w:t>
      </w:r>
      <w:r>
        <w:rPr>
          <w:color w:val="231F20"/>
          <w:w w:val="90"/>
        </w:rPr>
        <w:t>1086,</w:t>
      </w:r>
      <w:r>
        <w:rPr>
          <w:color w:val="231F20"/>
          <w:spacing w:val="-1"/>
          <w:w w:val="90"/>
        </w:rPr>
        <w:t xml:space="preserve"> </w:t>
      </w:r>
      <w:r>
        <w:rPr>
          <w:color w:val="231F20"/>
          <w:w w:val="90"/>
        </w:rPr>
        <w:t>2024,</w:t>
      </w:r>
      <w:r>
        <w:rPr>
          <w:color w:val="231F20"/>
          <w:spacing w:val="-2"/>
          <w:w w:val="90"/>
        </w:rPr>
        <w:t xml:space="preserve"> </w:t>
      </w:r>
      <w:r>
        <w:rPr>
          <w:color w:val="231F20"/>
          <w:w w:val="90"/>
        </w:rPr>
        <w:t>2084,</w:t>
      </w:r>
      <w:r>
        <w:rPr>
          <w:color w:val="231F20"/>
          <w:spacing w:val="-2"/>
          <w:w w:val="90"/>
        </w:rPr>
        <w:t xml:space="preserve"> </w:t>
      </w:r>
      <w:r>
        <w:rPr>
          <w:color w:val="231F20"/>
          <w:w w:val="90"/>
        </w:rPr>
        <w:t>2025,</w:t>
      </w:r>
      <w:r>
        <w:rPr>
          <w:color w:val="231F20"/>
          <w:spacing w:val="-1"/>
          <w:w w:val="90"/>
        </w:rPr>
        <w:t xml:space="preserve"> </w:t>
      </w:r>
      <w:r>
        <w:rPr>
          <w:color w:val="231F20"/>
          <w:w w:val="90"/>
        </w:rPr>
        <w:t>2085,</w:t>
      </w:r>
      <w:r>
        <w:rPr>
          <w:color w:val="231F20"/>
          <w:spacing w:val="-2"/>
          <w:w w:val="90"/>
        </w:rPr>
        <w:t xml:space="preserve"> </w:t>
      </w:r>
      <w:r>
        <w:rPr>
          <w:color w:val="231F20"/>
          <w:w w:val="90"/>
        </w:rPr>
        <w:t>2026</w:t>
      </w:r>
      <w:r>
        <w:rPr>
          <w:color w:val="231F20"/>
          <w:spacing w:val="-1"/>
          <w:w w:val="90"/>
        </w:rPr>
        <w:t xml:space="preserve"> </w:t>
      </w:r>
      <w:r>
        <w:rPr>
          <w:color w:val="231F20"/>
          <w:w w:val="90"/>
        </w:rPr>
        <w:t>and</w:t>
      </w:r>
      <w:r>
        <w:rPr>
          <w:color w:val="231F20"/>
          <w:spacing w:val="-2"/>
          <w:w w:val="90"/>
        </w:rPr>
        <w:t xml:space="preserve"> </w:t>
      </w:r>
      <w:r>
        <w:rPr>
          <w:color w:val="231F20"/>
          <w:w w:val="90"/>
        </w:rPr>
        <w:t>2086,</w:t>
      </w:r>
      <w:r>
        <w:rPr>
          <w:color w:val="231F20"/>
          <w:spacing w:val="-2"/>
          <w:w w:val="90"/>
        </w:rPr>
        <w:t xml:space="preserve"> </w:t>
      </w:r>
      <w:r>
        <w:rPr>
          <w:color w:val="231F20"/>
          <w:w w:val="90"/>
        </w:rPr>
        <w:t>for</w:t>
      </w:r>
      <w:r>
        <w:rPr>
          <w:color w:val="231F20"/>
          <w:spacing w:val="-1"/>
          <w:w w:val="90"/>
        </w:rPr>
        <w:t xml:space="preserve"> </w:t>
      </w:r>
      <w:r>
        <w:rPr>
          <w:color w:val="231F20"/>
          <w:spacing w:val="-4"/>
          <w:w w:val="90"/>
        </w:rPr>
        <w:t>both</w:t>
      </w:r>
    </w:p>
    <w:p w14:paraId="133B1429" w14:textId="77777777" w:rsidR="00A918E6" w:rsidRDefault="001A1C1A">
      <w:pPr>
        <w:pStyle w:val="a3"/>
        <w:spacing w:before="59"/>
        <w:ind w:left="822"/>
        <w:jc w:val="both"/>
      </w:pPr>
      <w:proofErr w:type="gramStart"/>
      <w:r>
        <w:rPr>
          <w:color w:val="231F20"/>
          <w:spacing w:val="-2"/>
        </w:rPr>
        <w:t>satellite</w:t>
      </w:r>
      <w:proofErr w:type="gramEnd"/>
      <w:r>
        <w:rPr>
          <w:color w:val="231F20"/>
          <w:spacing w:val="-21"/>
        </w:rPr>
        <w:t xml:space="preserve"> </w:t>
      </w:r>
      <w:r>
        <w:rPr>
          <w:color w:val="231F20"/>
          <w:spacing w:val="-2"/>
        </w:rPr>
        <w:t>uplink</w:t>
      </w:r>
      <w:r>
        <w:rPr>
          <w:color w:val="231F20"/>
          <w:spacing w:val="-21"/>
        </w:rPr>
        <w:t xml:space="preserve"> </w:t>
      </w:r>
      <w:r>
        <w:rPr>
          <w:color w:val="231F20"/>
          <w:spacing w:val="-2"/>
        </w:rPr>
        <w:t>and</w:t>
      </w:r>
      <w:r>
        <w:rPr>
          <w:color w:val="231F20"/>
          <w:spacing w:val="-21"/>
        </w:rPr>
        <w:t xml:space="preserve"> </w:t>
      </w:r>
      <w:r>
        <w:rPr>
          <w:color w:val="231F20"/>
          <w:spacing w:val="-2"/>
        </w:rPr>
        <w:t>downlink</w:t>
      </w:r>
      <w:r>
        <w:rPr>
          <w:color w:val="231F20"/>
          <w:spacing w:val="-21"/>
        </w:rPr>
        <w:t xml:space="preserve"> </w:t>
      </w:r>
      <w:r>
        <w:rPr>
          <w:color w:val="231F20"/>
          <w:spacing w:val="-2"/>
        </w:rPr>
        <w:t>communications.</w:t>
      </w:r>
    </w:p>
    <w:p w14:paraId="5C8113E7" w14:textId="26EC878A" w:rsidR="00A918E6" w:rsidRDefault="001A1C1A">
      <w:pPr>
        <w:pStyle w:val="a3"/>
        <w:spacing w:before="58" w:line="297" w:lineRule="auto"/>
        <w:ind w:left="142" w:right="2690" w:firstLine="396"/>
        <w:jc w:val="both"/>
      </w:pPr>
      <w:r>
        <w:rPr>
          <w:color w:val="231F20"/>
        </w:rPr>
        <w:t>The sections below provide a short introduction to each VDES component other than</w:t>
      </w:r>
      <w:r>
        <w:rPr>
          <w:color w:val="231F20"/>
          <w:spacing w:val="-8"/>
        </w:rPr>
        <w:t xml:space="preserve"> </w:t>
      </w:r>
      <w:r>
        <w:rPr>
          <w:color w:val="231F20"/>
        </w:rPr>
        <w:t>AIS</w:t>
      </w:r>
      <w:r>
        <w:rPr>
          <w:color w:val="231F20"/>
          <w:spacing w:val="-8"/>
        </w:rPr>
        <w:t xml:space="preserve"> </w:t>
      </w:r>
      <w:r>
        <w:rPr>
          <w:color w:val="231F20"/>
        </w:rPr>
        <w:t>which</w:t>
      </w:r>
      <w:r>
        <w:rPr>
          <w:color w:val="231F20"/>
          <w:spacing w:val="-8"/>
        </w:rPr>
        <w:t xml:space="preserve"> </w:t>
      </w:r>
      <w:r>
        <w:rPr>
          <w:color w:val="231F20"/>
        </w:rPr>
        <w:t>was</w:t>
      </w:r>
      <w:r>
        <w:rPr>
          <w:color w:val="231F20"/>
          <w:spacing w:val="-8"/>
        </w:rPr>
        <w:t xml:space="preserve"> </w:t>
      </w:r>
      <w:r>
        <w:rPr>
          <w:color w:val="231F20"/>
        </w:rPr>
        <w:t>already</w:t>
      </w:r>
      <w:r>
        <w:rPr>
          <w:color w:val="231F20"/>
          <w:spacing w:val="-8"/>
        </w:rPr>
        <w:t xml:space="preserve"> </w:t>
      </w:r>
      <w:r>
        <w:rPr>
          <w:color w:val="231F20"/>
        </w:rPr>
        <w:t>discussed</w:t>
      </w:r>
      <w:r>
        <w:rPr>
          <w:color w:val="231F20"/>
          <w:spacing w:val="-8"/>
        </w:rPr>
        <w:t xml:space="preserve"> </w:t>
      </w:r>
      <w:r>
        <w:rPr>
          <w:color w:val="231F20"/>
        </w:rPr>
        <w:t>above.</w:t>
      </w:r>
      <w:r>
        <w:rPr>
          <w:color w:val="231F20"/>
          <w:spacing w:val="-8"/>
        </w:rPr>
        <w:t xml:space="preserve"> </w:t>
      </w:r>
      <w:r>
        <w:rPr>
          <w:color w:val="231F20"/>
        </w:rPr>
        <w:t>There</w:t>
      </w:r>
      <w:r>
        <w:rPr>
          <w:color w:val="231F20"/>
          <w:spacing w:val="-8"/>
        </w:rPr>
        <w:t xml:space="preserve"> </w:t>
      </w:r>
      <w:r>
        <w:rPr>
          <w:color w:val="231F20"/>
        </w:rPr>
        <w:t>are</w:t>
      </w:r>
      <w:r>
        <w:rPr>
          <w:color w:val="231F20"/>
          <w:spacing w:val="-8"/>
        </w:rPr>
        <w:t xml:space="preserve"> </w:t>
      </w:r>
      <w:r w:rsidR="005C0961">
        <w:rPr>
          <w:color w:val="231F20"/>
        </w:rPr>
        <w:t>4</w:t>
      </w:r>
      <w:r w:rsidR="005C0961">
        <w:rPr>
          <w:color w:val="231F20"/>
          <w:spacing w:val="-8"/>
        </w:rPr>
        <w:t xml:space="preserve"> </w:t>
      </w:r>
      <w:r>
        <w:rPr>
          <w:color w:val="231F20"/>
        </w:rPr>
        <w:t>IALA</w:t>
      </w:r>
      <w:r>
        <w:rPr>
          <w:color w:val="231F20"/>
          <w:spacing w:val="-8"/>
        </w:rPr>
        <w:t xml:space="preserve"> </w:t>
      </w:r>
      <w:r>
        <w:rPr>
          <w:color w:val="231F20"/>
        </w:rPr>
        <w:t>documents</w:t>
      </w:r>
      <w:r>
        <w:rPr>
          <w:color w:val="231F20"/>
          <w:spacing w:val="-8"/>
        </w:rPr>
        <w:t xml:space="preserve"> </w:t>
      </w:r>
      <w:r>
        <w:rPr>
          <w:color w:val="231F20"/>
        </w:rPr>
        <w:t>that</w:t>
      </w:r>
      <w:r>
        <w:rPr>
          <w:color w:val="231F20"/>
          <w:spacing w:val="-8"/>
        </w:rPr>
        <w:t xml:space="preserve"> </w:t>
      </w:r>
      <w:r>
        <w:rPr>
          <w:color w:val="231F20"/>
        </w:rPr>
        <w:t>provide additional information on VDES and its sub-systems.</w:t>
      </w:r>
    </w:p>
    <w:p w14:paraId="5EE568CC" w14:textId="77777777" w:rsidR="00A918E6" w:rsidRDefault="00A918E6">
      <w:pPr>
        <w:pStyle w:val="a3"/>
        <w:spacing w:line="297" w:lineRule="auto"/>
        <w:jc w:val="both"/>
        <w:sectPr w:rsidR="00A918E6">
          <w:pgSz w:w="11910" w:h="15880"/>
          <w:pgMar w:top="1520" w:right="708" w:bottom="280" w:left="708" w:header="839" w:footer="0" w:gutter="0"/>
          <w:cols w:space="720"/>
        </w:sectPr>
      </w:pPr>
    </w:p>
    <w:p w14:paraId="21F238D2" w14:textId="77777777" w:rsidR="00A918E6" w:rsidRDefault="001A1C1A">
      <w:pPr>
        <w:pStyle w:val="a9"/>
        <w:numPr>
          <w:ilvl w:val="1"/>
          <w:numId w:val="5"/>
        </w:numPr>
        <w:tabs>
          <w:tab w:val="left" w:pos="3373"/>
        </w:tabs>
        <w:spacing w:before="178" w:line="280" w:lineRule="auto"/>
        <w:ind w:right="139"/>
        <w:rPr>
          <w:sz w:val="20"/>
        </w:rPr>
      </w:pPr>
      <w:r>
        <w:rPr>
          <w:color w:val="231F20"/>
          <w:sz w:val="20"/>
        </w:rPr>
        <w:lastRenderedPageBreak/>
        <w:t>Recommendation</w:t>
      </w:r>
      <w:r>
        <w:rPr>
          <w:color w:val="231F20"/>
          <w:spacing w:val="13"/>
          <w:sz w:val="20"/>
        </w:rPr>
        <w:t xml:space="preserve"> </w:t>
      </w:r>
      <w:r>
        <w:rPr>
          <w:color w:val="231F20"/>
          <w:sz w:val="20"/>
        </w:rPr>
        <w:t>R1007</w:t>
      </w:r>
      <w:r>
        <w:rPr>
          <w:color w:val="231F20"/>
          <w:spacing w:val="13"/>
          <w:sz w:val="20"/>
        </w:rPr>
        <w:t xml:space="preserve"> </w:t>
      </w:r>
      <w:r>
        <w:rPr>
          <w:color w:val="231F20"/>
          <w:sz w:val="20"/>
        </w:rPr>
        <w:t>–</w:t>
      </w:r>
      <w:r>
        <w:rPr>
          <w:color w:val="231F20"/>
          <w:spacing w:val="13"/>
          <w:sz w:val="20"/>
        </w:rPr>
        <w:t xml:space="preserve"> </w:t>
      </w:r>
      <w:r>
        <w:rPr>
          <w:color w:val="231F20"/>
          <w:sz w:val="20"/>
        </w:rPr>
        <w:t>The</w:t>
      </w:r>
      <w:r>
        <w:rPr>
          <w:color w:val="231F20"/>
          <w:spacing w:val="13"/>
          <w:sz w:val="20"/>
        </w:rPr>
        <w:t xml:space="preserve"> </w:t>
      </w:r>
      <w:r>
        <w:rPr>
          <w:color w:val="231F20"/>
          <w:sz w:val="20"/>
        </w:rPr>
        <w:t>VHF</w:t>
      </w:r>
      <w:r>
        <w:rPr>
          <w:color w:val="231F20"/>
          <w:spacing w:val="13"/>
          <w:sz w:val="20"/>
        </w:rPr>
        <w:t xml:space="preserve"> </w:t>
      </w:r>
      <w:r>
        <w:rPr>
          <w:color w:val="231F20"/>
          <w:sz w:val="20"/>
        </w:rPr>
        <w:t>Data</w:t>
      </w:r>
      <w:r>
        <w:rPr>
          <w:color w:val="231F20"/>
          <w:spacing w:val="13"/>
          <w:sz w:val="20"/>
        </w:rPr>
        <w:t xml:space="preserve"> </w:t>
      </w:r>
      <w:r>
        <w:rPr>
          <w:color w:val="231F20"/>
          <w:sz w:val="20"/>
        </w:rPr>
        <w:t>Exchange</w:t>
      </w:r>
      <w:r>
        <w:rPr>
          <w:color w:val="231F20"/>
          <w:spacing w:val="13"/>
          <w:sz w:val="20"/>
        </w:rPr>
        <w:t xml:space="preserve"> </w:t>
      </w:r>
      <w:r>
        <w:rPr>
          <w:color w:val="231F20"/>
          <w:sz w:val="20"/>
        </w:rPr>
        <w:t>System</w:t>
      </w:r>
      <w:r>
        <w:rPr>
          <w:color w:val="231F20"/>
          <w:spacing w:val="13"/>
          <w:sz w:val="20"/>
        </w:rPr>
        <w:t xml:space="preserve"> </w:t>
      </w:r>
      <w:r>
        <w:rPr>
          <w:color w:val="231F20"/>
          <w:sz w:val="20"/>
        </w:rPr>
        <w:t>(VDES)</w:t>
      </w:r>
      <w:r>
        <w:rPr>
          <w:color w:val="231F20"/>
          <w:spacing w:val="13"/>
          <w:sz w:val="20"/>
        </w:rPr>
        <w:t xml:space="preserve"> </w:t>
      </w:r>
      <w:r>
        <w:rPr>
          <w:color w:val="231F20"/>
          <w:sz w:val="20"/>
        </w:rPr>
        <w:t>for</w:t>
      </w:r>
      <w:r>
        <w:rPr>
          <w:color w:val="231F20"/>
          <w:spacing w:val="13"/>
          <w:sz w:val="20"/>
        </w:rPr>
        <w:t xml:space="preserve"> </w:t>
      </w:r>
      <w:r>
        <w:rPr>
          <w:color w:val="231F20"/>
          <w:sz w:val="20"/>
        </w:rPr>
        <w:t xml:space="preserve">Shore </w:t>
      </w:r>
      <w:r>
        <w:rPr>
          <w:color w:val="231F20"/>
          <w:spacing w:val="-2"/>
          <w:sz w:val="20"/>
        </w:rPr>
        <w:t>Infrastructure</w:t>
      </w:r>
    </w:p>
    <w:p w14:paraId="647A9A8B" w14:textId="77777777" w:rsidR="00A918E6" w:rsidRPr="00A918E6" w:rsidRDefault="001A1C1A">
      <w:pPr>
        <w:pStyle w:val="a9"/>
        <w:numPr>
          <w:ilvl w:val="1"/>
          <w:numId w:val="5"/>
        </w:numPr>
        <w:tabs>
          <w:tab w:val="left" w:pos="3373"/>
        </w:tabs>
        <w:spacing w:line="268" w:lineRule="exact"/>
        <w:ind w:hanging="283"/>
        <w:rPr>
          <w:ins w:id="50" w:author="WANG SHUO (CHina MSA)" w:date="2025-04-16T14:35:00Z"/>
          <w:sz w:val="20"/>
          <w:rPrChange w:id="51" w:author="WANG SHUO (CHina MSA)" w:date="2025-04-16T14:35:00Z">
            <w:rPr>
              <w:ins w:id="52" w:author="WANG SHUO (CHina MSA)" w:date="2025-04-16T14:35:00Z"/>
              <w:color w:val="231F20"/>
              <w:spacing w:val="-6"/>
              <w:sz w:val="20"/>
            </w:rPr>
          </w:rPrChange>
        </w:rPr>
      </w:pPr>
      <w:r>
        <w:rPr>
          <w:color w:val="231F20"/>
          <w:spacing w:val="-6"/>
          <w:sz w:val="20"/>
        </w:rPr>
        <w:t>Guideline</w:t>
      </w:r>
      <w:r>
        <w:rPr>
          <w:color w:val="231F20"/>
          <w:spacing w:val="-23"/>
          <w:sz w:val="20"/>
        </w:rPr>
        <w:t xml:space="preserve"> </w:t>
      </w:r>
      <w:r>
        <w:rPr>
          <w:color w:val="231F20"/>
          <w:spacing w:val="-6"/>
          <w:sz w:val="20"/>
        </w:rPr>
        <w:t>G1117</w:t>
      </w:r>
      <w:r>
        <w:rPr>
          <w:color w:val="231F20"/>
          <w:spacing w:val="-23"/>
          <w:sz w:val="20"/>
        </w:rPr>
        <w:t xml:space="preserve"> </w:t>
      </w:r>
      <w:r>
        <w:rPr>
          <w:color w:val="231F20"/>
          <w:spacing w:val="-6"/>
          <w:sz w:val="20"/>
        </w:rPr>
        <w:t>-</w:t>
      </w:r>
      <w:r>
        <w:rPr>
          <w:color w:val="231F20"/>
          <w:spacing w:val="10"/>
          <w:sz w:val="20"/>
        </w:rPr>
        <w:t xml:space="preserve"> </w:t>
      </w:r>
      <w:r>
        <w:rPr>
          <w:color w:val="231F20"/>
          <w:spacing w:val="-6"/>
          <w:sz w:val="20"/>
        </w:rPr>
        <w:t>VHF</w:t>
      </w:r>
      <w:r>
        <w:rPr>
          <w:color w:val="231F20"/>
          <w:spacing w:val="-23"/>
          <w:sz w:val="20"/>
        </w:rPr>
        <w:t xml:space="preserve"> </w:t>
      </w:r>
      <w:r>
        <w:rPr>
          <w:color w:val="231F20"/>
          <w:spacing w:val="-6"/>
          <w:sz w:val="20"/>
        </w:rPr>
        <w:t>Data</w:t>
      </w:r>
      <w:r>
        <w:rPr>
          <w:color w:val="231F20"/>
          <w:spacing w:val="-23"/>
          <w:sz w:val="20"/>
        </w:rPr>
        <w:t xml:space="preserve"> </w:t>
      </w:r>
      <w:r>
        <w:rPr>
          <w:color w:val="231F20"/>
          <w:spacing w:val="-6"/>
          <w:sz w:val="20"/>
        </w:rPr>
        <w:t>Exchange</w:t>
      </w:r>
      <w:r>
        <w:rPr>
          <w:color w:val="231F20"/>
          <w:spacing w:val="-23"/>
          <w:sz w:val="20"/>
        </w:rPr>
        <w:t xml:space="preserve"> </w:t>
      </w:r>
      <w:r>
        <w:rPr>
          <w:color w:val="231F20"/>
          <w:spacing w:val="-6"/>
          <w:sz w:val="20"/>
        </w:rPr>
        <w:t>System</w:t>
      </w:r>
      <w:r>
        <w:rPr>
          <w:color w:val="231F20"/>
          <w:spacing w:val="-23"/>
          <w:sz w:val="20"/>
        </w:rPr>
        <w:t xml:space="preserve"> </w:t>
      </w:r>
      <w:r>
        <w:rPr>
          <w:color w:val="231F20"/>
          <w:spacing w:val="-6"/>
          <w:sz w:val="20"/>
        </w:rPr>
        <w:t>(VDES)</w:t>
      </w:r>
      <w:r>
        <w:rPr>
          <w:color w:val="231F20"/>
          <w:spacing w:val="-23"/>
          <w:sz w:val="20"/>
        </w:rPr>
        <w:t xml:space="preserve"> </w:t>
      </w:r>
      <w:r>
        <w:rPr>
          <w:color w:val="231F20"/>
          <w:spacing w:val="-6"/>
          <w:sz w:val="20"/>
        </w:rPr>
        <w:t>Overview</w:t>
      </w:r>
    </w:p>
    <w:p w14:paraId="4E87A08F" w14:textId="77777777" w:rsidR="00A918E6" w:rsidRPr="00492926" w:rsidRDefault="001A1C1A">
      <w:pPr>
        <w:pStyle w:val="a9"/>
        <w:numPr>
          <w:ilvl w:val="1"/>
          <w:numId w:val="5"/>
        </w:numPr>
        <w:tabs>
          <w:tab w:val="left" w:pos="3373"/>
        </w:tabs>
        <w:spacing w:line="268" w:lineRule="exact"/>
        <w:rPr>
          <w:sz w:val="20"/>
        </w:rPr>
      </w:pPr>
      <w:ins w:id="53" w:author="WANG SHUO (CHina MSA)" w:date="2025-04-16T14:35:00Z">
        <w:r w:rsidRPr="00492926">
          <w:rPr>
            <w:color w:val="231F20"/>
            <w:spacing w:val="-4"/>
            <w:sz w:val="20"/>
          </w:rPr>
          <w:t>Guideline</w:t>
        </w:r>
        <w:r w:rsidRPr="00492926">
          <w:rPr>
            <w:rFonts w:asciiTheme="minorEastAsia" w:eastAsiaTheme="minorEastAsia" w:hAnsiTheme="minorEastAsia"/>
            <w:color w:val="231F20"/>
            <w:spacing w:val="-4"/>
            <w:sz w:val="20"/>
            <w:lang w:eastAsia="zh-CN"/>
          </w:rPr>
          <w:t xml:space="preserve"> </w:t>
        </w:r>
      </w:ins>
      <w:ins w:id="54" w:author="WANG SHUO (CHina MSA)" w:date="2025-04-16T14:36:00Z">
        <w:r w:rsidRPr="00492926">
          <w:rPr>
            <w:color w:val="231F20"/>
            <w:spacing w:val="-2"/>
            <w:sz w:val="20"/>
          </w:rPr>
          <w:t>G1158 VDES R-Mode</w:t>
        </w:r>
      </w:ins>
    </w:p>
    <w:p w14:paraId="44277487" w14:textId="77777777" w:rsidR="00A918E6" w:rsidRPr="00492926" w:rsidRDefault="001A1C1A">
      <w:pPr>
        <w:pStyle w:val="a9"/>
        <w:numPr>
          <w:ilvl w:val="1"/>
          <w:numId w:val="5"/>
        </w:numPr>
        <w:tabs>
          <w:tab w:val="left" w:pos="3373"/>
        </w:tabs>
        <w:spacing w:before="10" w:line="280" w:lineRule="auto"/>
        <w:ind w:right="140"/>
        <w:rPr>
          <w:sz w:val="20"/>
        </w:rPr>
      </w:pPr>
      <w:r w:rsidRPr="00492926">
        <w:rPr>
          <w:color w:val="231F20"/>
          <w:spacing w:val="-4"/>
          <w:sz w:val="20"/>
        </w:rPr>
        <w:t>Guideline</w:t>
      </w:r>
      <w:r w:rsidRPr="00492926">
        <w:rPr>
          <w:color w:val="231F20"/>
          <w:spacing w:val="-15"/>
          <w:sz w:val="20"/>
        </w:rPr>
        <w:t xml:space="preserve"> </w:t>
      </w:r>
      <w:del w:id="55" w:author="WANG SHUO (CHina MSA)" w:date="2025-04-16T14:35:00Z">
        <w:r w:rsidRPr="00492926">
          <w:rPr>
            <w:color w:val="231F20"/>
            <w:spacing w:val="-4"/>
            <w:sz w:val="20"/>
          </w:rPr>
          <w:delText>G1139</w:delText>
        </w:r>
        <w:r w:rsidRPr="00492926">
          <w:rPr>
            <w:color w:val="231F20"/>
            <w:spacing w:val="-15"/>
            <w:sz w:val="20"/>
          </w:rPr>
          <w:delText xml:space="preserve"> </w:delText>
        </w:r>
        <w:r w:rsidRPr="00492926">
          <w:rPr>
            <w:color w:val="231F20"/>
            <w:spacing w:val="-4"/>
            <w:sz w:val="20"/>
          </w:rPr>
          <w:delText>–</w:delText>
        </w:r>
        <w:r w:rsidRPr="00492926">
          <w:rPr>
            <w:color w:val="231F20"/>
            <w:spacing w:val="-15"/>
            <w:sz w:val="20"/>
          </w:rPr>
          <w:delText xml:space="preserve"> </w:delText>
        </w:r>
        <w:r w:rsidRPr="00492926">
          <w:rPr>
            <w:color w:val="231F20"/>
            <w:spacing w:val="-4"/>
            <w:sz w:val="20"/>
          </w:rPr>
          <w:delText>The</w:delText>
        </w:r>
        <w:r w:rsidRPr="00492926">
          <w:rPr>
            <w:color w:val="231F20"/>
            <w:spacing w:val="-15"/>
            <w:sz w:val="20"/>
          </w:rPr>
          <w:delText xml:space="preserve"> </w:delText>
        </w:r>
        <w:r w:rsidRPr="00492926">
          <w:rPr>
            <w:color w:val="231F20"/>
            <w:spacing w:val="-4"/>
            <w:sz w:val="20"/>
          </w:rPr>
          <w:delText>Technical</w:delText>
        </w:r>
        <w:r w:rsidRPr="00492926">
          <w:rPr>
            <w:color w:val="231F20"/>
            <w:spacing w:val="-15"/>
            <w:sz w:val="20"/>
          </w:rPr>
          <w:delText xml:space="preserve"> </w:delText>
        </w:r>
        <w:r w:rsidRPr="00492926">
          <w:rPr>
            <w:color w:val="231F20"/>
            <w:spacing w:val="-4"/>
            <w:sz w:val="20"/>
          </w:rPr>
          <w:delText>Specification</w:delText>
        </w:r>
        <w:r w:rsidRPr="00492926">
          <w:rPr>
            <w:color w:val="231F20"/>
            <w:spacing w:val="-15"/>
            <w:sz w:val="20"/>
          </w:rPr>
          <w:delText xml:space="preserve"> </w:delText>
        </w:r>
        <w:r w:rsidRPr="00492926">
          <w:rPr>
            <w:color w:val="231F20"/>
            <w:spacing w:val="-4"/>
            <w:sz w:val="20"/>
          </w:rPr>
          <w:delText>of</w:delText>
        </w:r>
        <w:r w:rsidRPr="00492926">
          <w:rPr>
            <w:color w:val="231F20"/>
            <w:spacing w:val="-15"/>
            <w:sz w:val="20"/>
          </w:rPr>
          <w:delText xml:space="preserve"> </w:delText>
        </w:r>
        <w:r w:rsidRPr="00492926">
          <w:rPr>
            <w:color w:val="231F20"/>
            <w:spacing w:val="-4"/>
            <w:sz w:val="20"/>
          </w:rPr>
          <w:delText>VDES</w:delText>
        </w:r>
        <w:r w:rsidRPr="00492926">
          <w:rPr>
            <w:color w:val="231F20"/>
            <w:spacing w:val="-15"/>
            <w:sz w:val="20"/>
          </w:rPr>
          <w:delText xml:space="preserve"> </w:delText>
        </w:r>
        <w:r w:rsidRPr="00492926">
          <w:rPr>
            <w:color w:val="231F20"/>
            <w:spacing w:val="-4"/>
            <w:sz w:val="20"/>
          </w:rPr>
          <w:delText>will</w:delText>
        </w:r>
        <w:r w:rsidRPr="00492926">
          <w:rPr>
            <w:color w:val="231F20"/>
            <w:spacing w:val="-15"/>
            <w:sz w:val="20"/>
          </w:rPr>
          <w:delText xml:space="preserve"> </w:delText>
        </w:r>
        <w:r w:rsidRPr="00492926">
          <w:rPr>
            <w:color w:val="231F20"/>
            <w:spacing w:val="-4"/>
            <w:sz w:val="20"/>
          </w:rPr>
          <w:delText>be</w:delText>
        </w:r>
        <w:r w:rsidRPr="00492926">
          <w:rPr>
            <w:color w:val="231F20"/>
            <w:spacing w:val="-15"/>
            <w:sz w:val="20"/>
          </w:rPr>
          <w:delText xml:space="preserve"> </w:delText>
        </w:r>
        <w:r w:rsidRPr="00492926">
          <w:rPr>
            <w:color w:val="231F20"/>
            <w:spacing w:val="-4"/>
            <w:sz w:val="20"/>
          </w:rPr>
          <w:delText>superseded</w:delText>
        </w:r>
        <w:r w:rsidRPr="00492926">
          <w:rPr>
            <w:color w:val="231F20"/>
            <w:spacing w:val="-15"/>
            <w:sz w:val="20"/>
          </w:rPr>
          <w:delText xml:space="preserve"> </w:delText>
        </w:r>
        <w:r w:rsidRPr="00492926">
          <w:rPr>
            <w:color w:val="231F20"/>
            <w:spacing w:val="-4"/>
            <w:sz w:val="20"/>
          </w:rPr>
          <w:delText>by</w:delText>
        </w:r>
        <w:r w:rsidRPr="00492926">
          <w:rPr>
            <w:color w:val="231F20"/>
            <w:spacing w:val="-15"/>
            <w:sz w:val="20"/>
          </w:rPr>
          <w:delText xml:space="preserve"> </w:delText>
        </w:r>
        <w:r w:rsidRPr="00492926">
          <w:rPr>
            <w:color w:val="231F20"/>
            <w:spacing w:val="-4"/>
            <w:sz w:val="20"/>
          </w:rPr>
          <w:delText xml:space="preserve">ITU.R </w:delText>
        </w:r>
        <w:r w:rsidRPr="00492926">
          <w:rPr>
            <w:color w:val="231F20"/>
            <w:spacing w:val="-2"/>
            <w:sz w:val="20"/>
          </w:rPr>
          <w:delText>M.2092-1</w:delText>
        </w:r>
      </w:del>
      <w:ins w:id="56" w:author="WANG SHUO (CHina MSA)" w:date="2025-04-16T14:35:00Z">
        <w:r w:rsidRPr="00492926">
          <w:rPr>
            <w:color w:val="231F20"/>
            <w:spacing w:val="-2"/>
            <w:sz w:val="20"/>
          </w:rPr>
          <w:t>G1181 VDES VDL Integrity Monitoring</w:t>
        </w:r>
      </w:ins>
    </w:p>
    <w:p w14:paraId="38AE2C12" w14:textId="77777777" w:rsidR="00A918E6" w:rsidRDefault="001A1C1A">
      <w:pPr>
        <w:pStyle w:val="a9"/>
        <w:numPr>
          <w:ilvl w:val="1"/>
          <w:numId w:val="5"/>
        </w:numPr>
        <w:tabs>
          <w:tab w:val="left" w:pos="3373"/>
        </w:tabs>
        <w:spacing w:line="268" w:lineRule="exact"/>
        <w:ind w:hanging="283"/>
        <w:rPr>
          <w:sz w:val="20"/>
        </w:rPr>
      </w:pPr>
      <w:r>
        <w:rPr>
          <w:color w:val="231F20"/>
          <w:sz w:val="20"/>
        </w:rPr>
        <w:t>Additionally,</w:t>
      </w:r>
      <w:r>
        <w:rPr>
          <w:color w:val="231F20"/>
          <w:spacing w:val="9"/>
          <w:sz w:val="20"/>
        </w:rPr>
        <w:t xml:space="preserve"> </w:t>
      </w:r>
      <w:r>
        <w:rPr>
          <w:color w:val="231F20"/>
          <w:sz w:val="20"/>
        </w:rPr>
        <w:t>these</w:t>
      </w:r>
      <w:r>
        <w:rPr>
          <w:color w:val="231F20"/>
          <w:spacing w:val="9"/>
          <w:sz w:val="20"/>
        </w:rPr>
        <w:t xml:space="preserve"> </w:t>
      </w:r>
      <w:r>
        <w:rPr>
          <w:color w:val="231F20"/>
          <w:sz w:val="20"/>
        </w:rPr>
        <w:t>ITU</w:t>
      </w:r>
      <w:r>
        <w:rPr>
          <w:color w:val="231F20"/>
          <w:spacing w:val="9"/>
          <w:sz w:val="20"/>
        </w:rPr>
        <w:t xml:space="preserve"> </w:t>
      </w:r>
      <w:r>
        <w:rPr>
          <w:color w:val="231F20"/>
          <w:sz w:val="20"/>
        </w:rPr>
        <w:t>documents</w:t>
      </w:r>
      <w:r>
        <w:rPr>
          <w:color w:val="231F20"/>
          <w:spacing w:val="9"/>
          <w:sz w:val="20"/>
        </w:rPr>
        <w:t xml:space="preserve"> </w:t>
      </w:r>
      <w:r>
        <w:rPr>
          <w:color w:val="231F20"/>
          <w:sz w:val="20"/>
        </w:rPr>
        <w:t>provide</w:t>
      </w:r>
      <w:r>
        <w:rPr>
          <w:color w:val="231F20"/>
          <w:spacing w:val="9"/>
          <w:sz w:val="20"/>
        </w:rPr>
        <w:t xml:space="preserve"> </w:t>
      </w:r>
      <w:r>
        <w:rPr>
          <w:color w:val="231F20"/>
          <w:sz w:val="20"/>
        </w:rPr>
        <w:t>important</w:t>
      </w:r>
      <w:r>
        <w:rPr>
          <w:color w:val="231F20"/>
          <w:spacing w:val="10"/>
          <w:sz w:val="20"/>
        </w:rPr>
        <w:t xml:space="preserve"> </w:t>
      </w:r>
      <w:r>
        <w:rPr>
          <w:color w:val="231F20"/>
          <w:sz w:val="20"/>
        </w:rPr>
        <w:t>technical</w:t>
      </w:r>
      <w:r>
        <w:rPr>
          <w:color w:val="231F20"/>
          <w:spacing w:val="9"/>
          <w:sz w:val="20"/>
        </w:rPr>
        <w:t xml:space="preserve"> </w:t>
      </w:r>
      <w:r>
        <w:rPr>
          <w:color w:val="231F20"/>
          <w:sz w:val="20"/>
        </w:rPr>
        <w:t>information</w:t>
      </w:r>
      <w:r>
        <w:rPr>
          <w:color w:val="231F20"/>
          <w:spacing w:val="9"/>
          <w:sz w:val="20"/>
        </w:rPr>
        <w:t xml:space="preserve"> </w:t>
      </w:r>
      <w:r>
        <w:rPr>
          <w:color w:val="231F20"/>
          <w:spacing w:val="-5"/>
          <w:sz w:val="20"/>
        </w:rPr>
        <w:t>for</w:t>
      </w:r>
    </w:p>
    <w:p w14:paraId="0CDD7DE4" w14:textId="77777777" w:rsidR="00A918E6" w:rsidRDefault="001A1C1A">
      <w:pPr>
        <w:pStyle w:val="a3"/>
        <w:spacing w:before="51"/>
        <w:ind w:left="3373"/>
      </w:pPr>
      <w:r>
        <w:rPr>
          <w:color w:val="231F20"/>
          <w:spacing w:val="-2"/>
        </w:rPr>
        <w:t>VDES:</w:t>
      </w:r>
    </w:p>
    <w:p w14:paraId="28335504" w14:textId="77777777" w:rsidR="00A918E6" w:rsidRDefault="001A1C1A">
      <w:pPr>
        <w:pStyle w:val="a9"/>
        <w:numPr>
          <w:ilvl w:val="1"/>
          <w:numId w:val="5"/>
        </w:numPr>
        <w:tabs>
          <w:tab w:val="left" w:pos="3373"/>
        </w:tabs>
        <w:spacing w:before="18" w:line="280" w:lineRule="auto"/>
        <w:ind w:right="140"/>
        <w:rPr>
          <w:sz w:val="20"/>
        </w:rPr>
      </w:pPr>
      <w:r>
        <w:rPr>
          <w:color w:val="231F20"/>
          <w:sz w:val="20"/>
        </w:rPr>
        <w:t>ITU-R</w:t>
      </w:r>
      <w:r>
        <w:rPr>
          <w:color w:val="231F20"/>
          <w:spacing w:val="-5"/>
          <w:sz w:val="20"/>
        </w:rPr>
        <w:t xml:space="preserve"> </w:t>
      </w:r>
      <w:r>
        <w:rPr>
          <w:color w:val="231F20"/>
          <w:sz w:val="20"/>
        </w:rPr>
        <w:t>M.2092,</w:t>
      </w:r>
      <w:r>
        <w:rPr>
          <w:color w:val="231F20"/>
          <w:spacing w:val="-5"/>
          <w:sz w:val="20"/>
        </w:rPr>
        <w:t xml:space="preserve"> </w:t>
      </w:r>
      <w:r>
        <w:rPr>
          <w:color w:val="231F20"/>
          <w:sz w:val="20"/>
        </w:rPr>
        <w:t>Technical</w:t>
      </w:r>
      <w:r>
        <w:rPr>
          <w:color w:val="231F20"/>
          <w:spacing w:val="-5"/>
          <w:sz w:val="20"/>
        </w:rPr>
        <w:t xml:space="preserve"> </w:t>
      </w:r>
      <w:r>
        <w:rPr>
          <w:color w:val="231F20"/>
          <w:sz w:val="20"/>
        </w:rPr>
        <w:t>characteristics</w:t>
      </w:r>
      <w:r>
        <w:rPr>
          <w:color w:val="231F20"/>
          <w:spacing w:val="-5"/>
          <w:sz w:val="20"/>
        </w:rPr>
        <w:t xml:space="preserve"> </w:t>
      </w:r>
      <w:r>
        <w:rPr>
          <w:color w:val="231F20"/>
          <w:sz w:val="20"/>
        </w:rPr>
        <w:t>for</w:t>
      </w:r>
      <w:r>
        <w:rPr>
          <w:color w:val="231F20"/>
          <w:spacing w:val="-5"/>
          <w:sz w:val="20"/>
        </w:rPr>
        <w:t xml:space="preserve"> </w:t>
      </w:r>
      <w:r>
        <w:rPr>
          <w:color w:val="231F20"/>
          <w:sz w:val="20"/>
        </w:rPr>
        <w:t>a</w:t>
      </w:r>
      <w:r>
        <w:rPr>
          <w:color w:val="231F20"/>
          <w:spacing w:val="-5"/>
          <w:sz w:val="20"/>
        </w:rPr>
        <w:t xml:space="preserve"> </w:t>
      </w:r>
      <w:r>
        <w:rPr>
          <w:color w:val="231F20"/>
          <w:sz w:val="20"/>
        </w:rPr>
        <w:t>VHF</w:t>
      </w:r>
      <w:r>
        <w:rPr>
          <w:color w:val="231F20"/>
          <w:spacing w:val="-5"/>
          <w:sz w:val="20"/>
        </w:rPr>
        <w:t xml:space="preserve"> </w:t>
      </w:r>
      <w:r>
        <w:rPr>
          <w:color w:val="231F20"/>
          <w:sz w:val="20"/>
        </w:rPr>
        <w:t>data</w:t>
      </w:r>
      <w:r>
        <w:rPr>
          <w:color w:val="231F20"/>
          <w:spacing w:val="-5"/>
          <w:sz w:val="20"/>
        </w:rPr>
        <w:t xml:space="preserve"> </w:t>
      </w:r>
      <w:r>
        <w:rPr>
          <w:color w:val="231F20"/>
          <w:sz w:val="20"/>
        </w:rPr>
        <w:t>exchange</w:t>
      </w:r>
      <w:r>
        <w:rPr>
          <w:color w:val="231F20"/>
          <w:spacing w:val="-5"/>
          <w:sz w:val="20"/>
        </w:rPr>
        <w:t xml:space="preserve"> </w:t>
      </w:r>
      <w:r>
        <w:rPr>
          <w:color w:val="231F20"/>
          <w:sz w:val="20"/>
        </w:rPr>
        <w:t>system</w:t>
      </w:r>
      <w:r>
        <w:rPr>
          <w:color w:val="231F20"/>
          <w:spacing w:val="-5"/>
          <w:sz w:val="20"/>
        </w:rPr>
        <w:t xml:space="preserve"> </w:t>
      </w:r>
      <w:r>
        <w:rPr>
          <w:color w:val="231F20"/>
          <w:sz w:val="20"/>
        </w:rPr>
        <w:t>in</w:t>
      </w:r>
      <w:r>
        <w:rPr>
          <w:color w:val="231F20"/>
          <w:spacing w:val="-5"/>
          <w:sz w:val="20"/>
        </w:rPr>
        <w:t xml:space="preserve"> </w:t>
      </w:r>
      <w:r>
        <w:rPr>
          <w:color w:val="231F20"/>
          <w:sz w:val="20"/>
        </w:rPr>
        <w:t>the VHF maritime mobile band.</w:t>
      </w:r>
    </w:p>
    <w:p w14:paraId="54515557" w14:textId="77777777" w:rsidR="00A918E6" w:rsidRDefault="001A1C1A">
      <w:pPr>
        <w:pStyle w:val="a9"/>
        <w:numPr>
          <w:ilvl w:val="1"/>
          <w:numId w:val="5"/>
        </w:numPr>
        <w:tabs>
          <w:tab w:val="left" w:pos="3373"/>
        </w:tabs>
        <w:spacing w:line="268" w:lineRule="exact"/>
        <w:ind w:hanging="283"/>
        <w:rPr>
          <w:sz w:val="20"/>
        </w:rPr>
      </w:pPr>
      <w:r>
        <w:rPr>
          <w:color w:val="231F20"/>
          <w:spacing w:val="-4"/>
          <w:sz w:val="20"/>
        </w:rPr>
        <w:t>Report</w:t>
      </w:r>
      <w:r>
        <w:rPr>
          <w:color w:val="231F20"/>
          <w:spacing w:val="14"/>
          <w:sz w:val="20"/>
        </w:rPr>
        <w:t xml:space="preserve"> </w:t>
      </w:r>
      <w:r>
        <w:rPr>
          <w:color w:val="231F20"/>
          <w:spacing w:val="-4"/>
          <w:sz w:val="20"/>
        </w:rPr>
        <w:t>ITU-R</w:t>
      </w:r>
      <w:r>
        <w:rPr>
          <w:color w:val="231F20"/>
          <w:spacing w:val="-25"/>
          <w:sz w:val="20"/>
        </w:rPr>
        <w:t xml:space="preserve"> </w:t>
      </w:r>
      <w:r>
        <w:rPr>
          <w:color w:val="231F20"/>
          <w:spacing w:val="-4"/>
          <w:sz w:val="20"/>
        </w:rPr>
        <w:t>M.2231,</w:t>
      </w:r>
      <w:r>
        <w:rPr>
          <w:color w:val="231F20"/>
          <w:spacing w:val="-25"/>
          <w:sz w:val="20"/>
        </w:rPr>
        <w:t xml:space="preserve"> </w:t>
      </w:r>
      <w:r>
        <w:rPr>
          <w:color w:val="231F20"/>
          <w:spacing w:val="-4"/>
          <w:sz w:val="20"/>
        </w:rPr>
        <w:t>Use</w:t>
      </w:r>
      <w:r>
        <w:rPr>
          <w:color w:val="231F20"/>
          <w:spacing w:val="-25"/>
          <w:sz w:val="20"/>
        </w:rPr>
        <w:t xml:space="preserve"> </w:t>
      </w:r>
      <w:r>
        <w:rPr>
          <w:color w:val="231F20"/>
          <w:spacing w:val="-4"/>
          <w:sz w:val="20"/>
        </w:rPr>
        <w:t>of</w:t>
      </w:r>
      <w:r>
        <w:rPr>
          <w:color w:val="231F20"/>
          <w:spacing w:val="-25"/>
          <w:sz w:val="20"/>
        </w:rPr>
        <w:t xml:space="preserve"> </w:t>
      </w:r>
      <w:r>
        <w:rPr>
          <w:color w:val="231F20"/>
          <w:spacing w:val="-4"/>
          <w:sz w:val="20"/>
        </w:rPr>
        <w:t>Appendix</w:t>
      </w:r>
      <w:r>
        <w:rPr>
          <w:color w:val="231F20"/>
          <w:spacing w:val="-25"/>
          <w:sz w:val="20"/>
        </w:rPr>
        <w:t xml:space="preserve"> </w:t>
      </w:r>
      <w:r>
        <w:rPr>
          <w:color w:val="231F20"/>
          <w:spacing w:val="-4"/>
          <w:sz w:val="20"/>
        </w:rPr>
        <w:t>18</w:t>
      </w:r>
      <w:r>
        <w:rPr>
          <w:color w:val="231F20"/>
          <w:spacing w:val="-25"/>
          <w:sz w:val="20"/>
        </w:rPr>
        <w:t xml:space="preserve"> </w:t>
      </w:r>
      <w:r>
        <w:rPr>
          <w:color w:val="231F20"/>
          <w:spacing w:val="-4"/>
          <w:sz w:val="20"/>
        </w:rPr>
        <w:t>to</w:t>
      </w:r>
      <w:r>
        <w:rPr>
          <w:color w:val="231F20"/>
          <w:spacing w:val="-25"/>
          <w:sz w:val="20"/>
        </w:rPr>
        <w:t xml:space="preserve"> </w:t>
      </w:r>
      <w:r>
        <w:rPr>
          <w:color w:val="231F20"/>
          <w:spacing w:val="-4"/>
          <w:sz w:val="20"/>
        </w:rPr>
        <w:t>the</w:t>
      </w:r>
      <w:r>
        <w:rPr>
          <w:color w:val="231F20"/>
          <w:spacing w:val="-25"/>
          <w:sz w:val="20"/>
        </w:rPr>
        <w:t xml:space="preserve"> </w:t>
      </w:r>
      <w:r>
        <w:rPr>
          <w:color w:val="231F20"/>
          <w:spacing w:val="-4"/>
          <w:sz w:val="20"/>
        </w:rPr>
        <w:t>Radio</w:t>
      </w:r>
      <w:r>
        <w:rPr>
          <w:color w:val="231F20"/>
          <w:spacing w:val="-25"/>
          <w:sz w:val="20"/>
        </w:rPr>
        <w:t xml:space="preserve"> </w:t>
      </w:r>
      <w:r>
        <w:rPr>
          <w:color w:val="231F20"/>
          <w:spacing w:val="-4"/>
          <w:sz w:val="20"/>
        </w:rPr>
        <w:t>Regulations</w:t>
      </w:r>
      <w:r>
        <w:rPr>
          <w:color w:val="231F20"/>
          <w:spacing w:val="-25"/>
          <w:sz w:val="20"/>
        </w:rPr>
        <w:t xml:space="preserve"> </w:t>
      </w:r>
      <w:r>
        <w:rPr>
          <w:color w:val="231F20"/>
          <w:spacing w:val="-4"/>
          <w:sz w:val="20"/>
        </w:rPr>
        <w:t>for</w:t>
      </w:r>
      <w:r>
        <w:rPr>
          <w:color w:val="231F20"/>
          <w:spacing w:val="-25"/>
          <w:sz w:val="20"/>
        </w:rPr>
        <w:t xml:space="preserve"> </w:t>
      </w:r>
      <w:r>
        <w:rPr>
          <w:color w:val="231F20"/>
          <w:spacing w:val="-4"/>
          <w:sz w:val="20"/>
        </w:rPr>
        <w:t>the</w:t>
      </w:r>
      <w:r>
        <w:rPr>
          <w:color w:val="231F20"/>
          <w:spacing w:val="-25"/>
          <w:sz w:val="20"/>
        </w:rPr>
        <w:t xml:space="preserve"> </w:t>
      </w:r>
      <w:r>
        <w:rPr>
          <w:color w:val="231F20"/>
          <w:spacing w:val="-4"/>
          <w:sz w:val="20"/>
        </w:rPr>
        <w:t>maritime</w:t>
      </w:r>
    </w:p>
    <w:p w14:paraId="4F43D11B" w14:textId="77777777" w:rsidR="00A918E6" w:rsidRDefault="001A1C1A">
      <w:pPr>
        <w:pStyle w:val="a3"/>
        <w:spacing w:before="51"/>
        <w:ind w:left="3373"/>
      </w:pPr>
      <w:proofErr w:type="gramStart"/>
      <w:r>
        <w:rPr>
          <w:color w:val="231F20"/>
          <w:spacing w:val="-2"/>
        </w:rPr>
        <w:t>mobile</w:t>
      </w:r>
      <w:proofErr w:type="gramEnd"/>
      <w:r>
        <w:rPr>
          <w:color w:val="231F20"/>
          <w:spacing w:val="-17"/>
        </w:rPr>
        <w:t xml:space="preserve"> </w:t>
      </w:r>
      <w:r>
        <w:rPr>
          <w:color w:val="231F20"/>
          <w:spacing w:val="-2"/>
        </w:rPr>
        <w:t>service</w:t>
      </w:r>
    </w:p>
    <w:p w14:paraId="77B9E53A" w14:textId="77777777" w:rsidR="00A918E6" w:rsidRDefault="001A1C1A">
      <w:pPr>
        <w:pStyle w:val="a9"/>
        <w:numPr>
          <w:ilvl w:val="1"/>
          <w:numId w:val="5"/>
        </w:numPr>
        <w:tabs>
          <w:tab w:val="left" w:pos="3373"/>
        </w:tabs>
        <w:spacing w:before="18"/>
        <w:ind w:hanging="283"/>
        <w:rPr>
          <w:sz w:val="20"/>
        </w:rPr>
      </w:pPr>
      <w:r>
        <w:rPr>
          <w:color w:val="231F20"/>
          <w:spacing w:val="-4"/>
          <w:sz w:val="20"/>
        </w:rPr>
        <w:t>Report</w:t>
      </w:r>
      <w:r>
        <w:rPr>
          <w:color w:val="231F20"/>
          <w:spacing w:val="-15"/>
          <w:sz w:val="20"/>
        </w:rPr>
        <w:t xml:space="preserve"> </w:t>
      </w:r>
      <w:r>
        <w:rPr>
          <w:color w:val="231F20"/>
          <w:spacing w:val="-4"/>
          <w:sz w:val="20"/>
        </w:rPr>
        <w:t>ITU-R</w:t>
      </w:r>
      <w:r>
        <w:rPr>
          <w:color w:val="231F20"/>
          <w:spacing w:val="-14"/>
          <w:sz w:val="20"/>
        </w:rPr>
        <w:t xml:space="preserve"> </w:t>
      </w:r>
      <w:r>
        <w:rPr>
          <w:color w:val="231F20"/>
          <w:spacing w:val="-4"/>
          <w:sz w:val="20"/>
        </w:rPr>
        <w:t>M.2435-0</w:t>
      </w:r>
      <w:r>
        <w:rPr>
          <w:color w:val="231F20"/>
          <w:spacing w:val="-14"/>
          <w:sz w:val="20"/>
        </w:rPr>
        <w:t xml:space="preserve"> </w:t>
      </w:r>
      <w:r>
        <w:rPr>
          <w:color w:val="231F20"/>
          <w:spacing w:val="-4"/>
          <w:sz w:val="20"/>
        </w:rPr>
        <w:t>[VDE-SAT]</w:t>
      </w:r>
    </w:p>
    <w:p w14:paraId="319BDBE8" w14:textId="77777777" w:rsidR="00A918E6" w:rsidRDefault="001A1C1A">
      <w:pPr>
        <w:pStyle w:val="a3"/>
        <w:spacing w:before="110"/>
      </w:pPr>
      <w:r>
        <w:rPr>
          <w:noProof/>
          <w:lang w:eastAsia="zh-CN"/>
        </w:rPr>
        <w:drawing>
          <wp:anchor distT="0" distB="0" distL="0" distR="0" simplePos="0" relativeHeight="251658240" behindDoc="1" locked="0" layoutInCell="1" allowOverlap="1" wp14:anchorId="395A0FB3" wp14:editId="4F1920FD">
            <wp:simplePos x="0" y="0"/>
            <wp:positionH relativeFrom="page">
              <wp:posOffset>660400</wp:posOffset>
            </wp:positionH>
            <wp:positionV relativeFrom="paragraph">
              <wp:posOffset>238125</wp:posOffset>
            </wp:positionV>
            <wp:extent cx="6318250" cy="2316480"/>
            <wp:effectExtent l="0" t="0" r="0" b="0"/>
            <wp:wrapTopAndBottom/>
            <wp:docPr id="4" name="Image 4"/>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1" cstate="print"/>
                    <a:stretch>
                      <a:fillRect/>
                    </a:stretch>
                  </pic:blipFill>
                  <pic:spPr>
                    <a:xfrm>
                      <a:off x="0" y="0"/>
                      <a:ext cx="6318336" cy="2316480"/>
                    </a:xfrm>
                    <a:prstGeom prst="rect">
                      <a:avLst/>
                    </a:prstGeom>
                  </pic:spPr>
                </pic:pic>
              </a:graphicData>
            </a:graphic>
          </wp:anchor>
        </w:drawing>
      </w:r>
    </w:p>
    <w:p w14:paraId="4350143F" w14:textId="77777777" w:rsidR="00A918E6" w:rsidRDefault="001A1C1A">
      <w:pPr>
        <w:pStyle w:val="a3"/>
        <w:spacing w:before="227"/>
        <w:ind w:left="5103"/>
      </w:pPr>
      <w:r>
        <w:rPr>
          <w:color w:val="231F20"/>
          <w:spacing w:val="-2"/>
        </w:rPr>
        <w:t>Figure</w:t>
      </w:r>
      <w:r>
        <w:rPr>
          <w:color w:val="231F20"/>
          <w:spacing w:val="-21"/>
        </w:rPr>
        <w:t xml:space="preserve"> </w:t>
      </w:r>
      <w:r>
        <w:rPr>
          <w:color w:val="231F20"/>
          <w:spacing w:val="-2"/>
        </w:rPr>
        <w:t>36.</w:t>
      </w:r>
      <w:r>
        <w:rPr>
          <w:color w:val="231F20"/>
          <w:spacing w:val="-20"/>
        </w:rPr>
        <w:t xml:space="preserve"> </w:t>
      </w:r>
      <w:r>
        <w:rPr>
          <w:color w:val="231F20"/>
          <w:spacing w:val="-2"/>
        </w:rPr>
        <w:t>VDES</w:t>
      </w:r>
      <w:r>
        <w:rPr>
          <w:color w:val="231F20"/>
          <w:spacing w:val="-20"/>
        </w:rPr>
        <w:t xml:space="preserve"> </w:t>
      </w:r>
      <w:r>
        <w:rPr>
          <w:color w:val="231F20"/>
          <w:spacing w:val="-2"/>
        </w:rPr>
        <w:t>frequency</w:t>
      </w:r>
      <w:r>
        <w:rPr>
          <w:color w:val="231F20"/>
          <w:spacing w:val="-20"/>
        </w:rPr>
        <w:t xml:space="preserve"> </w:t>
      </w:r>
      <w:r>
        <w:rPr>
          <w:color w:val="231F20"/>
          <w:spacing w:val="-2"/>
        </w:rPr>
        <w:t>usage</w:t>
      </w:r>
    </w:p>
    <w:p w14:paraId="72257ADE" w14:textId="77777777" w:rsidR="00A918E6" w:rsidRDefault="00A918E6">
      <w:pPr>
        <w:pStyle w:val="a3"/>
      </w:pPr>
    </w:p>
    <w:p w14:paraId="22E78984" w14:textId="77777777" w:rsidR="00A918E6" w:rsidRDefault="00A918E6">
      <w:pPr>
        <w:pStyle w:val="a3"/>
      </w:pPr>
    </w:p>
    <w:p w14:paraId="279351F7" w14:textId="77777777" w:rsidR="00A918E6" w:rsidRDefault="00A918E6">
      <w:pPr>
        <w:pStyle w:val="a3"/>
        <w:spacing w:before="199"/>
      </w:pPr>
    </w:p>
    <w:p w14:paraId="59BC2F5F" w14:textId="77777777" w:rsidR="00A918E6" w:rsidRDefault="001A1C1A">
      <w:pPr>
        <w:pStyle w:val="a9"/>
        <w:numPr>
          <w:ilvl w:val="2"/>
          <w:numId w:val="1"/>
        </w:numPr>
        <w:tabs>
          <w:tab w:val="left" w:pos="3162"/>
        </w:tabs>
        <w:ind w:left="3162" w:hanging="469"/>
        <w:jc w:val="left"/>
        <w:rPr>
          <w:rFonts w:ascii="Arial MT"/>
          <w:sz w:val="20"/>
        </w:rPr>
      </w:pPr>
      <w:r>
        <w:rPr>
          <w:rFonts w:ascii="Arial MT"/>
          <w:color w:val="231F20"/>
          <w:sz w:val="20"/>
        </w:rPr>
        <w:t>WHY</w:t>
      </w:r>
      <w:r>
        <w:rPr>
          <w:rFonts w:ascii="Arial MT"/>
          <w:color w:val="231F20"/>
          <w:spacing w:val="-17"/>
          <w:sz w:val="20"/>
        </w:rPr>
        <w:t xml:space="preserve"> </w:t>
      </w:r>
      <w:r>
        <w:rPr>
          <w:rFonts w:ascii="Arial MT"/>
          <w:color w:val="231F20"/>
          <w:sz w:val="20"/>
        </w:rPr>
        <w:t>VDES</w:t>
      </w:r>
      <w:r>
        <w:rPr>
          <w:rFonts w:ascii="Arial MT"/>
          <w:color w:val="231F20"/>
          <w:spacing w:val="-6"/>
          <w:sz w:val="20"/>
        </w:rPr>
        <w:t xml:space="preserve"> </w:t>
      </w:r>
      <w:r>
        <w:rPr>
          <w:rFonts w:ascii="Arial MT"/>
          <w:color w:val="231F20"/>
          <w:sz w:val="20"/>
        </w:rPr>
        <w:t>INCLUDES</w:t>
      </w:r>
      <w:r>
        <w:rPr>
          <w:rFonts w:ascii="Arial MT"/>
          <w:color w:val="231F20"/>
          <w:spacing w:val="-11"/>
          <w:sz w:val="20"/>
        </w:rPr>
        <w:t xml:space="preserve"> </w:t>
      </w:r>
      <w:r>
        <w:rPr>
          <w:rFonts w:ascii="Arial MT"/>
          <w:color w:val="231F20"/>
          <w:spacing w:val="-4"/>
          <w:sz w:val="20"/>
        </w:rPr>
        <w:t>AIS?</w:t>
      </w:r>
    </w:p>
    <w:p w14:paraId="237223A9" w14:textId="77777777" w:rsidR="00A918E6" w:rsidRDefault="001A1C1A">
      <w:pPr>
        <w:pStyle w:val="a3"/>
        <w:spacing w:before="57" w:line="297" w:lineRule="auto"/>
        <w:ind w:left="2693" w:right="139"/>
        <w:jc w:val="both"/>
      </w:pPr>
      <w:r>
        <w:rPr>
          <w:color w:val="231F20"/>
        </w:rPr>
        <w:t xml:space="preserve">VHF Data Exchange System (VDES) comprises a suite of channels in the VHF Maritime </w:t>
      </w:r>
      <w:r>
        <w:rPr>
          <w:color w:val="231F20"/>
          <w:spacing w:val="-2"/>
        </w:rPr>
        <w:t>mobile</w:t>
      </w:r>
      <w:r>
        <w:rPr>
          <w:color w:val="231F20"/>
          <w:spacing w:val="-8"/>
        </w:rPr>
        <w:t xml:space="preserve"> </w:t>
      </w:r>
      <w:r>
        <w:rPr>
          <w:color w:val="231F20"/>
          <w:spacing w:val="-2"/>
        </w:rPr>
        <w:t>band</w:t>
      </w:r>
      <w:r>
        <w:rPr>
          <w:color w:val="231F20"/>
          <w:spacing w:val="-8"/>
        </w:rPr>
        <w:t xml:space="preserve"> </w:t>
      </w:r>
      <w:r>
        <w:rPr>
          <w:color w:val="231F20"/>
          <w:spacing w:val="-2"/>
        </w:rPr>
        <w:t>and</w:t>
      </w:r>
      <w:r>
        <w:rPr>
          <w:color w:val="231F20"/>
          <w:spacing w:val="-8"/>
        </w:rPr>
        <w:t xml:space="preserve"> </w:t>
      </w:r>
      <w:r>
        <w:rPr>
          <w:color w:val="231F20"/>
          <w:spacing w:val="-2"/>
        </w:rPr>
        <w:t>forms</w:t>
      </w:r>
      <w:r>
        <w:rPr>
          <w:color w:val="231F20"/>
          <w:spacing w:val="-8"/>
        </w:rPr>
        <w:t xml:space="preserve"> </w:t>
      </w:r>
      <w:r>
        <w:rPr>
          <w:color w:val="231F20"/>
          <w:spacing w:val="-2"/>
        </w:rPr>
        <w:t>a</w:t>
      </w:r>
      <w:r>
        <w:rPr>
          <w:color w:val="231F20"/>
          <w:spacing w:val="-8"/>
        </w:rPr>
        <w:t xml:space="preserve"> </w:t>
      </w:r>
      <w:r>
        <w:rPr>
          <w:color w:val="231F20"/>
          <w:spacing w:val="-2"/>
        </w:rPr>
        <w:t>contiguous</w:t>
      </w:r>
      <w:r>
        <w:rPr>
          <w:color w:val="231F20"/>
          <w:spacing w:val="-8"/>
        </w:rPr>
        <w:t xml:space="preserve"> </w:t>
      </w:r>
      <w:r>
        <w:rPr>
          <w:color w:val="231F20"/>
          <w:spacing w:val="-2"/>
        </w:rPr>
        <w:t>block</w:t>
      </w:r>
      <w:r>
        <w:rPr>
          <w:color w:val="231F20"/>
          <w:spacing w:val="-8"/>
        </w:rPr>
        <w:t xml:space="preserve"> </w:t>
      </w:r>
      <w:r>
        <w:rPr>
          <w:color w:val="231F20"/>
          <w:spacing w:val="-2"/>
        </w:rPr>
        <w:t>of</w:t>
      </w:r>
      <w:r>
        <w:rPr>
          <w:color w:val="231F20"/>
          <w:spacing w:val="-8"/>
        </w:rPr>
        <w:t xml:space="preserve"> </w:t>
      </w:r>
      <w:r>
        <w:rPr>
          <w:color w:val="231F20"/>
          <w:spacing w:val="-2"/>
        </w:rPr>
        <w:t>frequencies</w:t>
      </w:r>
      <w:r>
        <w:rPr>
          <w:color w:val="231F20"/>
          <w:spacing w:val="-8"/>
        </w:rPr>
        <w:t xml:space="preserve"> </w:t>
      </w:r>
      <w:r>
        <w:rPr>
          <w:color w:val="231F20"/>
          <w:spacing w:val="-2"/>
        </w:rPr>
        <w:t>that</w:t>
      </w:r>
      <w:r>
        <w:rPr>
          <w:color w:val="231F20"/>
          <w:spacing w:val="-8"/>
        </w:rPr>
        <w:t xml:space="preserve"> </w:t>
      </w:r>
      <w:r>
        <w:rPr>
          <w:color w:val="231F20"/>
          <w:spacing w:val="-2"/>
        </w:rPr>
        <w:t>includes</w:t>
      </w:r>
      <w:r>
        <w:rPr>
          <w:color w:val="231F20"/>
          <w:spacing w:val="-8"/>
        </w:rPr>
        <w:t xml:space="preserve"> </w:t>
      </w:r>
      <w:r>
        <w:rPr>
          <w:color w:val="231F20"/>
          <w:spacing w:val="-2"/>
        </w:rPr>
        <w:t>both</w:t>
      </w:r>
      <w:r>
        <w:rPr>
          <w:color w:val="231F20"/>
          <w:spacing w:val="-8"/>
        </w:rPr>
        <w:t xml:space="preserve"> </w:t>
      </w:r>
      <w:r>
        <w:rPr>
          <w:color w:val="231F20"/>
          <w:spacing w:val="-2"/>
        </w:rPr>
        <w:t xml:space="preserve">international </w:t>
      </w:r>
      <w:r>
        <w:rPr>
          <w:color w:val="231F20"/>
        </w:rPr>
        <w:t>AIS</w:t>
      </w:r>
      <w:r>
        <w:rPr>
          <w:color w:val="231F20"/>
          <w:spacing w:val="-16"/>
        </w:rPr>
        <w:t xml:space="preserve"> </w:t>
      </w:r>
      <w:r>
        <w:rPr>
          <w:color w:val="231F20"/>
        </w:rPr>
        <w:t>frequencies</w:t>
      </w:r>
      <w:r>
        <w:rPr>
          <w:color w:val="231F20"/>
          <w:spacing w:val="-16"/>
        </w:rPr>
        <w:t xml:space="preserve"> </w:t>
      </w:r>
      <w:r>
        <w:rPr>
          <w:color w:val="231F20"/>
        </w:rPr>
        <w:t>as</w:t>
      </w:r>
      <w:r>
        <w:rPr>
          <w:color w:val="231F20"/>
          <w:spacing w:val="-15"/>
        </w:rPr>
        <w:t xml:space="preserve"> </w:t>
      </w:r>
      <w:r>
        <w:rPr>
          <w:color w:val="231F20"/>
        </w:rPr>
        <w:t>shown</w:t>
      </w:r>
      <w:r>
        <w:rPr>
          <w:color w:val="231F20"/>
          <w:spacing w:val="-16"/>
        </w:rPr>
        <w:t xml:space="preserve"> </w:t>
      </w:r>
      <w:r>
        <w:rPr>
          <w:color w:val="231F20"/>
        </w:rPr>
        <w:t>in</w:t>
      </w:r>
      <w:r>
        <w:rPr>
          <w:color w:val="231F20"/>
          <w:spacing w:val="-16"/>
        </w:rPr>
        <w:t xml:space="preserve"> </w:t>
      </w:r>
      <w:r>
        <w:rPr>
          <w:color w:val="231F20"/>
        </w:rPr>
        <w:t>the</w:t>
      </w:r>
      <w:r>
        <w:rPr>
          <w:color w:val="231F20"/>
          <w:spacing w:val="-15"/>
        </w:rPr>
        <w:t xml:space="preserve"> </w:t>
      </w:r>
      <w:r>
        <w:rPr>
          <w:color w:val="231F20"/>
        </w:rPr>
        <w:t>figure</w:t>
      </w:r>
      <w:r>
        <w:rPr>
          <w:color w:val="231F20"/>
          <w:spacing w:val="-16"/>
        </w:rPr>
        <w:t xml:space="preserve"> </w:t>
      </w:r>
      <w:r>
        <w:rPr>
          <w:color w:val="231F20"/>
        </w:rPr>
        <w:t>above.</w:t>
      </w:r>
      <w:r>
        <w:rPr>
          <w:color w:val="231F20"/>
          <w:spacing w:val="-15"/>
        </w:rPr>
        <w:t xml:space="preserve"> </w:t>
      </w:r>
      <w:r>
        <w:rPr>
          <w:color w:val="231F20"/>
        </w:rPr>
        <w:t>For</w:t>
      </w:r>
      <w:r>
        <w:rPr>
          <w:color w:val="231F20"/>
          <w:spacing w:val="-16"/>
        </w:rPr>
        <w:t xml:space="preserve"> </w:t>
      </w:r>
      <w:r>
        <w:rPr>
          <w:color w:val="231F20"/>
        </w:rPr>
        <w:t>this</w:t>
      </w:r>
      <w:r>
        <w:rPr>
          <w:color w:val="231F20"/>
          <w:spacing w:val="-16"/>
        </w:rPr>
        <w:t xml:space="preserve"> </w:t>
      </w:r>
      <w:r>
        <w:rPr>
          <w:color w:val="231F20"/>
        </w:rPr>
        <w:t>reason,</w:t>
      </w:r>
      <w:r>
        <w:rPr>
          <w:color w:val="231F20"/>
          <w:spacing w:val="-15"/>
        </w:rPr>
        <w:t xml:space="preserve"> </w:t>
      </w:r>
      <w:r>
        <w:rPr>
          <w:color w:val="231F20"/>
        </w:rPr>
        <w:t>the</w:t>
      </w:r>
      <w:r>
        <w:rPr>
          <w:color w:val="231F20"/>
          <w:spacing w:val="-16"/>
        </w:rPr>
        <w:t xml:space="preserve"> </w:t>
      </w:r>
      <w:r>
        <w:rPr>
          <w:color w:val="231F20"/>
        </w:rPr>
        <w:t>VDES</w:t>
      </w:r>
      <w:r>
        <w:rPr>
          <w:color w:val="231F20"/>
          <w:spacing w:val="-16"/>
        </w:rPr>
        <w:t xml:space="preserve"> </w:t>
      </w:r>
      <w:r>
        <w:rPr>
          <w:color w:val="231F20"/>
        </w:rPr>
        <w:t>was</w:t>
      </w:r>
      <w:r>
        <w:rPr>
          <w:color w:val="231F20"/>
          <w:spacing w:val="-15"/>
        </w:rPr>
        <w:t xml:space="preserve"> </w:t>
      </w:r>
      <w:r>
        <w:rPr>
          <w:color w:val="231F20"/>
        </w:rPr>
        <w:t>designed</w:t>
      </w:r>
      <w:r>
        <w:rPr>
          <w:color w:val="231F20"/>
          <w:spacing w:val="-16"/>
        </w:rPr>
        <w:t xml:space="preserve"> </w:t>
      </w:r>
      <w:r>
        <w:rPr>
          <w:color w:val="231F20"/>
        </w:rPr>
        <w:t>in such</w:t>
      </w:r>
      <w:r>
        <w:rPr>
          <w:color w:val="231F20"/>
          <w:spacing w:val="-15"/>
        </w:rPr>
        <w:t xml:space="preserve"> </w:t>
      </w:r>
      <w:r>
        <w:rPr>
          <w:color w:val="231F20"/>
        </w:rPr>
        <w:t>a</w:t>
      </w:r>
      <w:r>
        <w:rPr>
          <w:color w:val="231F20"/>
          <w:spacing w:val="-15"/>
        </w:rPr>
        <w:t xml:space="preserve"> </w:t>
      </w:r>
      <w:r>
        <w:rPr>
          <w:color w:val="231F20"/>
        </w:rPr>
        <w:t>way</w:t>
      </w:r>
      <w:r>
        <w:rPr>
          <w:color w:val="231F20"/>
          <w:spacing w:val="-15"/>
        </w:rPr>
        <w:t xml:space="preserve"> </w:t>
      </w:r>
      <w:r>
        <w:rPr>
          <w:color w:val="231F20"/>
        </w:rPr>
        <w:t>to</w:t>
      </w:r>
      <w:r>
        <w:rPr>
          <w:color w:val="231F20"/>
          <w:spacing w:val="-15"/>
        </w:rPr>
        <w:t xml:space="preserve"> </w:t>
      </w:r>
      <w:r>
        <w:rPr>
          <w:color w:val="231F20"/>
        </w:rPr>
        <w:t>simplify</w:t>
      </w:r>
      <w:r>
        <w:rPr>
          <w:color w:val="231F20"/>
          <w:spacing w:val="-15"/>
        </w:rPr>
        <w:t xml:space="preserve"> </w:t>
      </w:r>
      <w:r>
        <w:rPr>
          <w:color w:val="231F20"/>
        </w:rPr>
        <w:t>radio</w:t>
      </w:r>
      <w:r>
        <w:rPr>
          <w:color w:val="231F20"/>
          <w:spacing w:val="-15"/>
        </w:rPr>
        <w:t xml:space="preserve"> </w:t>
      </w:r>
      <w:r>
        <w:rPr>
          <w:color w:val="231F20"/>
        </w:rPr>
        <w:t>equipment</w:t>
      </w:r>
      <w:r>
        <w:rPr>
          <w:color w:val="231F20"/>
          <w:spacing w:val="-15"/>
        </w:rPr>
        <w:t xml:space="preserve"> </w:t>
      </w:r>
      <w:r>
        <w:rPr>
          <w:color w:val="231F20"/>
        </w:rPr>
        <w:t>complexity</w:t>
      </w:r>
      <w:r>
        <w:rPr>
          <w:color w:val="231F20"/>
          <w:spacing w:val="-15"/>
        </w:rPr>
        <w:t xml:space="preserve"> </w:t>
      </w:r>
      <w:r>
        <w:rPr>
          <w:color w:val="231F20"/>
        </w:rPr>
        <w:t>allowing</w:t>
      </w:r>
      <w:r>
        <w:rPr>
          <w:color w:val="231F20"/>
          <w:spacing w:val="-15"/>
        </w:rPr>
        <w:t xml:space="preserve"> </w:t>
      </w:r>
      <w:r>
        <w:rPr>
          <w:color w:val="231F20"/>
        </w:rPr>
        <w:t>a</w:t>
      </w:r>
      <w:r>
        <w:rPr>
          <w:color w:val="231F20"/>
          <w:spacing w:val="-15"/>
        </w:rPr>
        <w:t xml:space="preserve"> </w:t>
      </w:r>
      <w:r>
        <w:rPr>
          <w:color w:val="231F20"/>
        </w:rPr>
        <w:t>single</w:t>
      </w:r>
      <w:r>
        <w:rPr>
          <w:color w:val="231F20"/>
          <w:spacing w:val="-15"/>
        </w:rPr>
        <w:t xml:space="preserve"> </w:t>
      </w:r>
      <w:r>
        <w:rPr>
          <w:color w:val="231F20"/>
        </w:rPr>
        <w:t>“smart”</w:t>
      </w:r>
      <w:r>
        <w:rPr>
          <w:color w:val="231F20"/>
          <w:spacing w:val="-15"/>
        </w:rPr>
        <w:t xml:space="preserve"> </w:t>
      </w:r>
      <w:r>
        <w:rPr>
          <w:color w:val="231F20"/>
        </w:rPr>
        <w:t>radio</w:t>
      </w:r>
      <w:r>
        <w:rPr>
          <w:color w:val="231F20"/>
          <w:spacing w:val="-15"/>
        </w:rPr>
        <w:t xml:space="preserve"> </w:t>
      </w:r>
      <w:r>
        <w:rPr>
          <w:color w:val="231F20"/>
        </w:rPr>
        <w:t>box</w:t>
      </w:r>
      <w:r>
        <w:rPr>
          <w:color w:val="231F20"/>
          <w:spacing w:val="-15"/>
        </w:rPr>
        <w:t xml:space="preserve"> </w:t>
      </w:r>
      <w:r>
        <w:rPr>
          <w:color w:val="231F20"/>
        </w:rPr>
        <w:t xml:space="preserve">to </w:t>
      </w:r>
      <w:r>
        <w:rPr>
          <w:color w:val="231F20"/>
          <w:spacing w:val="-2"/>
        </w:rPr>
        <w:t>perform</w:t>
      </w:r>
      <w:r>
        <w:rPr>
          <w:color w:val="231F20"/>
          <w:spacing w:val="-11"/>
        </w:rPr>
        <w:t xml:space="preserve"> </w:t>
      </w:r>
      <w:r>
        <w:rPr>
          <w:color w:val="231F20"/>
          <w:spacing w:val="-2"/>
        </w:rPr>
        <w:t>all</w:t>
      </w:r>
      <w:r>
        <w:rPr>
          <w:color w:val="231F20"/>
          <w:spacing w:val="-11"/>
        </w:rPr>
        <w:t xml:space="preserve"> </w:t>
      </w:r>
      <w:r>
        <w:rPr>
          <w:color w:val="231F20"/>
          <w:spacing w:val="-2"/>
        </w:rPr>
        <w:t>VDES</w:t>
      </w:r>
      <w:r>
        <w:rPr>
          <w:color w:val="231F20"/>
          <w:spacing w:val="-11"/>
        </w:rPr>
        <w:t xml:space="preserve"> </w:t>
      </w:r>
      <w:r>
        <w:rPr>
          <w:color w:val="231F20"/>
          <w:spacing w:val="-2"/>
        </w:rPr>
        <w:t>functionalities,</w:t>
      </w:r>
      <w:r>
        <w:rPr>
          <w:color w:val="231F20"/>
          <w:spacing w:val="-11"/>
        </w:rPr>
        <w:t xml:space="preserve"> </w:t>
      </w:r>
      <w:r>
        <w:rPr>
          <w:color w:val="231F20"/>
          <w:spacing w:val="-2"/>
        </w:rPr>
        <w:t>including</w:t>
      </w:r>
      <w:r>
        <w:rPr>
          <w:color w:val="231F20"/>
          <w:spacing w:val="-11"/>
        </w:rPr>
        <w:t xml:space="preserve"> </w:t>
      </w:r>
      <w:r>
        <w:rPr>
          <w:color w:val="231F20"/>
          <w:spacing w:val="-2"/>
        </w:rPr>
        <w:t>AIS.</w:t>
      </w:r>
      <w:r>
        <w:rPr>
          <w:color w:val="231F20"/>
          <w:spacing w:val="-11"/>
        </w:rPr>
        <w:t xml:space="preserve"> </w:t>
      </w:r>
      <w:r>
        <w:rPr>
          <w:color w:val="231F20"/>
          <w:spacing w:val="-2"/>
        </w:rPr>
        <w:t>Anchored</w:t>
      </w:r>
      <w:r>
        <w:rPr>
          <w:color w:val="231F20"/>
          <w:spacing w:val="-11"/>
        </w:rPr>
        <w:t xml:space="preserve"> </w:t>
      </w:r>
      <w:r>
        <w:rPr>
          <w:color w:val="231F20"/>
          <w:spacing w:val="-2"/>
        </w:rPr>
        <w:t>in</w:t>
      </w:r>
      <w:r>
        <w:rPr>
          <w:color w:val="231F20"/>
          <w:spacing w:val="-11"/>
        </w:rPr>
        <w:t xml:space="preserve"> </w:t>
      </w:r>
      <w:r>
        <w:rPr>
          <w:color w:val="231F20"/>
          <w:spacing w:val="-2"/>
        </w:rPr>
        <w:t>VDES</w:t>
      </w:r>
      <w:r>
        <w:rPr>
          <w:color w:val="231F20"/>
          <w:spacing w:val="-11"/>
        </w:rPr>
        <w:t xml:space="preserve"> </w:t>
      </w:r>
      <w:r>
        <w:rPr>
          <w:color w:val="231F20"/>
          <w:spacing w:val="-2"/>
        </w:rPr>
        <w:t>design</w:t>
      </w:r>
      <w:r>
        <w:rPr>
          <w:color w:val="231F20"/>
          <w:spacing w:val="-11"/>
        </w:rPr>
        <w:t xml:space="preserve"> </w:t>
      </w:r>
      <w:r>
        <w:rPr>
          <w:color w:val="231F20"/>
          <w:spacing w:val="-2"/>
        </w:rPr>
        <w:t>is</w:t>
      </w:r>
      <w:r>
        <w:rPr>
          <w:color w:val="231F20"/>
          <w:spacing w:val="-11"/>
        </w:rPr>
        <w:t xml:space="preserve"> </w:t>
      </w:r>
      <w:r>
        <w:rPr>
          <w:color w:val="231F20"/>
          <w:spacing w:val="-2"/>
        </w:rPr>
        <w:t>the</w:t>
      </w:r>
      <w:r>
        <w:rPr>
          <w:color w:val="231F20"/>
          <w:spacing w:val="-11"/>
        </w:rPr>
        <w:t xml:space="preserve"> </w:t>
      </w:r>
      <w:r>
        <w:rPr>
          <w:color w:val="231F20"/>
          <w:spacing w:val="-2"/>
        </w:rPr>
        <w:t xml:space="preserve">protection </w:t>
      </w:r>
      <w:r>
        <w:rPr>
          <w:color w:val="231F20"/>
          <w:spacing w:val="-4"/>
        </w:rPr>
        <w:t>of</w:t>
      </w:r>
      <w:r>
        <w:rPr>
          <w:color w:val="231F20"/>
          <w:spacing w:val="-10"/>
        </w:rPr>
        <w:t xml:space="preserve"> </w:t>
      </w:r>
      <w:r>
        <w:rPr>
          <w:color w:val="231F20"/>
          <w:spacing w:val="-4"/>
        </w:rPr>
        <w:t>AIS</w:t>
      </w:r>
      <w:r>
        <w:rPr>
          <w:color w:val="231F20"/>
          <w:spacing w:val="-10"/>
        </w:rPr>
        <w:t xml:space="preserve"> </w:t>
      </w:r>
      <w:r>
        <w:rPr>
          <w:color w:val="231F20"/>
          <w:spacing w:val="-4"/>
        </w:rPr>
        <w:t>and</w:t>
      </w:r>
      <w:r>
        <w:rPr>
          <w:color w:val="231F20"/>
          <w:spacing w:val="-10"/>
        </w:rPr>
        <w:t xml:space="preserve"> </w:t>
      </w:r>
      <w:r>
        <w:rPr>
          <w:color w:val="231F20"/>
          <w:spacing w:val="-4"/>
        </w:rPr>
        <w:t>the</w:t>
      </w:r>
      <w:r>
        <w:rPr>
          <w:color w:val="231F20"/>
          <w:spacing w:val="-10"/>
        </w:rPr>
        <w:t xml:space="preserve"> </w:t>
      </w:r>
      <w:r>
        <w:rPr>
          <w:color w:val="231F20"/>
          <w:spacing w:val="-4"/>
        </w:rPr>
        <w:t>situational</w:t>
      </w:r>
      <w:r>
        <w:rPr>
          <w:color w:val="231F20"/>
          <w:spacing w:val="-10"/>
        </w:rPr>
        <w:t xml:space="preserve"> </w:t>
      </w:r>
      <w:r>
        <w:rPr>
          <w:color w:val="231F20"/>
          <w:spacing w:val="-4"/>
        </w:rPr>
        <w:t>awareness</w:t>
      </w:r>
      <w:r>
        <w:rPr>
          <w:color w:val="231F20"/>
          <w:spacing w:val="-10"/>
        </w:rPr>
        <w:t xml:space="preserve"> </w:t>
      </w:r>
      <w:r>
        <w:rPr>
          <w:color w:val="231F20"/>
          <w:spacing w:val="-4"/>
        </w:rPr>
        <w:t>it</w:t>
      </w:r>
      <w:r>
        <w:rPr>
          <w:color w:val="231F20"/>
          <w:spacing w:val="-10"/>
        </w:rPr>
        <w:t xml:space="preserve"> </w:t>
      </w:r>
      <w:r>
        <w:rPr>
          <w:color w:val="231F20"/>
          <w:spacing w:val="-4"/>
        </w:rPr>
        <w:t>provides</w:t>
      </w:r>
      <w:r>
        <w:rPr>
          <w:color w:val="231F20"/>
          <w:spacing w:val="-10"/>
        </w:rPr>
        <w:t xml:space="preserve"> </w:t>
      </w:r>
      <w:r>
        <w:rPr>
          <w:color w:val="231F20"/>
          <w:spacing w:val="-4"/>
        </w:rPr>
        <w:t>to</w:t>
      </w:r>
      <w:r>
        <w:rPr>
          <w:color w:val="231F20"/>
          <w:spacing w:val="-10"/>
        </w:rPr>
        <w:t xml:space="preserve"> </w:t>
      </w:r>
      <w:r>
        <w:rPr>
          <w:color w:val="231F20"/>
          <w:spacing w:val="-4"/>
        </w:rPr>
        <w:t>mariners</w:t>
      </w:r>
      <w:r>
        <w:rPr>
          <w:color w:val="231F20"/>
          <w:spacing w:val="-10"/>
        </w:rPr>
        <w:t xml:space="preserve"> </w:t>
      </w:r>
      <w:r>
        <w:rPr>
          <w:color w:val="231F20"/>
          <w:spacing w:val="-4"/>
        </w:rPr>
        <w:t>and</w:t>
      </w:r>
      <w:r>
        <w:rPr>
          <w:color w:val="231F20"/>
          <w:spacing w:val="-10"/>
        </w:rPr>
        <w:t xml:space="preserve"> </w:t>
      </w:r>
      <w:r>
        <w:rPr>
          <w:color w:val="231F20"/>
          <w:spacing w:val="-4"/>
        </w:rPr>
        <w:t>shore</w:t>
      </w:r>
      <w:r>
        <w:rPr>
          <w:color w:val="231F20"/>
          <w:spacing w:val="-10"/>
        </w:rPr>
        <w:t xml:space="preserve"> </w:t>
      </w:r>
      <w:r>
        <w:rPr>
          <w:color w:val="231F20"/>
          <w:spacing w:val="-4"/>
        </w:rPr>
        <w:t>authorities.</w:t>
      </w:r>
      <w:r>
        <w:rPr>
          <w:color w:val="231F20"/>
          <w:spacing w:val="-10"/>
        </w:rPr>
        <w:t xml:space="preserve"> </w:t>
      </w:r>
      <w:r>
        <w:rPr>
          <w:color w:val="231F20"/>
          <w:spacing w:val="-4"/>
        </w:rPr>
        <w:t>As</w:t>
      </w:r>
      <w:r>
        <w:rPr>
          <w:color w:val="231F20"/>
          <w:spacing w:val="-10"/>
        </w:rPr>
        <w:t xml:space="preserve"> </w:t>
      </w:r>
      <w:r>
        <w:rPr>
          <w:color w:val="231F20"/>
          <w:spacing w:val="-4"/>
        </w:rPr>
        <w:t>such, all</w:t>
      </w:r>
      <w:r>
        <w:rPr>
          <w:color w:val="231F20"/>
          <w:spacing w:val="-8"/>
        </w:rPr>
        <w:t xml:space="preserve"> </w:t>
      </w:r>
      <w:r>
        <w:rPr>
          <w:color w:val="231F20"/>
          <w:spacing w:val="-4"/>
        </w:rPr>
        <w:t>AIS</w:t>
      </w:r>
      <w:r>
        <w:rPr>
          <w:color w:val="231F20"/>
          <w:spacing w:val="-8"/>
        </w:rPr>
        <w:t xml:space="preserve"> </w:t>
      </w:r>
      <w:r>
        <w:rPr>
          <w:color w:val="231F20"/>
          <w:spacing w:val="-4"/>
        </w:rPr>
        <w:t>functionalities</w:t>
      </w:r>
      <w:r>
        <w:rPr>
          <w:color w:val="231F20"/>
          <w:spacing w:val="-8"/>
        </w:rPr>
        <w:t xml:space="preserve"> </w:t>
      </w:r>
      <w:r>
        <w:rPr>
          <w:color w:val="231F20"/>
          <w:spacing w:val="-4"/>
        </w:rPr>
        <w:t>are</w:t>
      </w:r>
      <w:r>
        <w:rPr>
          <w:color w:val="231F20"/>
          <w:spacing w:val="-8"/>
        </w:rPr>
        <w:t xml:space="preserve"> </w:t>
      </w:r>
      <w:r>
        <w:rPr>
          <w:color w:val="231F20"/>
          <w:spacing w:val="-4"/>
        </w:rPr>
        <w:t>a</w:t>
      </w:r>
      <w:r>
        <w:rPr>
          <w:color w:val="231F20"/>
          <w:spacing w:val="-8"/>
        </w:rPr>
        <w:t xml:space="preserve"> </w:t>
      </w:r>
      <w:r>
        <w:rPr>
          <w:color w:val="231F20"/>
          <w:spacing w:val="-4"/>
        </w:rPr>
        <w:t>part</w:t>
      </w:r>
      <w:r>
        <w:rPr>
          <w:color w:val="231F20"/>
          <w:spacing w:val="-8"/>
        </w:rPr>
        <w:t xml:space="preserve"> </w:t>
      </w:r>
      <w:r>
        <w:rPr>
          <w:color w:val="231F20"/>
          <w:spacing w:val="-4"/>
        </w:rPr>
        <w:t>of</w:t>
      </w:r>
      <w:r>
        <w:rPr>
          <w:color w:val="231F20"/>
          <w:spacing w:val="-8"/>
        </w:rPr>
        <w:t xml:space="preserve"> </w:t>
      </w:r>
      <w:r>
        <w:rPr>
          <w:color w:val="231F20"/>
          <w:spacing w:val="-4"/>
        </w:rPr>
        <w:t>VDES</w:t>
      </w:r>
      <w:r>
        <w:rPr>
          <w:color w:val="231F20"/>
          <w:spacing w:val="-8"/>
        </w:rPr>
        <w:t xml:space="preserve"> </w:t>
      </w:r>
      <w:r>
        <w:rPr>
          <w:color w:val="231F20"/>
          <w:spacing w:val="-4"/>
        </w:rPr>
        <w:t>just</w:t>
      </w:r>
      <w:r>
        <w:rPr>
          <w:color w:val="231F20"/>
          <w:spacing w:val="-8"/>
        </w:rPr>
        <w:t xml:space="preserve"> </w:t>
      </w:r>
      <w:r>
        <w:rPr>
          <w:color w:val="231F20"/>
          <w:spacing w:val="-4"/>
        </w:rPr>
        <w:t>as</w:t>
      </w:r>
      <w:r>
        <w:rPr>
          <w:color w:val="231F20"/>
          <w:spacing w:val="-8"/>
        </w:rPr>
        <w:t xml:space="preserve"> </w:t>
      </w:r>
      <w:r>
        <w:rPr>
          <w:color w:val="231F20"/>
          <w:spacing w:val="-4"/>
        </w:rPr>
        <w:t>they</w:t>
      </w:r>
      <w:r>
        <w:rPr>
          <w:color w:val="231F20"/>
          <w:spacing w:val="-8"/>
        </w:rPr>
        <w:t xml:space="preserve"> </w:t>
      </w:r>
      <w:r>
        <w:rPr>
          <w:color w:val="231F20"/>
          <w:spacing w:val="-4"/>
        </w:rPr>
        <w:t>would</w:t>
      </w:r>
      <w:r>
        <w:rPr>
          <w:color w:val="231F20"/>
          <w:spacing w:val="-8"/>
        </w:rPr>
        <w:t xml:space="preserve"> </w:t>
      </w:r>
      <w:r>
        <w:rPr>
          <w:color w:val="231F20"/>
          <w:spacing w:val="-4"/>
        </w:rPr>
        <w:t>be</w:t>
      </w:r>
      <w:r>
        <w:rPr>
          <w:color w:val="231F20"/>
          <w:spacing w:val="-8"/>
        </w:rPr>
        <w:t xml:space="preserve"> </w:t>
      </w:r>
      <w:r>
        <w:rPr>
          <w:color w:val="231F20"/>
          <w:spacing w:val="-4"/>
        </w:rPr>
        <w:t>available</w:t>
      </w:r>
      <w:r>
        <w:rPr>
          <w:color w:val="231F20"/>
          <w:spacing w:val="-8"/>
        </w:rPr>
        <w:t xml:space="preserve"> </w:t>
      </w:r>
      <w:r>
        <w:rPr>
          <w:color w:val="231F20"/>
          <w:spacing w:val="-4"/>
        </w:rPr>
        <w:t>on</w:t>
      </w:r>
      <w:r>
        <w:rPr>
          <w:color w:val="231F20"/>
          <w:spacing w:val="-8"/>
        </w:rPr>
        <w:t xml:space="preserve"> </w:t>
      </w:r>
      <w:r>
        <w:rPr>
          <w:color w:val="231F20"/>
          <w:spacing w:val="-4"/>
        </w:rPr>
        <w:t>an</w:t>
      </w:r>
      <w:r>
        <w:rPr>
          <w:color w:val="231F20"/>
          <w:spacing w:val="-8"/>
        </w:rPr>
        <w:t xml:space="preserve"> </w:t>
      </w:r>
      <w:r>
        <w:rPr>
          <w:color w:val="231F20"/>
          <w:spacing w:val="-4"/>
        </w:rPr>
        <w:t xml:space="preserve">independent </w:t>
      </w:r>
      <w:r>
        <w:rPr>
          <w:color w:val="231F20"/>
        </w:rPr>
        <w:t xml:space="preserve">AIS device. In principle, a VDES unit could replace the AIS equipment using the same </w:t>
      </w:r>
      <w:r>
        <w:rPr>
          <w:color w:val="231F20"/>
          <w:spacing w:val="-2"/>
        </w:rPr>
        <w:t>antenna,</w:t>
      </w:r>
      <w:r>
        <w:rPr>
          <w:color w:val="231F20"/>
          <w:spacing w:val="-11"/>
        </w:rPr>
        <w:t xml:space="preserve"> </w:t>
      </w:r>
      <w:r>
        <w:rPr>
          <w:color w:val="231F20"/>
          <w:spacing w:val="-2"/>
        </w:rPr>
        <w:t>power</w:t>
      </w:r>
      <w:r>
        <w:rPr>
          <w:color w:val="231F20"/>
          <w:spacing w:val="-11"/>
        </w:rPr>
        <w:t xml:space="preserve"> </w:t>
      </w:r>
      <w:r>
        <w:rPr>
          <w:color w:val="231F20"/>
          <w:spacing w:val="-2"/>
        </w:rPr>
        <w:t>and</w:t>
      </w:r>
      <w:r>
        <w:rPr>
          <w:color w:val="231F20"/>
          <w:spacing w:val="-11"/>
        </w:rPr>
        <w:t xml:space="preserve"> </w:t>
      </w:r>
      <w:r>
        <w:rPr>
          <w:color w:val="231F20"/>
          <w:spacing w:val="-2"/>
        </w:rPr>
        <w:t>connectivity.</w:t>
      </w:r>
      <w:r>
        <w:rPr>
          <w:color w:val="231F20"/>
          <w:spacing w:val="-11"/>
        </w:rPr>
        <w:t xml:space="preserve"> </w:t>
      </w:r>
      <w:r>
        <w:rPr>
          <w:color w:val="231F20"/>
          <w:spacing w:val="-2"/>
        </w:rPr>
        <w:t>For</w:t>
      </w:r>
      <w:r>
        <w:rPr>
          <w:color w:val="231F20"/>
          <w:spacing w:val="-11"/>
        </w:rPr>
        <w:t xml:space="preserve"> </w:t>
      </w:r>
      <w:r>
        <w:rPr>
          <w:color w:val="231F20"/>
          <w:spacing w:val="-2"/>
        </w:rPr>
        <w:t>shore</w:t>
      </w:r>
      <w:r>
        <w:rPr>
          <w:color w:val="231F20"/>
          <w:spacing w:val="-11"/>
        </w:rPr>
        <w:t xml:space="preserve"> </w:t>
      </w:r>
      <w:r>
        <w:rPr>
          <w:color w:val="231F20"/>
          <w:spacing w:val="-2"/>
        </w:rPr>
        <w:t>authorities</w:t>
      </w:r>
      <w:r>
        <w:rPr>
          <w:color w:val="231F20"/>
          <w:spacing w:val="-11"/>
        </w:rPr>
        <w:t xml:space="preserve"> </w:t>
      </w:r>
      <w:r>
        <w:rPr>
          <w:color w:val="231F20"/>
          <w:spacing w:val="-2"/>
        </w:rPr>
        <w:t>to</w:t>
      </w:r>
      <w:r>
        <w:rPr>
          <w:color w:val="231F20"/>
          <w:spacing w:val="-11"/>
        </w:rPr>
        <w:t xml:space="preserve"> </w:t>
      </w:r>
      <w:r>
        <w:rPr>
          <w:color w:val="231F20"/>
          <w:spacing w:val="-2"/>
        </w:rPr>
        <w:t>make</w:t>
      </w:r>
      <w:r>
        <w:rPr>
          <w:color w:val="231F20"/>
          <w:spacing w:val="-11"/>
        </w:rPr>
        <w:t xml:space="preserve"> </w:t>
      </w:r>
      <w:r>
        <w:rPr>
          <w:color w:val="231F20"/>
          <w:spacing w:val="-2"/>
        </w:rPr>
        <w:t>use</w:t>
      </w:r>
      <w:r>
        <w:rPr>
          <w:color w:val="231F20"/>
          <w:spacing w:val="-11"/>
        </w:rPr>
        <w:t xml:space="preserve"> </w:t>
      </w:r>
      <w:r>
        <w:rPr>
          <w:color w:val="231F20"/>
          <w:spacing w:val="-2"/>
        </w:rPr>
        <w:t>of</w:t>
      </w:r>
      <w:r>
        <w:rPr>
          <w:color w:val="231F20"/>
          <w:spacing w:val="-11"/>
        </w:rPr>
        <w:t xml:space="preserve"> </w:t>
      </w:r>
      <w:r>
        <w:rPr>
          <w:color w:val="231F20"/>
          <w:spacing w:val="-2"/>
        </w:rPr>
        <w:t>the</w:t>
      </w:r>
      <w:r>
        <w:rPr>
          <w:color w:val="231F20"/>
          <w:spacing w:val="-11"/>
        </w:rPr>
        <w:t xml:space="preserve"> </w:t>
      </w:r>
      <w:r>
        <w:rPr>
          <w:color w:val="231F20"/>
          <w:spacing w:val="-2"/>
        </w:rPr>
        <w:t>full</w:t>
      </w:r>
      <w:r>
        <w:rPr>
          <w:color w:val="231F20"/>
          <w:spacing w:val="-11"/>
        </w:rPr>
        <w:t xml:space="preserve"> </w:t>
      </w:r>
      <w:r>
        <w:rPr>
          <w:color w:val="231F20"/>
          <w:spacing w:val="-2"/>
        </w:rPr>
        <w:t xml:space="preserve">capabilities </w:t>
      </w:r>
      <w:r>
        <w:rPr>
          <w:color w:val="231F20"/>
        </w:rPr>
        <w:t>of</w:t>
      </w:r>
      <w:r>
        <w:rPr>
          <w:color w:val="231F20"/>
          <w:spacing w:val="-6"/>
        </w:rPr>
        <w:t xml:space="preserve"> </w:t>
      </w:r>
      <w:r>
        <w:rPr>
          <w:color w:val="231F20"/>
        </w:rPr>
        <w:t>VDES,</w:t>
      </w:r>
      <w:r>
        <w:rPr>
          <w:color w:val="231F20"/>
          <w:spacing w:val="-6"/>
        </w:rPr>
        <w:t xml:space="preserve"> </w:t>
      </w:r>
      <w:r>
        <w:rPr>
          <w:color w:val="231F20"/>
        </w:rPr>
        <w:t>improvements</w:t>
      </w:r>
      <w:r>
        <w:rPr>
          <w:color w:val="231F20"/>
          <w:spacing w:val="-6"/>
        </w:rPr>
        <w:t xml:space="preserve"> </w:t>
      </w:r>
      <w:r>
        <w:rPr>
          <w:color w:val="231F20"/>
        </w:rPr>
        <w:t>to</w:t>
      </w:r>
      <w:r>
        <w:rPr>
          <w:color w:val="231F20"/>
          <w:spacing w:val="-6"/>
        </w:rPr>
        <w:t xml:space="preserve"> </w:t>
      </w:r>
      <w:r>
        <w:rPr>
          <w:color w:val="231F20"/>
        </w:rPr>
        <w:t>the</w:t>
      </w:r>
      <w:r>
        <w:rPr>
          <w:color w:val="231F20"/>
          <w:spacing w:val="-6"/>
        </w:rPr>
        <w:t xml:space="preserve"> </w:t>
      </w:r>
      <w:r>
        <w:rPr>
          <w:color w:val="231F20"/>
        </w:rPr>
        <w:t>infrastructure</w:t>
      </w:r>
      <w:r>
        <w:rPr>
          <w:color w:val="231F20"/>
          <w:spacing w:val="-6"/>
        </w:rPr>
        <w:t xml:space="preserve"> </w:t>
      </w:r>
      <w:r>
        <w:rPr>
          <w:color w:val="231F20"/>
        </w:rPr>
        <w:t>might</w:t>
      </w:r>
      <w:r>
        <w:rPr>
          <w:color w:val="231F20"/>
          <w:spacing w:val="-6"/>
        </w:rPr>
        <w:t xml:space="preserve"> </w:t>
      </w:r>
      <w:r>
        <w:rPr>
          <w:color w:val="231F20"/>
        </w:rPr>
        <w:t>be</w:t>
      </w:r>
      <w:r>
        <w:rPr>
          <w:color w:val="231F20"/>
          <w:spacing w:val="-6"/>
        </w:rPr>
        <w:t xml:space="preserve"> </w:t>
      </w:r>
      <w:r>
        <w:rPr>
          <w:color w:val="231F20"/>
        </w:rPr>
        <w:t>necessary.</w:t>
      </w:r>
    </w:p>
    <w:p w14:paraId="6CCEBD32" w14:textId="77777777" w:rsidR="00A918E6" w:rsidRDefault="00A918E6">
      <w:pPr>
        <w:pStyle w:val="a3"/>
        <w:spacing w:line="297" w:lineRule="auto"/>
        <w:jc w:val="both"/>
        <w:sectPr w:rsidR="00A918E6">
          <w:pgSz w:w="11910" w:h="15880"/>
          <w:pgMar w:top="1520" w:right="708" w:bottom="280" w:left="708" w:header="839" w:footer="0" w:gutter="0"/>
          <w:cols w:space="720"/>
        </w:sectPr>
      </w:pPr>
    </w:p>
    <w:p w14:paraId="523D06D9" w14:textId="77777777" w:rsidR="00A918E6" w:rsidRDefault="001A1C1A">
      <w:pPr>
        <w:pStyle w:val="a9"/>
        <w:numPr>
          <w:ilvl w:val="2"/>
          <w:numId w:val="1"/>
        </w:numPr>
        <w:tabs>
          <w:tab w:val="left" w:pos="634"/>
        </w:tabs>
        <w:spacing w:before="151"/>
        <w:ind w:left="634" w:hanging="505"/>
        <w:jc w:val="left"/>
        <w:rPr>
          <w:rFonts w:ascii="Arial MT"/>
          <w:sz w:val="20"/>
        </w:rPr>
      </w:pPr>
      <w:r>
        <w:rPr>
          <w:rFonts w:ascii="Arial MT"/>
          <w:color w:val="231F20"/>
          <w:sz w:val="20"/>
        </w:rPr>
        <w:lastRenderedPageBreak/>
        <w:t>ASM</w:t>
      </w:r>
      <w:r>
        <w:rPr>
          <w:rFonts w:ascii="Arial MT"/>
          <w:color w:val="231F20"/>
          <w:spacing w:val="23"/>
          <w:sz w:val="20"/>
        </w:rPr>
        <w:t xml:space="preserve"> </w:t>
      </w:r>
      <w:r>
        <w:rPr>
          <w:rFonts w:ascii="Arial MT"/>
          <w:color w:val="231F20"/>
          <w:sz w:val="20"/>
        </w:rPr>
        <w:t>COMPONENT</w:t>
      </w:r>
      <w:r>
        <w:rPr>
          <w:rFonts w:ascii="Arial MT"/>
          <w:color w:val="231F20"/>
          <w:spacing w:val="15"/>
          <w:sz w:val="20"/>
        </w:rPr>
        <w:t xml:space="preserve"> </w:t>
      </w:r>
      <w:r>
        <w:rPr>
          <w:rFonts w:ascii="Arial MT"/>
          <w:color w:val="231F20"/>
          <w:sz w:val="20"/>
        </w:rPr>
        <w:t>OF</w:t>
      </w:r>
      <w:r>
        <w:rPr>
          <w:rFonts w:ascii="Arial MT"/>
          <w:color w:val="231F20"/>
          <w:spacing w:val="7"/>
          <w:sz w:val="20"/>
        </w:rPr>
        <w:t xml:space="preserve"> </w:t>
      </w:r>
      <w:r>
        <w:rPr>
          <w:rFonts w:ascii="Arial MT"/>
          <w:color w:val="231F20"/>
          <w:spacing w:val="-4"/>
          <w:sz w:val="20"/>
        </w:rPr>
        <w:t>VDES</w:t>
      </w:r>
    </w:p>
    <w:p w14:paraId="0A3C8B07" w14:textId="77777777" w:rsidR="00A918E6" w:rsidRDefault="001A1C1A">
      <w:pPr>
        <w:pStyle w:val="a3"/>
        <w:spacing w:before="57" w:line="297" w:lineRule="auto"/>
        <w:ind w:left="129" w:right="2703"/>
        <w:jc w:val="both"/>
      </w:pPr>
      <w:r>
        <w:rPr>
          <w:color w:val="231F20"/>
          <w:spacing w:val="-2"/>
        </w:rPr>
        <w:t>The</w:t>
      </w:r>
      <w:r>
        <w:rPr>
          <w:color w:val="231F20"/>
          <w:spacing w:val="-13"/>
        </w:rPr>
        <w:t xml:space="preserve"> </w:t>
      </w:r>
      <w:r>
        <w:rPr>
          <w:color w:val="231F20"/>
          <w:spacing w:val="-2"/>
        </w:rPr>
        <w:t>Application</w:t>
      </w:r>
      <w:r>
        <w:rPr>
          <w:color w:val="231F20"/>
          <w:spacing w:val="-13"/>
        </w:rPr>
        <w:t xml:space="preserve"> </w:t>
      </w:r>
      <w:r>
        <w:rPr>
          <w:color w:val="231F20"/>
          <w:spacing w:val="-2"/>
        </w:rPr>
        <w:t>Specific</w:t>
      </w:r>
      <w:r>
        <w:rPr>
          <w:color w:val="231F20"/>
          <w:spacing w:val="-13"/>
        </w:rPr>
        <w:t xml:space="preserve"> </w:t>
      </w:r>
      <w:r>
        <w:rPr>
          <w:color w:val="231F20"/>
          <w:spacing w:val="-2"/>
        </w:rPr>
        <w:t>Message</w:t>
      </w:r>
      <w:r>
        <w:rPr>
          <w:color w:val="231F20"/>
          <w:spacing w:val="-13"/>
        </w:rPr>
        <w:t xml:space="preserve"> </w:t>
      </w:r>
      <w:r>
        <w:rPr>
          <w:color w:val="231F20"/>
          <w:spacing w:val="-2"/>
        </w:rPr>
        <w:t>component</w:t>
      </w:r>
      <w:r>
        <w:rPr>
          <w:color w:val="231F20"/>
          <w:spacing w:val="-13"/>
        </w:rPr>
        <w:t xml:space="preserve"> </w:t>
      </w:r>
      <w:r>
        <w:rPr>
          <w:color w:val="231F20"/>
          <w:spacing w:val="-2"/>
        </w:rPr>
        <w:t>of</w:t>
      </w:r>
      <w:r>
        <w:rPr>
          <w:color w:val="231F20"/>
          <w:spacing w:val="-13"/>
        </w:rPr>
        <w:t xml:space="preserve"> </w:t>
      </w:r>
      <w:r>
        <w:rPr>
          <w:color w:val="231F20"/>
          <w:spacing w:val="-2"/>
        </w:rPr>
        <w:t>VDES</w:t>
      </w:r>
      <w:r>
        <w:rPr>
          <w:color w:val="231F20"/>
          <w:spacing w:val="-13"/>
        </w:rPr>
        <w:t xml:space="preserve"> </w:t>
      </w:r>
      <w:r>
        <w:rPr>
          <w:color w:val="231F20"/>
          <w:spacing w:val="-2"/>
        </w:rPr>
        <w:t>uses</w:t>
      </w:r>
      <w:r>
        <w:rPr>
          <w:color w:val="231F20"/>
          <w:spacing w:val="-13"/>
        </w:rPr>
        <w:t xml:space="preserve"> </w:t>
      </w:r>
      <w:r>
        <w:rPr>
          <w:color w:val="231F20"/>
          <w:spacing w:val="-2"/>
        </w:rPr>
        <w:t>2</w:t>
      </w:r>
      <w:r>
        <w:rPr>
          <w:color w:val="231F20"/>
          <w:spacing w:val="-13"/>
        </w:rPr>
        <w:t xml:space="preserve"> </w:t>
      </w:r>
      <w:r>
        <w:rPr>
          <w:color w:val="231F20"/>
          <w:spacing w:val="-2"/>
        </w:rPr>
        <w:t>channels</w:t>
      </w:r>
      <w:r>
        <w:rPr>
          <w:color w:val="231F20"/>
          <w:spacing w:val="-13"/>
        </w:rPr>
        <w:t xml:space="preserve"> </w:t>
      </w:r>
      <w:r>
        <w:rPr>
          <w:color w:val="231F20"/>
          <w:spacing w:val="-2"/>
        </w:rPr>
        <w:t>(ASM1</w:t>
      </w:r>
      <w:r>
        <w:rPr>
          <w:color w:val="231F20"/>
          <w:spacing w:val="-13"/>
        </w:rPr>
        <w:t xml:space="preserve"> </w:t>
      </w:r>
      <w:r>
        <w:rPr>
          <w:color w:val="231F20"/>
          <w:spacing w:val="-2"/>
        </w:rPr>
        <w:t>and</w:t>
      </w:r>
      <w:r>
        <w:rPr>
          <w:color w:val="231F20"/>
          <w:spacing w:val="-13"/>
        </w:rPr>
        <w:t xml:space="preserve"> </w:t>
      </w:r>
      <w:r>
        <w:rPr>
          <w:color w:val="231F20"/>
          <w:spacing w:val="-2"/>
        </w:rPr>
        <w:t xml:space="preserve">ASM2). </w:t>
      </w:r>
      <w:r>
        <w:rPr>
          <w:color w:val="231F20"/>
          <w:spacing w:val="-8"/>
        </w:rPr>
        <w:t>The</w:t>
      </w:r>
      <w:r>
        <w:rPr>
          <w:color w:val="231F20"/>
          <w:spacing w:val="-3"/>
        </w:rPr>
        <w:t xml:space="preserve"> </w:t>
      </w:r>
      <w:r>
        <w:rPr>
          <w:color w:val="231F20"/>
          <w:spacing w:val="-8"/>
        </w:rPr>
        <w:t>purpose</w:t>
      </w:r>
      <w:r>
        <w:rPr>
          <w:color w:val="231F20"/>
          <w:spacing w:val="-3"/>
        </w:rPr>
        <w:t xml:space="preserve"> </w:t>
      </w:r>
      <w:r>
        <w:rPr>
          <w:color w:val="231F20"/>
          <w:spacing w:val="-8"/>
        </w:rPr>
        <w:t>of</w:t>
      </w:r>
      <w:r>
        <w:rPr>
          <w:color w:val="231F20"/>
          <w:spacing w:val="-3"/>
        </w:rPr>
        <w:t xml:space="preserve"> </w:t>
      </w:r>
      <w:r>
        <w:rPr>
          <w:color w:val="231F20"/>
          <w:spacing w:val="-8"/>
        </w:rPr>
        <w:t>ASM</w:t>
      </w:r>
      <w:r>
        <w:rPr>
          <w:color w:val="231F20"/>
          <w:spacing w:val="-3"/>
        </w:rPr>
        <w:t xml:space="preserve"> </w:t>
      </w:r>
      <w:r>
        <w:rPr>
          <w:color w:val="231F20"/>
          <w:spacing w:val="-8"/>
        </w:rPr>
        <w:t>is</w:t>
      </w:r>
      <w:r>
        <w:rPr>
          <w:color w:val="231F20"/>
          <w:spacing w:val="-3"/>
        </w:rPr>
        <w:t xml:space="preserve"> </w:t>
      </w:r>
      <w:r>
        <w:rPr>
          <w:color w:val="231F20"/>
          <w:spacing w:val="-8"/>
        </w:rPr>
        <w:t>to</w:t>
      </w:r>
      <w:r>
        <w:rPr>
          <w:color w:val="231F20"/>
          <w:spacing w:val="-3"/>
        </w:rPr>
        <w:t xml:space="preserve"> </w:t>
      </w:r>
      <w:r>
        <w:rPr>
          <w:color w:val="231F20"/>
          <w:spacing w:val="-8"/>
        </w:rPr>
        <w:t>offload</w:t>
      </w:r>
      <w:r>
        <w:rPr>
          <w:color w:val="231F20"/>
          <w:spacing w:val="-3"/>
        </w:rPr>
        <w:t xml:space="preserve"> </w:t>
      </w:r>
      <w:r>
        <w:rPr>
          <w:color w:val="231F20"/>
          <w:spacing w:val="-8"/>
        </w:rPr>
        <w:t>the</w:t>
      </w:r>
      <w:r>
        <w:rPr>
          <w:color w:val="231F20"/>
          <w:spacing w:val="-3"/>
        </w:rPr>
        <w:t xml:space="preserve"> </w:t>
      </w:r>
      <w:r>
        <w:rPr>
          <w:color w:val="231F20"/>
          <w:spacing w:val="-8"/>
        </w:rPr>
        <w:t>AIS</w:t>
      </w:r>
      <w:r>
        <w:rPr>
          <w:color w:val="231F20"/>
          <w:spacing w:val="-3"/>
        </w:rPr>
        <w:t xml:space="preserve"> </w:t>
      </w:r>
      <w:r>
        <w:rPr>
          <w:color w:val="231F20"/>
          <w:spacing w:val="-8"/>
        </w:rPr>
        <w:t>channels</w:t>
      </w:r>
      <w:r>
        <w:rPr>
          <w:color w:val="231F20"/>
          <w:spacing w:val="-3"/>
        </w:rPr>
        <w:t xml:space="preserve"> </w:t>
      </w:r>
      <w:r>
        <w:rPr>
          <w:color w:val="231F20"/>
          <w:spacing w:val="-8"/>
        </w:rPr>
        <w:t>from</w:t>
      </w:r>
      <w:r>
        <w:rPr>
          <w:color w:val="231F20"/>
          <w:spacing w:val="-3"/>
        </w:rPr>
        <w:t xml:space="preserve"> </w:t>
      </w:r>
      <w:r>
        <w:rPr>
          <w:color w:val="231F20"/>
          <w:spacing w:val="-8"/>
        </w:rPr>
        <w:t>the</w:t>
      </w:r>
      <w:r>
        <w:rPr>
          <w:color w:val="231F20"/>
          <w:spacing w:val="-3"/>
        </w:rPr>
        <w:t xml:space="preserve"> </w:t>
      </w:r>
      <w:r>
        <w:rPr>
          <w:color w:val="231F20"/>
          <w:spacing w:val="-8"/>
        </w:rPr>
        <w:t>growing</w:t>
      </w:r>
      <w:r>
        <w:rPr>
          <w:color w:val="231F20"/>
          <w:spacing w:val="-3"/>
        </w:rPr>
        <w:t xml:space="preserve"> </w:t>
      </w:r>
      <w:r>
        <w:rPr>
          <w:color w:val="231F20"/>
          <w:spacing w:val="-8"/>
        </w:rPr>
        <w:t>use</w:t>
      </w:r>
      <w:r>
        <w:rPr>
          <w:color w:val="231F20"/>
          <w:spacing w:val="-3"/>
        </w:rPr>
        <w:t xml:space="preserve"> </w:t>
      </w:r>
      <w:r>
        <w:rPr>
          <w:color w:val="231F20"/>
          <w:spacing w:val="-8"/>
        </w:rPr>
        <w:t>of</w:t>
      </w:r>
      <w:r>
        <w:rPr>
          <w:color w:val="231F20"/>
          <w:spacing w:val="-3"/>
        </w:rPr>
        <w:t xml:space="preserve"> </w:t>
      </w:r>
      <w:r>
        <w:rPr>
          <w:color w:val="231F20"/>
          <w:spacing w:val="-8"/>
        </w:rPr>
        <w:t>various</w:t>
      </w:r>
      <w:r>
        <w:rPr>
          <w:color w:val="231F20"/>
          <w:spacing w:val="-3"/>
        </w:rPr>
        <w:t xml:space="preserve"> </w:t>
      </w:r>
      <w:r>
        <w:rPr>
          <w:color w:val="231F20"/>
          <w:spacing w:val="-8"/>
        </w:rPr>
        <w:t xml:space="preserve">messages </w:t>
      </w:r>
      <w:r>
        <w:rPr>
          <w:color w:val="231F20"/>
        </w:rPr>
        <w:t>to</w:t>
      </w:r>
      <w:r>
        <w:rPr>
          <w:color w:val="231F20"/>
          <w:spacing w:val="-2"/>
        </w:rPr>
        <w:t xml:space="preserve"> </w:t>
      </w:r>
      <w:r>
        <w:rPr>
          <w:color w:val="231F20"/>
        </w:rPr>
        <w:t>exchange</w:t>
      </w:r>
      <w:r>
        <w:rPr>
          <w:color w:val="231F20"/>
          <w:spacing w:val="-2"/>
        </w:rPr>
        <w:t xml:space="preserve"> </w:t>
      </w:r>
      <w:r>
        <w:rPr>
          <w:color w:val="231F20"/>
        </w:rPr>
        <w:t>data</w:t>
      </w:r>
      <w:r>
        <w:rPr>
          <w:color w:val="231F20"/>
          <w:spacing w:val="-2"/>
        </w:rPr>
        <w:t xml:space="preserve"> </w:t>
      </w:r>
      <w:r>
        <w:rPr>
          <w:color w:val="231F20"/>
        </w:rPr>
        <w:t>that</w:t>
      </w:r>
      <w:r>
        <w:rPr>
          <w:color w:val="231F20"/>
          <w:spacing w:val="-2"/>
        </w:rPr>
        <w:t xml:space="preserve"> </w:t>
      </w:r>
      <w:r>
        <w:rPr>
          <w:color w:val="231F20"/>
        </w:rPr>
        <w:t>is</w:t>
      </w:r>
      <w:r>
        <w:rPr>
          <w:color w:val="231F20"/>
          <w:spacing w:val="-2"/>
        </w:rPr>
        <w:t xml:space="preserve"> </w:t>
      </w:r>
      <w:r>
        <w:rPr>
          <w:color w:val="231F20"/>
        </w:rPr>
        <w:t>safety</w:t>
      </w:r>
      <w:r>
        <w:rPr>
          <w:color w:val="231F20"/>
          <w:spacing w:val="-2"/>
        </w:rPr>
        <w:t xml:space="preserve"> </w:t>
      </w:r>
      <w:r>
        <w:rPr>
          <w:color w:val="231F20"/>
        </w:rPr>
        <w:t>related,</w:t>
      </w:r>
      <w:r>
        <w:rPr>
          <w:color w:val="231F20"/>
          <w:spacing w:val="-2"/>
        </w:rPr>
        <w:t xml:space="preserve"> </w:t>
      </w:r>
      <w:r>
        <w:rPr>
          <w:color w:val="231F20"/>
        </w:rPr>
        <w:t>but</w:t>
      </w:r>
      <w:r>
        <w:rPr>
          <w:color w:val="231F20"/>
          <w:spacing w:val="-2"/>
        </w:rPr>
        <w:t xml:space="preserve"> </w:t>
      </w:r>
      <w:r>
        <w:rPr>
          <w:color w:val="231F20"/>
        </w:rPr>
        <w:t>not</w:t>
      </w:r>
      <w:r>
        <w:rPr>
          <w:color w:val="231F20"/>
          <w:spacing w:val="-2"/>
        </w:rPr>
        <w:t xml:space="preserve"> </w:t>
      </w:r>
      <w:r>
        <w:rPr>
          <w:color w:val="231F20"/>
        </w:rPr>
        <w:t>directly</w:t>
      </w:r>
      <w:r>
        <w:rPr>
          <w:color w:val="231F20"/>
          <w:spacing w:val="-2"/>
        </w:rPr>
        <w:t xml:space="preserve"> </w:t>
      </w:r>
      <w:r>
        <w:rPr>
          <w:color w:val="231F20"/>
        </w:rPr>
        <w:t>relevant</w:t>
      </w:r>
      <w:r>
        <w:rPr>
          <w:color w:val="231F20"/>
          <w:spacing w:val="-2"/>
        </w:rPr>
        <w:t xml:space="preserve"> </w:t>
      </w:r>
      <w:r>
        <w:rPr>
          <w:color w:val="231F20"/>
        </w:rPr>
        <w:t>to</w:t>
      </w:r>
      <w:r>
        <w:rPr>
          <w:color w:val="231F20"/>
          <w:spacing w:val="-2"/>
        </w:rPr>
        <w:t xml:space="preserve"> </w:t>
      </w:r>
      <w:r>
        <w:rPr>
          <w:color w:val="231F20"/>
        </w:rPr>
        <w:t>collision</w:t>
      </w:r>
      <w:r>
        <w:rPr>
          <w:color w:val="231F20"/>
          <w:spacing w:val="-2"/>
        </w:rPr>
        <w:t xml:space="preserve"> </w:t>
      </w:r>
      <w:r>
        <w:rPr>
          <w:color w:val="231F20"/>
        </w:rPr>
        <w:t xml:space="preserve">avoidance. </w:t>
      </w:r>
      <w:r>
        <w:rPr>
          <w:color w:val="231F20"/>
          <w:spacing w:val="-2"/>
        </w:rPr>
        <w:t>The</w:t>
      </w:r>
      <w:r>
        <w:rPr>
          <w:color w:val="231F20"/>
          <w:spacing w:val="-8"/>
        </w:rPr>
        <w:t xml:space="preserve"> </w:t>
      </w:r>
      <w:r>
        <w:rPr>
          <w:color w:val="231F20"/>
          <w:spacing w:val="-2"/>
        </w:rPr>
        <w:t>deployment</w:t>
      </w:r>
      <w:r>
        <w:rPr>
          <w:color w:val="231F20"/>
          <w:spacing w:val="-8"/>
        </w:rPr>
        <w:t xml:space="preserve"> </w:t>
      </w:r>
      <w:r>
        <w:rPr>
          <w:color w:val="231F20"/>
          <w:spacing w:val="-2"/>
        </w:rPr>
        <w:t>of</w:t>
      </w:r>
      <w:r>
        <w:rPr>
          <w:color w:val="231F20"/>
          <w:spacing w:val="-8"/>
        </w:rPr>
        <w:t xml:space="preserve"> </w:t>
      </w:r>
      <w:r>
        <w:rPr>
          <w:color w:val="231F20"/>
          <w:spacing w:val="-2"/>
        </w:rPr>
        <w:t>ASM</w:t>
      </w:r>
      <w:r>
        <w:rPr>
          <w:color w:val="231F20"/>
          <w:spacing w:val="-8"/>
        </w:rPr>
        <w:t xml:space="preserve"> </w:t>
      </w:r>
      <w:r>
        <w:rPr>
          <w:color w:val="231F20"/>
          <w:spacing w:val="-2"/>
        </w:rPr>
        <w:t>across</w:t>
      </w:r>
      <w:r>
        <w:rPr>
          <w:color w:val="231F20"/>
          <w:spacing w:val="-8"/>
        </w:rPr>
        <w:t xml:space="preserve"> </w:t>
      </w:r>
      <w:r>
        <w:rPr>
          <w:color w:val="231F20"/>
          <w:spacing w:val="-2"/>
        </w:rPr>
        <w:t>the</w:t>
      </w:r>
      <w:r>
        <w:rPr>
          <w:color w:val="231F20"/>
          <w:spacing w:val="-8"/>
        </w:rPr>
        <w:t xml:space="preserve"> </w:t>
      </w:r>
      <w:r>
        <w:rPr>
          <w:color w:val="231F20"/>
          <w:spacing w:val="-2"/>
        </w:rPr>
        <w:t>globe</w:t>
      </w:r>
      <w:r>
        <w:rPr>
          <w:color w:val="231F20"/>
          <w:spacing w:val="-8"/>
        </w:rPr>
        <w:t xml:space="preserve"> </w:t>
      </w:r>
      <w:r>
        <w:rPr>
          <w:color w:val="231F20"/>
          <w:spacing w:val="-2"/>
        </w:rPr>
        <w:t>should</w:t>
      </w:r>
      <w:r>
        <w:rPr>
          <w:color w:val="231F20"/>
          <w:spacing w:val="-8"/>
        </w:rPr>
        <w:t xml:space="preserve"> </w:t>
      </w:r>
      <w:r>
        <w:rPr>
          <w:color w:val="231F20"/>
          <w:spacing w:val="-2"/>
        </w:rPr>
        <w:t>relieve</w:t>
      </w:r>
      <w:r>
        <w:rPr>
          <w:color w:val="231F20"/>
          <w:spacing w:val="-8"/>
        </w:rPr>
        <w:t xml:space="preserve"> </w:t>
      </w:r>
      <w:r>
        <w:rPr>
          <w:color w:val="231F20"/>
          <w:spacing w:val="-2"/>
        </w:rPr>
        <w:t>AIS</w:t>
      </w:r>
      <w:r>
        <w:rPr>
          <w:color w:val="231F20"/>
          <w:spacing w:val="-8"/>
        </w:rPr>
        <w:t xml:space="preserve"> </w:t>
      </w:r>
      <w:r>
        <w:rPr>
          <w:color w:val="231F20"/>
          <w:spacing w:val="-2"/>
        </w:rPr>
        <w:t>frequencies</w:t>
      </w:r>
      <w:r>
        <w:rPr>
          <w:color w:val="231F20"/>
          <w:spacing w:val="-8"/>
        </w:rPr>
        <w:t xml:space="preserve"> </w:t>
      </w:r>
      <w:r>
        <w:rPr>
          <w:color w:val="231F20"/>
          <w:spacing w:val="-2"/>
        </w:rPr>
        <w:t>from</w:t>
      </w:r>
      <w:r>
        <w:rPr>
          <w:color w:val="231F20"/>
          <w:spacing w:val="-8"/>
        </w:rPr>
        <w:t xml:space="preserve"> </w:t>
      </w:r>
      <w:r>
        <w:rPr>
          <w:color w:val="231F20"/>
          <w:spacing w:val="-2"/>
        </w:rPr>
        <w:t>such</w:t>
      </w:r>
      <w:r>
        <w:rPr>
          <w:color w:val="231F20"/>
          <w:spacing w:val="-8"/>
        </w:rPr>
        <w:t xml:space="preserve"> </w:t>
      </w:r>
      <w:r>
        <w:rPr>
          <w:color w:val="231F20"/>
          <w:spacing w:val="-2"/>
        </w:rPr>
        <w:t xml:space="preserve">usage </w:t>
      </w:r>
      <w:r>
        <w:rPr>
          <w:color w:val="231F20"/>
        </w:rPr>
        <w:t>and</w:t>
      </w:r>
      <w:r>
        <w:rPr>
          <w:color w:val="231F20"/>
          <w:spacing w:val="-14"/>
        </w:rPr>
        <w:t xml:space="preserve"> </w:t>
      </w:r>
      <w:r>
        <w:rPr>
          <w:color w:val="231F20"/>
        </w:rPr>
        <w:t>ensure</w:t>
      </w:r>
      <w:r>
        <w:rPr>
          <w:color w:val="231F20"/>
          <w:spacing w:val="-14"/>
        </w:rPr>
        <w:t xml:space="preserve"> </w:t>
      </w:r>
      <w:r>
        <w:rPr>
          <w:color w:val="231F20"/>
        </w:rPr>
        <w:t>the</w:t>
      </w:r>
      <w:r>
        <w:rPr>
          <w:color w:val="231F20"/>
          <w:spacing w:val="-14"/>
        </w:rPr>
        <w:t xml:space="preserve"> </w:t>
      </w:r>
      <w:r>
        <w:rPr>
          <w:color w:val="231F20"/>
        </w:rPr>
        <w:t>availability</w:t>
      </w:r>
      <w:r>
        <w:rPr>
          <w:color w:val="231F20"/>
          <w:spacing w:val="-14"/>
        </w:rPr>
        <w:t xml:space="preserve"> </w:t>
      </w:r>
      <w:r>
        <w:rPr>
          <w:color w:val="231F20"/>
        </w:rPr>
        <w:t>of</w:t>
      </w:r>
      <w:r>
        <w:rPr>
          <w:color w:val="231F20"/>
          <w:spacing w:val="-14"/>
        </w:rPr>
        <w:t xml:space="preserve"> </w:t>
      </w:r>
      <w:r>
        <w:rPr>
          <w:color w:val="231F20"/>
        </w:rPr>
        <w:t>AIS</w:t>
      </w:r>
      <w:r>
        <w:rPr>
          <w:color w:val="231F20"/>
          <w:spacing w:val="-14"/>
        </w:rPr>
        <w:t xml:space="preserve"> </w:t>
      </w:r>
      <w:r>
        <w:rPr>
          <w:color w:val="231F20"/>
        </w:rPr>
        <w:t>for</w:t>
      </w:r>
      <w:r>
        <w:rPr>
          <w:color w:val="231F20"/>
          <w:spacing w:val="-14"/>
        </w:rPr>
        <w:t xml:space="preserve"> </w:t>
      </w:r>
      <w:r>
        <w:rPr>
          <w:color w:val="231F20"/>
        </w:rPr>
        <w:t>collision</w:t>
      </w:r>
      <w:r>
        <w:rPr>
          <w:color w:val="231F20"/>
          <w:spacing w:val="-14"/>
        </w:rPr>
        <w:t xml:space="preserve"> </w:t>
      </w:r>
      <w:r>
        <w:rPr>
          <w:color w:val="231F20"/>
        </w:rPr>
        <w:t>avoidance</w:t>
      </w:r>
      <w:r>
        <w:rPr>
          <w:color w:val="231F20"/>
          <w:spacing w:val="-14"/>
        </w:rPr>
        <w:t xml:space="preserve"> </w:t>
      </w:r>
      <w:r>
        <w:rPr>
          <w:color w:val="231F20"/>
        </w:rPr>
        <w:t>and</w:t>
      </w:r>
      <w:r>
        <w:rPr>
          <w:color w:val="231F20"/>
          <w:spacing w:val="-14"/>
        </w:rPr>
        <w:t xml:space="preserve"> </w:t>
      </w:r>
      <w:r>
        <w:rPr>
          <w:color w:val="231F20"/>
        </w:rPr>
        <w:t>safety</w:t>
      </w:r>
      <w:r>
        <w:rPr>
          <w:color w:val="231F20"/>
          <w:spacing w:val="-14"/>
        </w:rPr>
        <w:t xml:space="preserve"> </w:t>
      </w:r>
      <w:r>
        <w:rPr>
          <w:color w:val="231F20"/>
        </w:rPr>
        <w:t>purposes,</w:t>
      </w:r>
      <w:r>
        <w:rPr>
          <w:color w:val="231F20"/>
          <w:spacing w:val="-14"/>
        </w:rPr>
        <w:t xml:space="preserve"> </w:t>
      </w:r>
      <w:r>
        <w:rPr>
          <w:color w:val="231F20"/>
        </w:rPr>
        <w:t>increasing its</w:t>
      </w:r>
      <w:r>
        <w:rPr>
          <w:color w:val="231F20"/>
          <w:spacing w:val="-3"/>
        </w:rPr>
        <w:t xml:space="preserve"> </w:t>
      </w:r>
      <w:r>
        <w:rPr>
          <w:color w:val="231F20"/>
        </w:rPr>
        <w:t>effectiveness.</w:t>
      </w:r>
      <w:r>
        <w:rPr>
          <w:color w:val="231F20"/>
          <w:spacing w:val="-3"/>
        </w:rPr>
        <w:t xml:space="preserve"> </w:t>
      </w:r>
      <w:r>
        <w:rPr>
          <w:color w:val="231F20"/>
        </w:rPr>
        <w:t>Examples</w:t>
      </w:r>
      <w:r>
        <w:rPr>
          <w:color w:val="231F20"/>
          <w:spacing w:val="-3"/>
        </w:rPr>
        <w:t xml:space="preserve"> </w:t>
      </w:r>
      <w:r>
        <w:rPr>
          <w:color w:val="231F20"/>
        </w:rPr>
        <w:t>of</w:t>
      </w:r>
      <w:r>
        <w:rPr>
          <w:color w:val="231F20"/>
          <w:spacing w:val="-3"/>
        </w:rPr>
        <w:t xml:space="preserve"> </w:t>
      </w:r>
      <w:r>
        <w:rPr>
          <w:color w:val="231F20"/>
        </w:rPr>
        <w:t>ASM</w:t>
      </w:r>
      <w:r>
        <w:rPr>
          <w:color w:val="231F20"/>
          <w:spacing w:val="-3"/>
        </w:rPr>
        <w:t xml:space="preserve"> </w:t>
      </w:r>
      <w:r>
        <w:rPr>
          <w:color w:val="231F20"/>
        </w:rPr>
        <w:t>data</w:t>
      </w:r>
      <w:r>
        <w:rPr>
          <w:color w:val="231F20"/>
          <w:spacing w:val="-3"/>
        </w:rPr>
        <w:t xml:space="preserve"> </w:t>
      </w:r>
      <w:r>
        <w:rPr>
          <w:color w:val="231F20"/>
        </w:rPr>
        <w:t>that</w:t>
      </w:r>
      <w:r>
        <w:rPr>
          <w:color w:val="231F20"/>
          <w:spacing w:val="-3"/>
        </w:rPr>
        <w:t xml:space="preserve"> </w:t>
      </w:r>
      <w:r>
        <w:rPr>
          <w:color w:val="231F20"/>
        </w:rPr>
        <w:t>are</w:t>
      </w:r>
      <w:r>
        <w:rPr>
          <w:color w:val="231F20"/>
          <w:spacing w:val="-3"/>
        </w:rPr>
        <w:t xml:space="preserve"> </w:t>
      </w:r>
      <w:r>
        <w:rPr>
          <w:color w:val="231F20"/>
        </w:rPr>
        <w:t>currently</w:t>
      </w:r>
      <w:r>
        <w:rPr>
          <w:color w:val="231F20"/>
          <w:spacing w:val="-3"/>
        </w:rPr>
        <w:t xml:space="preserve"> </w:t>
      </w:r>
      <w:r>
        <w:rPr>
          <w:color w:val="231F20"/>
        </w:rPr>
        <w:t>carried</w:t>
      </w:r>
      <w:r>
        <w:rPr>
          <w:color w:val="231F20"/>
          <w:spacing w:val="-3"/>
        </w:rPr>
        <w:t xml:space="preserve"> </w:t>
      </w:r>
      <w:r>
        <w:rPr>
          <w:color w:val="231F20"/>
        </w:rPr>
        <w:t>over</w:t>
      </w:r>
      <w:r>
        <w:rPr>
          <w:color w:val="231F20"/>
          <w:spacing w:val="-3"/>
        </w:rPr>
        <w:t xml:space="preserve"> </w:t>
      </w:r>
      <w:r>
        <w:rPr>
          <w:color w:val="231F20"/>
        </w:rPr>
        <w:t>AIS</w:t>
      </w:r>
      <w:r>
        <w:rPr>
          <w:color w:val="231F20"/>
          <w:spacing w:val="-3"/>
        </w:rPr>
        <w:t xml:space="preserve"> </w:t>
      </w:r>
      <w:r>
        <w:rPr>
          <w:color w:val="231F20"/>
        </w:rPr>
        <w:t xml:space="preserve">frequencies include meteorological / hydrological data, waterways obstructions, recommended </w:t>
      </w:r>
      <w:r>
        <w:rPr>
          <w:color w:val="231F20"/>
          <w:spacing w:val="-2"/>
        </w:rPr>
        <w:t>routes,</w:t>
      </w:r>
      <w:r>
        <w:rPr>
          <w:color w:val="231F20"/>
          <w:spacing w:val="-14"/>
        </w:rPr>
        <w:t xml:space="preserve"> </w:t>
      </w:r>
      <w:r>
        <w:rPr>
          <w:color w:val="231F20"/>
          <w:spacing w:val="-2"/>
        </w:rPr>
        <w:t>etc.</w:t>
      </w:r>
      <w:r>
        <w:rPr>
          <w:color w:val="231F20"/>
          <w:spacing w:val="-14"/>
        </w:rPr>
        <w:t xml:space="preserve"> </w:t>
      </w:r>
      <w:r>
        <w:rPr>
          <w:color w:val="231F20"/>
          <w:spacing w:val="-2"/>
        </w:rPr>
        <w:t>The</w:t>
      </w:r>
      <w:r>
        <w:rPr>
          <w:color w:val="231F20"/>
          <w:spacing w:val="-13"/>
        </w:rPr>
        <w:t xml:space="preserve"> </w:t>
      </w:r>
      <w:r>
        <w:rPr>
          <w:color w:val="231F20"/>
          <w:spacing w:val="-2"/>
        </w:rPr>
        <w:t>ASM</w:t>
      </w:r>
      <w:r>
        <w:rPr>
          <w:color w:val="231F20"/>
          <w:spacing w:val="-14"/>
        </w:rPr>
        <w:t xml:space="preserve"> </w:t>
      </w:r>
      <w:r>
        <w:rPr>
          <w:color w:val="231F20"/>
          <w:spacing w:val="-2"/>
        </w:rPr>
        <w:t>channels</w:t>
      </w:r>
      <w:r>
        <w:rPr>
          <w:color w:val="231F20"/>
          <w:spacing w:val="-14"/>
        </w:rPr>
        <w:t xml:space="preserve"> </w:t>
      </w:r>
      <w:r>
        <w:rPr>
          <w:color w:val="231F20"/>
          <w:spacing w:val="-2"/>
        </w:rPr>
        <w:t>use</w:t>
      </w:r>
      <w:r>
        <w:rPr>
          <w:color w:val="231F20"/>
          <w:spacing w:val="-13"/>
        </w:rPr>
        <w:t xml:space="preserve"> </w:t>
      </w:r>
      <w:r>
        <w:rPr>
          <w:color w:val="231F20"/>
          <w:spacing w:val="-2"/>
        </w:rPr>
        <w:t>a</w:t>
      </w:r>
      <w:r>
        <w:rPr>
          <w:color w:val="231F20"/>
          <w:spacing w:val="-14"/>
        </w:rPr>
        <w:t xml:space="preserve"> </w:t>
      </w:r>
      <w:r>
        <w:rPr>
          <w:color w:val="231F20"/>
          <w:spacing w:val="-2"/>
        </w:rPr>
        <w:t>more</w:t>
      </w:r>
      <w:r>
        <w:rPr>
          <w:color w:val="231F20"/>
          <w:spacing w:val="-13"/>
        </w:rPr>
        <w:t xml:space="preserve"> </w:t>
      </w:r>
      <w:r>
        <w:rPr>
          <w:color w:val="231F20"/>
          <w:spacing w:val="-2"/>
        </w:rPr>
        <w:t>efficient</w:t>
      </w:r>
      <w:r>
        <w:rPr>
          <w:color w:val="231F20"/>
          <w:spacing w:val="-14"/>
        </w:rPr>
        <w:t xml:space="preserve"> </w:t>
      </w:r>
      <w:r>
        <w:rPr>
          <w:color w:val="231F20"/>
          <w:spacing w:val="-2"/>
        </w:rPr>
        <w:t>signal</w:t>
      </w:r>
      <w:r>
        <w:rPr>
          <w:color w:val="231F20"/>
          <w:spacing w:val="-14"/>
        </w:rPr>
        <w:t xml:space="preserve"> </w:t>
      </w:r>
      <w:r>
        <w:rPr>
          <w:color w:val="231F20"/>
          <w:spacing w:val="-2"/>
        </w:rPr>
        <w:t>modulation</w:t>
      </w:r>
      <w:r>
        <w:rPr>
          <w:color w:val="231F20"/>
          <w:spacing w:val="-13"/>
        </w:rPr>
        <w:t xml:space="preserve"> </w:t>
      </w:r>
      <w:r>
        <w:rPr>
          <w:color w:val="231F20"/>
          <w:spacing w:val="-2"/>
        </w:rPr>
        <w:t>than</w:t>
      </w:r>
      <w:r>
        <w:rPr>
          <w:color w:val="231F20"/>
          <w:spacing w:val="-14"/>
        </w:rPr>
        <w:t xml:space="preserve"> </w:t>
      </w:r>
      <w:r>
        <w:rPr>
          <w:color w:val="231F20"/>
          <w:spacing w:val="-2"/>
        </w:rPr>
        <w:t>the</w:t>
      </w:r>
      <w:r>
        <w:rPr>
          <w:color w:val="231F20"/>
          <w:spacing w:val="-14"/>
        </w:rPr>
        <w:t xml:space="preserve"> </w:t>
      </w:r>
      <w:r>
        <w:rPr>
          <w:color w:val="231F20"/>
          <w:spacing w:val="-2"/>
        </w:rPr>
        <w:t>original</w:t>
      </w:r>
      <w:r>
        <w:rPr>
          <w:color w:val="231F20"/>
          <w:spacing w:val="-13"/>
        </w:rPr>
        <w:t xml:space="preserve"> </w:t>
      </w:r>
      <w:r>
        <w:rPr>
          <w:color w:val="231F20"/>
          <w:spacing w:val="-2"/>
        </w:rPr>
        <w:t>AIS frequencies</w:t>
      </w:r>
      <w:r>
        <w:rPr>
          <w:color w:val="231F20"/>
          <w:spacing w:val="-11"/>
        </w:rPr>
        <w:t xml:space="preserve"> </w:t>
      </w:r>
      <w:r>
        <w:rPr>
          <w:color w:val="231F20"/>
          <w:spacing w:val="-2"/>
        </w:rPr>
        <w:t>which</w:t>
      </w:r>
      <w:r>
        <w:rPr>
          <w:color w:val="231F20"/>
          <w:spacing w:val="-11"/>
        </w:rPr>
        <w:t xml:space="preserve"> </w:t>
      </w:r>
      <w:r>
        <w:rPr>
          <w:color w:val="231F20"/>
          <w:spacing w:val="-2"/>
        </w:rPr>
        <w:t>allows</w:t>
      </w:r>
      <w:r>
        <w:rPr>
          <w:color w:val="231F20"/>
          <w:spacing w:val="-11"/>
        </w:rPr>
        <w:t xml:space="preserve"> </w:t>
      </w:r>
      <w:r>
        <w:rPr>
          <w:color w:val="231F20"/>
          <w:spacing w:val="-2"/>
        </w:rPr>
        <w:t>for</w:t>
      </w:r>
      <w:r>
        <w:rPr>
          <w:color w:val="231F20"/>
          <w:spacing w:val="-11"/>
        </w:rPr>
        <w:t xml:space="preserve"> </w:t>
      </w:r>
      <w:r>
        <w:rPr>
          <w:color w:val="231F20"/>
          <w:spacing w:val="-2"/>
        </w:rPr>
        <w:t>more</w:t>
      </w:r>
      <w:r>
        <w:rPr>
          <w:color w:val="231F20"/>
          <w:spacing w:val="-11"/>
        </w:rPr>
        <w:t xml:space="preserve"> </w:t>
      </w:r>
      <w:r>
        <w:rPr>
          <w:color w:val="231F20"/>
          <w:spacing w:val="-2"/>
        </w:rPr>
        <w:t>data,</w:t>
      </w:r>
      <w:r>
        <w:rPr>
          <w:color w:val="231F20"/>
          <w:spacing w:val="-11"/>
        </w:rPr>
        <w:t xml:space="preserve"> </w:t>
      </w:r>
      <w:r>
        <w:rPr>
          <w:color w:val="231F20"/>
          <w:spacing w:val="-2"/>
        </w:rPr>
        <w:t>almost</w:t>
      </w:r>
      <w:r>
        <w:rPr>
          <w:color w:val="231F20"/>
          <w:spacing w:val="-11"/>
        </w:rPr>
        <w:t xml:space="preserve"> </w:t>
      </w:r>
      <w:r>
        <w:rPr>
          <w:color w:val="231F20"/>
          <w:spacing w:val="-2"/>
        </w:rPr>
        <w:t>twice,</w:t>
      </w:r>
      <w:r>
        <w:rPr>
          <w:color w:val="231F20"/>
          <w:spacing w:val="-11"/>
        </w:rPr>
        <w:t xml:space="preserve"> </w:t>
      </w:r>
      <w:r>
        <w:rPr>
          <w:color w:val="231F20"/>
          <w:spacing w:val="-2"/>
        </w:rPr>
        <w:t>to</w:t>
      </w:r>
      <w:r>
        <w:rPr>
          <w:color w:val="231F20"/>
          <w:spacing w:val="-11"/>
        </w:rPr>
        <w:t xml:space="preserve"> </w:t>
      </w:r>
      <w:r>
        <w:rPr>
          <w:color w:val="231F20"/>
          <w:spacing w:val="-2"/>
        </w:rPr>
        <w:t>be</w:t>
      </w:r>
      <w:r>
        <w:rPr>
          <w:color w:val="231F20"/>
          <w:spacing w:val="-11"/>
        </w:rPr>
        <w:t xml:space="preserve"> </w:t>
      </w:r>
      <w:r>
        <w:rPr>
          <w:color w:val="231F20"/>
          <w:spacing w:val="-2"/>
        </w:rPr>
        <w:t>carried</w:t>
      </w:r>
      <w:r>
        <w:rPr>
          <w:color w:val="231F20"/>
          <w:spacing w:val="-11"/>
        </w:rPr>
        <w:t xml:space="preserve"> </w:t>
      </w:r>
      <w:r>
        <w:rPr>
          <w:color w:val="231F20"/>
          <w:spacing w:val="-2"/>
        </w:rPr>
        <w:t>in</w:t>
      </w:r>
      <w:r>
        <w:rPr>
          <w:color w:val="231F20"/>
          <w:spacing w:val="-11"/>
        </w:rPr>
        <w:t xml:space="preserve"> </w:t>
      </w:r>
      <w:r>
        <w:rPr>
          <w:color w:val="231F20"/>
          <w:spacing w:val="-2"/>
        </w:rPr>
        <w:t>the</w:t>
      </w:r>
      <w:r>
        <w:rPr>
          <w:color w:val="231F20"/>
          <w:spacing w:val="-11"/>
        </w:rPr>
        <w:t xml:space="preserve"> </w:t>
      </w:r>
      <w:r>
        <w:rPr>
          <w:color w:val="231F20"/>
          <w:spacing w:val="-2"/>
        </w:rPr>
        <w:t>same</w:t>
      </w:r>
      <w:r>
        <w:rPr>
          <w:color w:val="231F20"/>
          <w:spacing w:val="-11"/>
        </w:rPr>
        <w:t xml:space="preserve"> </w:t>
      </w:r>
      <w:r>
        <w:rPr>
          <w:color w:val="231F20"/>
          <w:spacing w:val="-2"/>
        </w:rPr>
        <w:t>time</w:t>
      </w:r>
      <w:r>
        <w:rPr>
          <w:color w:val="231F20"/>
          <w:spacing w:val="-11"/>
        </w:rPr>
        <w:t xml:space="preserve"> </w:t>
      </w:r>
      <w:r>
        <w:rPr>
          <w:color w:val="231F20"/>
          <w:spacing w:val="-2"/>
        </w:rPr>
        <w:t xml:space="preserve">slot/ </w:t>
      </w:r>
      <w:r>
        <w:rPr>
          <w:color w:val="231F20"/>
        </w:rPr>
        <w:t>frame.</w:t>
      </w:r>
      <w:r>
        <w:rPr>
          <w:color w:val="231F20"/>
          <w:spacing w:val="-15"/>
        </w:rPr>
        <w:t xml:space="preserve"> </w:t>
      </w:r>
      <w:r>
        <w:rPr>
          <w:color w:val="231F20"/>
        </w:rPr>
        <w:t>Existing</w:t>
      </w:r>
      <w:r>
        <w:rPr>
          <w:color w:val="231F20"/>
          <w:spacing w:val="-15"/>
        </w:rPr>
        <w:t xml:space="preserve"> </w:t>
      </w:r>
      <w:r>
        <w:rPr>
          <w:color w:val="231F20"/>
        </w:rPr>
        <w:t>AIS</w:t>
      </w:r>
      <w:r>
        <w:rPr>
          <w:color w:val="231F20"/>
          <w:spacing w:val="-15"/>
        </w:rPr>
        <w:t xml:space="preserve"> </w:t>
      </w:r>
      <w:r>
        <w:rPr>
          <w:color w:val="231F20"/>
        </w:rPr>
        <w:t>messages</w:t>
      </w:r>
      <w:r>
        <w:rPr>
          <w:color w:val="231F20"/>
          <w:spacing w:val="-15"/>
        </w:rPr>
        <w:t xml:space="preserve"> </w:t>
      </w:r>
      <w:r>
        <w:rPr>
          <w:color w:val="231F20"/>
        </w:rPr>
        <w:t>could</w:t>
      </w:r>
      <w:r>
        <w:rPr>
          <w:color w:val="231F20"/>
          <w:spacing w:val="-15"/>
        </w:rPr>
        <w:t xml:space="preserve"> </w:t>
      </w:r>
      <w:r>
        <w:rPr>
          <w:color w:val="231F20"/>
        </w:rPr>
        <w:t>be</w:t>
      </w:r>
      <w:r>
        <w:rPr>
          <w:color w:val="231F20"/>
          <w:spacing w:val="-15"/>
        </w:rPr>
        <w:t xml:space="preserve"> </w:t>
      </w:r>
      <w:r>
        <w:rPr>
          <w:color w:val="231F20"/>
        </w:rPr>
        <w:t>simply</w:t>
      </w:r>
      <w:r>
        <w:rPr>
          <w:color w:val="231F20"/>
          <w:spacing w:val="-15"/>
        </w:rPr>
        <w:t xml:space="preserve"> </w:t>
      </w:r>
      <w:r>
        <w:rPr>
          <w:color w:val="231F20"/>
        </w:rPr>
        <w:t>reused</w:t>
      </w:r>
      <w:r>
        <w:rPr>
          <w:color w:val="231F20"/>
          <w:spacing w:val="-15"/>
        </w:rPr>
        <w:t xml:space="preserve"> </w:t>
      </w:r>
      <w:r>
        <w:rPr>
          <w:color w:val="231F20"/>
        </w:rPr>
        <w:t>on</w:t>
      </w:r>
      <w:r>
        <w:rPr>
          <w:color w:val="231F20"/>
          <w:spacing w:val="-15"/>
        </w:rPr>
        <w:t xml:space="preserve"> </w:t>
      </w:r>
      <w:r>
        <w:rPr>
          <w:color w:val="231F20"/>
        </w:rPr>
        <w:t>ASM</w:t>
      </w:r>
      <w:r>
        <w:rPr>
          <w:color w:val="231F20"/>
          <w:spacing w:val="-15"/>
        </w:rPr>
        <w:t xml:space="preserve"> </w:t>
      </w:r>
      <w:r>
        <w:rPr>
          <w:color w:val="231F20"/>
        </w:rPr>
        <w:t>or</w:t>
      </w:r>
      <w:r>
        <w:rPr>
          <w:color w:val="231F20"/>
          <w:spacing w:val="-15"/>
        </w:rPr>
        <w:t xml:space="preserve"> </w:t>
      </w:r>
      <w:r>
        <w:rPr>
          <w:color w:val="231F20"/>
        </w:rPr>
        <w:t>VDE</w:t>
      </w:r>
      <w:r>
        <w:rPr>
          <w:color w:val="231F20"/>
          <w:spacing w:val="-15"/>
        </w:rPr>
        <w:t xml:space="preserve"> </w:t>
      </w:r>
      <w:r>
        <w:rPr>
          <w:color w:val="231F20"/>
        </w:rPr>
        <w:t>channels.</w:t>
      </w:r>
    </w:p>
    <w:p w14:paraId="4FAE3700" w14:textId="77777777" w:rsidR="00A918E6" w:rsidRDefault="001A1C1A">
      <w:pPr>
        <w:pStyle w:val="a3"/>
        <w:spacing w:before="7" w:line="297" w:lineRule="auto"/>
        <w:ind w:left="129" w:right="2700" w:firstLine="396"/>
        <w:jc w:val="both"/>
      </w:pPr>
      <w:r>
        <w:rPr>
          <w:color w:val="231F20"/>
        </w:rPr>
        <w:t>IALA maintains a list of all available Application Specific Messages on all physical links</w:t>
      </w:r>
      <w:r>
        <w:rPr>
          <w:color w:val="231F20"/>
          <w:spacing w:val="-1"/>
        </w:rPr>
        <w:t xml:space="preserve"> </w:t>
      </w:r>
      <w:r>
        <w:rPr>
          <w:color w:val="231F20"/>
        </w:rPr>
        <w:t>(AIS,</w:t>
      </w:r>
      <w:r>
        <w:rPr>
          <w:color w:val="231F20"/>
          <w:spacing w:val="-1"/>
        </w:rPr>
        <w:t xml:space="preserve"> </w:t>
      </w:r>
      <w:r>
        <w:rPr>
          <w:color w:val="231F20"/>
        </w:rPr>
        <w:t>VDES-ASM</w:t>
      </w:r>
      <w:r>
        <w:rPr>
          <w:color w:val="231F20"/>
          <w:spacing w:val="-1"/>
        </w:rPr>
        <w:t xml:space="preserve"> </w:t>
      </w:r>
      <w:r>
        <w:rPr>
          <w:color w:val="231F20"/>
        </w:rPr>
        <w:t>and</w:t>
      </w:r>
      <w:r>
        <w:rPr>
          <w:color w:val="231F20"/>
          <w:spacing w:val="-1"/>
        </w:rPr>
        <w:t xml:space="preserve"> </w:t>
      </w:r>
      <w:r>
        <w:rPr>
          <w:color w:val="231F20"/>
        </w:rPr>
        <w:t>VDES-VDE)</w:t>
      </w:r>
      <w:r>
        <w:rPr>
          <w:color w:val="231F20"/>
          <w:spacing w:val="-1"/>
        </w:rPr>
        <w:t xml:space="preserve"> </w:t>
      </w:r>
      <w:r>
        <w:rPr>
          <w:color w:val="231F20"/>
        </w:rPr>
        <w:t>that</w:t>
      </w:r>
      <w:r>
        <w:rPr>
          <w:color w:val="231F20"/>
          <w:spacing w:val="-1"/>
        </w:rPr>
        <w:t xml:space="preserve"> </w:t>
      </w:r>
      <w:r>
        <w:rPr>
          <w:color w:val="231F20"/>
        </w:rPr>
        <w:t>have</w:t>
      </w:r>
      <w:r>
        <w:rPr>
          <w:color w:val="231F20"/>
          <w:spacing w:val="-1"/>
        </w:rPr>
        <w:t xml:space="preserve"> </w:t>
      </w:r>
      <w:r>
        <w:rPr>
          <w:color w:val="231F20"/>
        </w:rPr>
        <w:t>been</w:t>
      </w:r>
      <w:r>
        <w:rPr>
          <w:color w:val="231F20"/>
          <w:spacing w:val="-1"/>
        </w:rPr>
        <w:t xml:space="preserve"> </w:t>
      </w:r>
      <w:r>
        <w:rPr>
          <w:color w:val="231F20"/>
        </w:rPr>
        <w:t>created</w:t>
      </w:r>
      <w:r>
        <w:rPr>
          <w:color w:val="231F20"/>
          <w:spacing w:val="-1"/>
        </w:rPr>
        <w:t xml:space="preserve"> </w:t>
      </w:r>
      <w:r>
        <w:rPr>
          <w:color w:val="231F20"/>
        </w:rPr>
        <w:t>and</w:t>
      </w:r>
      <w:r>
        <w:rPr>
          <w:color w:val="231F20"/>
          <w:spacing w:val="-1"/>
        </w:rPr>
        <w:t xml:space="preserve"> </w:t>
      </w:r>
      <w:r>
        <w:rPr>
          <w:color w:val="231F20"/>
        </w:rPr>
        <w:t>are</w:t>
      </w:r>
      <w:r>
        <w:rPr>
          <w:color w:val="231F20"/>
          <w:spacing w:val="-1"/>
        </w:rPr>
        <w:t xml:space="preserve"> </w:t>
      </w:r>
      <w:r>
        <w:rPr>
          <w:color w:val="231F20"/>
        </w:rPr>
        <w:t>used</w:t>
      </w:r>
      <w:r>
        <w:rPr>
          <w:color w:val="231F20"/>
          <w:spacing w:val="-1"/>
        </w:rPr>
        <w:t xml:space="preserve"> </w:t>
      </w:r>
      <w:r>
        <w:rPr>
          <w:color w:val="231F20"/>
        </w:rPr>
        <w:t>across</w:t>
      </w:r>
      <w:r>
        <w:rPr>
          <w:color w:val="231F20"/>
          <w:spacing w:val="-1"/>
        </w:rPr>
        <w:t xml:space="preserve"> </w:t>
      </w:r>
      <w:r>
        <w:rPr>
          <w:color w:val="231F20"/>
        </w:rPr>
        <w:t xml:space="preserve">the </w:t>
      </w:r>
      <w:r>
        <w:rPr>
          <w:color w:val="231F20"/>
          <w:spacing w:val="-2"/>
        </w:rPr>
        <w:t>world</w:t>
      </w:r>
      <w:r>
        <w:rPr>
          <w:color w:val="231F20"/>
          <w:spacing w:val="-11"/>
        </w:rPr>
        <w:t xml:space="preserve"> </w:t>
      </w:r>
      <w:r>
        <w:rPr>
          <w:color w:val="231F20"/>
          <w:spacing w:val="-2"/>
        </w:rPr>
        <w:t>for</w:t>
      </w:r>
      <w:r>
        <w:rPr>
          <w:color w:val="231F20"/>
          <w:spacing w:val="-11"/>
        </w:rPr>
        <w:t xml:space="preserve"> </w:t>
      </w:r>
      <w:r>
        <w:rPr>
          <w:color w:val="231F20"/>
          <w:spacing w:val="-2"/>
        </w:rPr>
        <w:t>ASM</w:t>
      </w:r>
      <w:r>
        <w:rPr>
          <w:color w:val="231F20"/>
          <w:spacing w:val="-11"/>
        </w:rPr>
        <w:t xml:space="preserve"> </w:t>
      </w:r>
      <w:r>
        <w:rPr>
          <w:color w:val="231F20"/>
          <w:spacing w:val="-2"/>
        </w:rPr>
        <w:t>purpose.</w:t>
      </w:r>
      <w:r>
        <w:rPr>
          <w:color w:val="231F20"/>
          <w:spacing w:val="-11"/>
        </w:rPr>
        <w:t xml:space="preserve"> </w:t>
      </w:r>
      <w:r>
        <w:rPr>
          <w:color w:val="231F20"/>
          <w:spacing w:val="-2"/>
        </w:rPr>
        <w:t>The</w:t>
      </w:r>
      <w:r>
        <w:rPr>
          <w:color w:val="231F20"/>
          <w:spacing w:val="-11"/>
        </w:rPr>
        <w:t xml:space="preserve"> </w:t>
      </w:r>
      <w:r>
        <w:rPr>
          <w:color w:val="231F20"/>
          <w:spacing w:val="-2"/>
        </w:rPr>
        <w:t>list</w:t>
      </w:r>
      <w:r>
        <w:rPr>
          <w:color w:val="231F20"/>
          <w:spacing w:val="-11"/>
        </w:rPr>
        <w:t xml:space="preserve"> </w:t>
      </w:r>
      <w:r>
        <w:rPr>
          <w:color w:val="231F20"/>
          <w:spacing w:val="-2"/>
        </w:rPr>
        <w:t>can</w:t>
      </w:r>
      <w:r>
        <w:rPr>
          <w:color w:val="231F20"/>
          <w:spacing w:val="-11"/>
        </w:rPr>
        <w:t xml:space="preserve"> </w:t>
      </w:r>
      <w:r>
        <w:rPr>
          <w:color w:val="231F20"/>
          <w:spacing w:val="-2"/>
        </w:rPr>
        <w:t>be</w:t>
      </w:r>
      <w:r>
        <w:rPr>
          <w:color w:val="231F20"/>
          <w:spacing w:val="-11"/>
        </w:rPr>
        <w:t xml:space="preserve"> </w:t>
      </w:r>
      <w:r>
        <w:rPr>
          <w:color w:val="231F20"/>
          <w:spacing w:val="-2"/>
        </w:rPr>
        <w:t>found</w:t>
      </w:r>
      <w:r>
        <w:rPr>
          <w:color w:val="231F20"/>
          <w:spacing w:val="-11"/>
        </w:rPr>
        <w:t xml:space="preserve"> </w:t>
      </w:r>
      <w:r>
        <w:rPr>
          <w:color w:val="231F20"/>
          <w:spacing w:val="-2"/>
        </w:rPr>
        <w:t>on</w:t>
      </w:r>
      <w:r>
        <w:rPr>
          <w:color w:val="231F20"/>
          <w:spacing w:val="-11"/>
        </w:rPr>
        <w:t xml:space="preserve"> </w:t>
      </w:r>
      <w:r>
        <w:rPr>
          <w:color w:val="231F20"/>
          <w:spacing w:val="-2"/>
        </w:rPr>
        <w:t>the</w:t>
      </w:r>
      <w:r>
        <w:rPr>
          <w:color w:val="231F20"/>
          <w:spacing w:val="-11"/>
        </w:rPr>
        <w:t xml:space="preserve"> </w:t>
      </w:r>
      <w:r>
        <w:rPr>
          <w:color w:val="231F20"/>
          <w:spacing w:val="-2"/>
        </w:rPr>
        <w:t>IALA</w:t>
      </w:r>
      <w:r>
        <w:rPr>
          <w:color w:val="231F20"/>
          <w:spacing w:val="-11"/>
        </w:rPr>
        <w:t xml:space="preserve"> </w:t>
      </w:r>
      <w:r>
        <w:rPr>
          <w:color w:val="231F20"/>
          <w:spacing w:val="-2"/>
        </w:rPr>
        <w:t>website</w:t>
      </w:r>
      <w:r>
        <w:rPr>
          <w:color w:val="231F20"/>
          <w:spacing w:val="-11"/>
        </w:rPr>
        <w:t xml:space="preserve"> </w:t>
      </w:r>
      <w:r>
        <w:rPr>
          <w:color w:val="231F20"/>
          <w:spacing w:val="-2"/>
        </w:rPr>
        <w:t xml:space="preserve">https://www.iala-aism. </w:t>
      </w:r>
      <w:proofErr w:type="gramStart"/>
      <w:r>
        <w:rPr>
          <w:color w:val="231F20"/>
        </w:rPr>
        <w:t>org/</w:t>
      </w:r>
      <w:proofErr w:type="spellStart"/>
      <w:r>
        <w:rPr>
          <w:color w:val="231F20"/>
        </w:rPr>
        <w:t>asm</w:t>
      </w:r>
      <w:proofErr w:type="spellEnd"/>
      <w:proofErr w:type="gramEnd"/>
      <w:r>
        <w:rPr>
          <w:color w:val="231F20"/>
        </w:rPr>
        <w:t>/</w:t>
      </w:r>
      <w:r>
        <w:rPr>
          <w:color w:val="231F20"/>
          <w:spacing w:val="37"/>
        </w:rPr>
        <w:t xml:space="preserve"> </w:t>
      </w:r>
      <w:r>
        <w:rPr>
          <w:color w:val="231F20"/>
        </w:rPr>
        <w:t>and</w:t>
      </w:r>
      <w:r>
        <w:rPr>
          <w:color w:val="231F20"/>
          <w:spacing w:val="-11"/>
        </w:rPr>
        <w:t xml:space="preserve"> </w:t>
      </w:r>
      <w:r>
        <w:rPr>
          <w:color w:val="231F20"/>
        </w:rPr>
        <w:t>where</w:t>
      </w:r>
      <w:r>
        <w:rPr>
          <w:color w:val="231F20"/>
          <w:spacing w:val="-11"/>
        </w:rPr>
        <w:t xml:space="preserve"> </w:t>
      </w:r>
      <w:r>
        <w:rPr>
          <w:color w:val="231F20"/>
        </w:rPr>
        <w:t>also</w:t>
      </w:r>
      <w:r>
        <w:rPr>
          <w:color w:val="231F20"/>
          <w:spacing w:val="-11"/>
        </w:rPr>
        <w:t xml:space="preserve"> </w:t>
      </w:r>
      <w:r>
        <w:rPr>
          <w:color w:val="231F20"/>
        </w:rPr>
        <w:t>new</w:t>
      </w:r>
      <w:r>
        <w:rPr>
          <w:color w:val="231F20"/>
          <w:spacing w:val="-11"/>
        </w:rPr>
        <w:t xml:space="preserve"> </w:t>
      </w:r>
      <w:r>
        <w:rPr>
          <w:color w:val="231F20"/>
        </w:rPr>
        <w:t>proposed</w:t>
      </w:r>
      <w:r>
        <w:rPr>
          <w:color w:val="231F20"/>
          <w:spacing w:val="-11"/>
        </w:rPr>
        <w:t xml:space="preserve"> </w:t>
      </w:r>
      <w:r>
        <w:rPr>
          <w:color w:val="231F20"/>
        </w:rPr>
        <w:t>ASMs</w:t>
      </w:r>
      <w:r>
        <w:rPr>
          <w:color w:val="231F20"/>
          <w:spacing w:val="-11"/>
        </w:rPr>
        <w:t xml:space="preserve"> </w:t>
      </w:r>
      <w:r>
        <w:rPr>
          <w:color w:val="231F20"/>
        </w:rPr>
        <w:t>can</w:t>
      </w:r>
      <w:r>
        <w:rPr>
          <w:color w:val="231F20"/>
          <w:spacing w:val="-11"/>
        </w:rPr>
        <w:t xml:space="preserve"> </w:t>
      </w:r>
      <w:r>
        <w:rPr>
          <w:color w:val="231F20"/>
        </w:rPr>
        <w:t>be</w:t>
      </w:r>
      <w:r>
        <w:rPr>
          <w:color w:val="231F20"/>
          <w:spacing w:val="-11"/>
        </w:rPr>
        <w:t xml:space="preserve"> </w:t>
      </w:r>
      <w:r>
        <w:rPr>
          <w:color w:val="231F20"/>
        </w:rPr>
        <w:t>registered.</w:t>
      </w:r>
      <w:r>
        <w:rPr>
          <w:color w:val="231F20"/>
          <w:spacing w:val="-11"/>
        </w:rPr>
        <w:t xml:space="preserve"> </w:t>
      </w:r>
      <w:r>
        <w:rPr>
          <w:color w:val="231F20"/>
        </w:rPr>
        <w:t>It</w:t>
      </w:r>
      <w:r>
        <w:rPr>
          <w:color w:val="231F20"/>
          <w:spacing w:val="-11"/>
        </w:rPr>
        <w:t xml:space="preserve"> </w:t>
      </w:r>
      <w:r>
        <w:rPr>
          <w:color w:val="231F20"/>
        </w:rPr>
        <w:t>is</w:t>
      </w:r>
      <w:r>
        <w:rPr>
          <w:color w:val="231F20"/>
          <w:spacing w:val="-11"/>
        </w:rPr>
        <w:t xml:space="preserve"> </w:t>
      </w:r>
      <w:r>
        <w:rPr>
          <w:color w:val="231F20"/>
        </w:rPr>
        <w:t>important</w:t>
      </w:r>
      <w:r>
        <w:rPr>
          <w:color w:val="231F20"/>
          <w:spacing w:val="-11"/>
        </w:rPr>
        <w:t xml:space="preserve"> </w:t>
      </w:r>
      <w:r>
        <w:rPr>
          <w:color w:val="231F20"/>
        </w:rPr>
        <w:t>to</w:t>
      </w:r>
      <w:r>
        <w:rPr>
          <w:color w:val="231F20"/>
          <w:spacing w:val="-11"/>
        </w:rPr>
        <w:t xml:space="preserve"> </w:t>
      </w:r>
      <w:r>
        <w:rPr>
          <w:color w:val="231F20"/>
        </w:rPr>
        <w:t>note that VDES does not provide any cyber security protection and has to be implemented as</w:t>
      </w:r>
      <w:r>
        <w:rPr>
          <w:color w:val="231F20"/>
          <w:spacing w:val="-8"/>
        </w:rPr>
        <w:t xml:space="preserve"> </w:t>
      </w:r>
      <w:r>
        <w:rPr>
          <w:color w:val="231F20"/>
        </w:rPr>
        <w:t>ASM.</w:t>
      </w:r>
    </w:p>
    <w:p w14:paraId="6980E253" w14:textId="77777777" w:rsidR="00A918E6" w:rsidRDefault="00A918E6">
      <w:pPr>
        <w:pStyle w:val="a3"/>
      </w:pPr>
    </w:p>
    <w:p w14:paraId="10777680" w14:textId="77777777" w:rsidR="00A918E6" w:rsidRDefault="00A918E6">
      <w:pPr>
        <w:pStyle w:val="a3"/>
        <w:spacing w:before="73"/>
      </w:pPr>
    </w:p>
    <w:p w14:paraId="5209D900" w14:textId="77777777" w:rsidR="00A918E6" w:rsidRDefault="001A1C1A">
      <w:pPr>
        <w:pStyle w:val="a9"/>
        <w:numPr>
          <w:ilvl w:val="2"/>
          <w:numId w:val="1"/>
        </w:numPr>
        <w:tabs>
          <w:tab w:val="left" w:pos="631"/>
        </w:tabs>
        <w:ind w:left="631" w:hanging="502"/>
        <w:jc w:val="left"/>
        <w:rPr>
          <w:rFonts w:ascii="Arial MT"/>
          <w:sz w:val="20"/>
        </w:rPr>
      </w:pPr>
      <w:r>
        <w:rPr>
          <w:rFonts w:ascii="Arial MT"/>
          <w:color w:val="231F20"/>
          <w:sz w:val="20"/>
        </w:rPr>
        <w:t>VDE-TER</w:t>
      </w:r>
      <w:r>
        <w:rPr>
          <w:rFonts w:ascii="Arial MT"/>
          <w:color w:val="231F20"/>
          <w:spacing w:val="2"/>
          <w:sz w:val="20"/>
        </w:rPr>
        <w:t xml:space="preserve"> </w:t>
      </w:r>
      <w:r>
        <w:rPr>
          <w:rFonts w:ascii="Arial MT"/>
          <w:color w:val="231F20"/>
          <w:sz w:val="20"/>
        </w:rPr>
        <w:t>COMPONENT</w:t>
      </w:r>
      <w:r>
        <w:rPr>
          <w:rFonts w:ascii="Arial MT"/>
          <w:color w:val="231F20"/>
          <w:spacing w:val="-4"/>
          <w:sz w:val="20"/>
        </w:rPr>
        <w:t xml:space="preserve"> </w:t>
      </w:r>
      <w:r>
        <w:rPr>
          <w:rFonts w:ascii="Arial MT"/>
          <w:color w:val="231F20"/>
          <w:sz w:val="20"/>
        </w:rPr>
        <w:t>OF</w:t>
      </w:r>
      <w:r>
        <w:rPr>
          <w:rFonts w:ascii="Arial MT"/>
          <w:color w:val="231F20"/>
          <w:spacing w:val="-10"/>
          <w:sz w:val="20"/>
        </w:rPr>
        <w:t xml:space="preserve"> </w:t>
      </w:r>
      <w:r>
        <w:rPr>
          <w:rFonts w:ascii="Arial MT"/>
          <w:color w:val="231F20"/>
          <w:spacing w:val="-4"/>
          <w:sz w:val="20"/>
        </w:rPr>
        <w:t>VDES</w:t>
      </w:r>
    </w:p>
    <w:p w14:paraId="5ED6C04C" w14:textId="77777777" w:rsidR="00A918E6" w:rsidRDefault="001A1C1A">
      <w:pPr>
        <w:pStyle w:val="a3"/>
        <w:spacing w:before="58" w:line="297" w:lineRule="auto"/>
        <w:ind w:left="129" w:right="2703"/>
        <w:jc w:val="both"/>
      </w:pPr>
      <w:r>
        <w:rPr>
          <w:color w:val="231F20"/>
          <w:spacing w:val="-2"/>
        </w:rPr>
        <w:t>The</w:t>
      </w:r>
      <w:r>
        <w:rPr>
          <w:color w:val="231F20"/>
          <w:spacing w:val="-14"/>
        </w:rPr>
        <w:t xml:space="preserve"> </w:t>
      </w:r>
      <w:r>
        <w:rPr>
          <w:color w:val="231F20"/>
          <w:spacing w:val="-2"/>
        </w:rPr>
        <w:t>purpose</w:t>
      </w:r>
      <w:r>
        <w:rPr>
          <w:color w:val="231F20"/>
          <w:spacing w:val="-14"/>
        </w:rPr>
        <w:t xml:space="preserve"> </w:t>
      </w:r>
      <w:r>
        <w:rPr>
          <w:color w:val="231F20"/>
          <w:spacing w:val="-2"/>
        </w:rPr>
        <w:t>of</w:t>
      </w:r>
      <w:r>
        <w:rPr>
          <w:color w:val="231F20"/>
          <w:spacing w:val="-13"/>
        </w:rPr>
        <w:t xml:space="preserve"> </w:t>
      </w:r>
      <w:r>
        <w:rPr>
          <w:color w:val="231F20"/>
          <w:spacing w:val="-2"/>
        </w:rPr>
        <w:t>the</w:t>
      </w:r>
      <w:r>
        <w:rPr>
          <w:color w:val="231F20"/>
          <w:spacing w:val="-14"/>
        </w:rPr>
        <w:t xml:space="preserve"> </w:t>
      </w:r>
      <w:r>
        <w:rPr>
          <w:color w:val="231F20"/>
          <w:spacing w:val="-2"/>
        </w:rPr>
        <w:t>VDE-TER</w:t>
      </w:r>
      <w:r>
        <w:rPr>
          <w:color w:val="231F20"/>
          <w:spacing w:val="-14"/>
        </w:rPr>
        <w:t xml:space="preserve"> </w:t>
      </w:r>
      <w:r>
        <w:rPr>
          <w:color w:val="231F20"/>
          <w:spacing w:val="-2"/>
        </w:rPr>
        <w:t>component</w:t>
      </w:r>
      <w:r>
        <w:rPr>
          <w:color w:val="231F20"/>
          <w:spacing w:val="-13"/>
        </w:rPr>
        <w:t xml:space="preserve"> </w:t>
      </w:r>
      <w:r>
        <w:rPr>
          <w:color w:val="231F20"/>
          <w:spacing w:val="-2"/>
        </w:rPr>
        <w:t>is</w:t>
      </w:r>
      <w:r>
        <w:rPr>
          <w:color w:val="231F20"/>
          <w:spacing w:val="-14"/>
        </w:rPr>
        <w:t xml:space="preserve"> </w:t>
      </w:r>
      <w:r>
        <w:rPr>
          <w:color w:val="231F20"/>
          <w:spacing w:val="-2"/>
        </w:rPr>
        <w:t>to</w:t>
      </w:r>
      <w:r>
        <w:rPr>
          <w:color w:val="231F20"/>
          <w:spacing w:val="-13"/>
        </w:rPr>
        <w:t xml:space="preserve"> </w:t>
      </w:r>
      <w:r>
        <w:rPr>
          <w:color w:val="231F20"/>
          <w:spacing w:val="-2"/>
        </w:rPr>
        <w:t>provide</w:t>
      </w:r>
      <w:r>
        <w:rPr>
          <w:color w:val="231F20"/>
          <w:spacing w:val="-14"/>
        </w:rPr>
        <w:t xml:space="preserve"> </w:t>
      </w:r>
      <w:r>
        <w:rPr>
          <w:color w:val="231F20"/>
          <w:spacing w:val="-2"/>
        </w:rPr>
        <w:t>a</w:t>
      </w:r>
      <w:r>
        <w:rPr>
          <w:color w:val="231F20"/>
          <w:spacing w:val="-14"/>
        </w:rPr>
        <w:t xml:space="preserve"> </w:t>
      </w:r>
      <w:r>
        <w:rPr>
          <w:color w:val="231F20"/>
          <w:spacing w:val="-2"/>
        </w:rPr>
        <w:t>communication</w:t>
      </w:r>
      <w:r>
        <w:rPr>
          <w:color w:val="231F20"/>
          <w:spacing w:val="-13"/>
        </w:rPr>
        <w:t xml:space="preserve"> </w:t>
      </w:r>
      <w:r>
        <w:rPr>
          <w:color w:val="231F20"/>
          <w:spacing w:val="-2"/>
        </w:rPr>
        <w:t>system</w:t>
      </w:r>
      <w:r>
        <w:rPr>
          <w:color w:val="231F20"/>
          <w:spacing w:val="-14"/>
        </w:rPr>
        <w:t xml:space="preserve"> </w:t>
      </w:r>
      <w:r>
        <w:rPr>
          <w:color w:val="231F20"/>
          <w:spacing w:val="-2"/>
        </w:rPr>
        <w:t>capable</w:t>
      </w:r>
      <w:r>
        <w:rPr>
          <w:color w:val="231F20"/>
          <w:spacing w:val="-14"/>
        </w:rPr>
        <w:t xml:space="preserve"> </w:t>
      </w:r>
      <w:r>
        <w:rPr>
          <w:color w:val="231F20"/>
          <w:spacing w:val="-2"/>
        </w:rPr>
        <w:t>of supporting</w:t>
      </w:r>
      <w:r>
        <w:rPr>
          <w:color w:val="231F20"/>
          <w:spacing w:val="-14"/>
        </w:rPr>
        <w:t xml:space="preserve"> </w:t>
      </w:r>
      <w:r>
        <w:rPr>
          <w:color w:val="231F20"/>
          <w:spacing w:val="-2"/>
        </w:rPr>
        <w:t>e-Navigation</w:t>
      </w:r>
      <w:r>
        <w:rPr>
          <w:color w:val="231F20"/>
          <w:spacing w:val="-14"/>
        </w:rPr>
        <w:t xml:space="preserve"> </w:t>
      </w:r>
      <w:r>
        <w:rPr>
          <w:color w:val="231F20"/>
          <w:spacing w:val="-2"/>
        </w:rPr>
        <w:t>growing</w:t>
      </w:r>
      <w:r>
        <w:rPr>
          <w:color w:val="231F20"/>
          <w:spacing w:val="-13"/>
        </w:rPr>
        <w:t xml:space="preserve"> </w:t>
      </w:r>
      <w:r>
        <w:rPr>
          <w:color w:val="231F20"/>
          <w:spacing w:val="-2"/>
        </w:rPr>
        <w:t>requirements</w:t>
      </w:r>
      <w:r>
        <w:rPr>
          <w:color w:val="231F20"/>
          <w:spacing w:val="-14"/>
        </w:rPr>
        <w:t xml:space="preserve"> </w:t>
      </w:r>
      <w:r>
        <w:rPr>
          <w:color w:val="231F20"/>
          <w:spacing w:val="-2"/>
        </w:rPr>
        <w:t>within</w:t>
      </w:r>
      <w:r>
        <w:rPr>
          <w:color w:val="231F20"/>
          <w:spacing w:val="-14"/>
        </w:rPr>
        <w:t xml:space="preserve"> </w:t>
      </w:r>
      <w:r>
        <w:rPr>
          <w:color w:val="231F20"/>
          <w:spacing w:val="-2"/>
        </w:rPr>
        <w:t>VHF</w:t>
      </w:r>
      <w:r>
        <w:rPr>
          <w:color w:val="231F20"/>
          <w:spacing w:val="-13"/>
        </w:rPr>
        <w:t xml:space="preserve"> </w:t>
      </w:r>
      <w:r>
        <w:rPr>
          <w:color w:val="231F20"/>
          <w:spacing w:val="-2"/>
        </w:rPr>
        <w:t>range</w:t>
      </w:r>
      <w:r>
        <w:rPr>
          <w:color w:val="231F20"/>
          <w:spacing w:val="-14"/>
        </w:rPr>
        <w:t xml:space="preserve"> </w:t>
      </w:r>
      <w:r>
        <w:rPr>
          <w:color w:val="231F20"/>
          <w:spacing w:val="-2"/>
        </w:rPr>
        <w:t>(approx.</w:t>
      </w:r>
      <w:r>
        <w:rPr>
          <w:color w:val="231F20"/>
          <w:spacing w:val="-13"/>
        </w:rPr>
        <w:t xml:space="preserve"> </w:t>
      </w:r>
      <w:r>
        <w:rPr>
          <w:color w:val="231F20"/>
          <w:spacing w:val="-2"/>
        </w:rPr>
        <w:t>40</w:t>
      </w:r>
      <w:r>
        <w:rPr>
          <w:color w:val="231F20"/>
          <w:spacing w:val="-14"/>
        </w:rPr>
        <w:t xml:space="preserve"> </w:t>
      </w:r>
      <w:r>
        <w:rPr>
          <w:color w:val="231F20"/>
          <w:spacing w:val="-2"/>
        </w:rPr>
        <w:t>to</w:t>
      </w:r>
      <w:r>
        <w:rPr>
          <w:color w:val="231F20"/>
          <w:spacing w:val="-14"/>
        </w:rPr>
        <w:t xml:space="preserve"> </w:t>
      </w:r>
      <w:r>
        <w:rPr>
          <w:color w:val="231F20"/>
          <w:spacing w:val="-2"/>
        </w:rPr>
        <w:t>60</w:t>
      </w:r>
      <w:r>
        <w:rPr>
          <w:color w:val="231F20"/>
          <w:spacing w:val="-13"/>
        </w:rPr>
        <w:t xml:space="preserve"> </w:t>
      </w:r>
      <w:r>
        <w:rPr>
          <w:color w:val="231F20"/>
          <w:spacing w:val="-2"/>
        </w:rPr>
        <w:t>km).</w:t>
      </w:r>
      <w:r>
        <w:rPr>
          <w:color w:val="231F20"/>
          <w:spacing w:val="-14"/>
        </w:rPr>
        <w:t xml:space="preserve"> </w:t>
      </w:r>
      <w:r>
        <w:rPr>
          <w:color w:val="231F20"/>
          <w:spacing w:val="-2"/>
        </w:rPr>
        <w:t xml:space="preserve">It </w:t>
      </w:r>
      <w:r>
        <w:rPr>
          <w:color w:val="231F20"/>
          <w:spacing w:val="-4"/>
        </w:rPr>
        <w:t>is</w:t>
      </w:r>
      <w:r>
        <w:rPr>
          <w:color w:val="231F20"/>
          <w:spacing w:val="-10"/>
        </w:rPr>
        <w:t xml:space="preserve"> </w:t>
      </w:r>
      <w:r>
        <w:rPr>
          <w:color w:val="231F20"/>
          <w:spacing w:val="-4"/>
        </w:rPr>
        <w:t>expected</w:t>
      </w:r>
      <w:r>
        <w:rPr>
          <w:color w:val="231F20"/>
          <w:spacing w:val="-10"/>
        </w:rPr>
        <w:t xml:space="preserve"> </w:t>
      </w:r>
      <w:r>
        <w:rPr>
          <w:color w:val="231F20"/>
          <w:spacing w:val="-4"/>
        </w:rPr>
        <w:t>that</w:t>
      </w:r>
      <w:r>
        <w:rPr>
          <w:color w:val="231F20"/>
          <w:spacing w:val="-10"/>
        </w:rPr>
        <w:t xml:space="preserve"> </w:t>
      </w:r>
      <w:r>
        <w:rPr>
          <w:color w:val="231F20"/>
          <w:spacing w:val="-4"/>
        </w:rPr>
        <w:t>ASM</w:t>
      </w:r>
      <w:r>
        <w:rPr>
          <w:color w:val="231F20"/>
          <w:spacing w:val="-10"/>
        </w:rPr>
        <w:t xml:space="preserve"> </w:t>
      </w:r>
      <w:r>
        <w:rPr>
          <w:color w:val="231F20"/>
          <w:spacing w:val="-4"/>
        </w:rPr>
        <w:t>will</w:t>
      </w:r>
      <w:r>
        <w:rPr>
          <w:color w:val="231F20"/>
          <w:spacing w:val="-10"/>
        </w:rPr>
        <w:t xml:space="preserve"> </w:t>
      </w:r>
      <w:r>
        <w:rPr>
          <w:color w:val="231F20"/>
          <w:spacing w:val="-4"/>
        </w:rPr>
        <w:t>not</w:t>
      </w:r>
      <w:r>
        <w:rPr>
          <w:color w:val="231F20"/>
          <w:spacing w:val="-10"/>
        </w:rPr>
        <w:t xml:space="preserve"> </w:t>
      </w:r>
      <w:r>
        <w:rPr>
          <w:color w:val="231F20"/>
          <w:spacing w:val="-4"/>
        </w:rPr>
        <w:t>be</w:t>
      </w:r>
      <w:r>
        <w:rPr>
          <w:color w:val="231F20"/>
          <w:spacing w:val="-10"/>
        </w:rPr>
        <w:t xml:space="preserve"> </w:t>
      </w:r>
      <w:r>
        <w:rPr>
          <w:color w:val="231F20"/>
          <w:spacing w:val="-4"/>
        </w:rPr>
        <w:t>able</w:t>
      </w:r>
      <w:r>
        <w:rPr>
          <w:color w:val="231F20"/>
          <w:spacing w:val="-10"/>
        </w:rPr>
        <w:t xml:space="preserve"> </w:t>
      </w:r>
      <w:r>
        <w:rPr>
          <w:color w:val="231F20"/>
          <w:spacing w:val="-4"/>
        </w:rPr>
        <w:t>to</w:t>
      </w:r>
      <w:r>
        <w:rPr>
          <w:color w:val="231F20"/>
          <w:spacing w:val="-10"/>
        </w:rPr>
        <w:t xml:space="preserve"> </w:t>
      </w:r>
      <w:r>
        <w:rPr>
          <w:color w:val="231F20"/>
          <w:spacing w:val="-4"/>
        </w:rPr>
        <w:t>meet</w:t>
      </w:r>
      <w:r>
        <w:rPr>
          <w:color w:val="231F20"/>
          <w:spacing w:val="-10"/>
        </w:rPr>
        <w:t xml:space="preserve"> </w:t>
      </w:r>
      <w:r>
        <w:rPr>
          <w:color w:val="231F20"/>
          <w:spacing w:val="-4"/>
        </w:rPr>
        <w:t>the</w:t>
      </w:r>
      <w:r>
        <w:rPr>
          <w:color w:val="231F20"/>
          <w:spacing w:val="-10"/>
        </w:rPr>
        <w:t xml:space="preserve"> </w:t>
      </w:r>
      <w:r>
        <w:rPr>
          <w:color w:val="231F20"/>
          <w:spacing w:val="-4"/>
        </w:rPr>
        <w:t>native</w:t>
      </w:r>
      <w:r>
        <w:rPr>
          <w:color w:val="231F20"/>
          <w:spacing w:val="-10"/>
        </w:rPr>
        <w:t xml:space="preserve"> </w:t>
      </w:r>
      <w:r>
        <w:rPr>
          <w:color w:val="231F20"/>
          <w:spacing w:val="-4"/>
        </w:rPr>
        <w:t>transfer</w:t>
      </w:r>
      <w:r>
        <w:rPr>
          <w:color w:val="231F20"/>
          <w:spacing w:val="-10"/>
        </w:rPr>
        <w:t xml:space="preserve"> </w:t>
      </w:r>
      <w:r>
        <w:rPr>
          <w:color w:val="231F20"/>
          <w:spacing w:val="-4"/>
        </w:rPr>
        <w:t>requirements</w:t>
      </w:r>
      <w:r>
        <w:rPr>
          <w:color w:val="231F20"/>
          <w:spacing w:val="-10"/>
        </w:rPr>
        <w:t xml:space="preserve"> </w:t>
      </w:r>
      <w:r>
        <w:rPr>
          <w:color w:val="231F20"/>
          <w:spacing w:val="-4"/>
        </w:rPr>
        <w:t>of</w:t>
      </w:r>
      <w:r>
        <w:rPr>
          <w:color w:val="231F20"/>
          <w:spacing w:val="-10"/>
        </w:rPr>
        <w:t xml:space="preserve"> </w:t>
      </w:r>
      <w:r>
        <w:rPr>
          <w:color w:val="231F20"/>
          <w:spacing w:val="-4"/>
        </w:rPr>
        <w:t>the</w:t>
      </w:r>
      <w:r>
        <w:rPr>
          <w:color w:val="231F20"/>
          <w:spacing w:val="-10"/>
        </w:rPr>
        <w:t xml:space="preserve"> </w:t>
      </w:r>
      <w:r>
        <w:rPr>
          <w:color w:val="231F20"/>
          <w:spacing w:val="-4"/>
        </w:rPr>
        <w:t xml:space="preserve">S-100 </w:t>
      </w:r>
      <w:r>
        <w:rPr>
          <w:color w:val="231F20"/>
        </w:rPr>
        <w:t>suite</w:t>
      </w:r>
      <w:r>
        <w:rPr>
          <w:color w:val="231F20"/>
          <w:spacing w:val="-6"/>
        </w:rPr>
        <w:t xml:space="preserve"> </w:t>
      </w:r>
      <w:r>
        <w:rPr>
          <w:color w:val="231F20"/>
        </w:rPr>
        <w:t>(S-1xx,</w:t>
      </w:r>
      <w:r>
        <w:rPr>
          <w:color w:val="231F20"/>
          <w:spacing w:val="-6"/>
        </w:rPr>
        <w:t xml:space="preserve"> </w:t>
      </w:r>
      <w:r>
        <w:rPr>
          <w:color w:val="231F20"/>
        </w:rPr>
        <w:t>S-2xx,</w:t>
      </w:r>
      <w:r>
        <w:rPr>
          <w:color w:val="231F20"/>
          <w:spacing w:val="-6"/>
        </w:rPr>
        <w:t xml:space="preserve"> </w:t>
      </w:r>
      <w:r>
        <w:rPr>
          <w:color w:val="231F20"/>
        </w:rPr>
        <w:t>S-4xx,</w:t>
      </w:r>
      <w:r>
        <w:rPr>
          <w:color w:val="231F20"/>
          <w:spacing w:val="-6"/>
        </w:rPr>
        <w:t xml:space="preserve"> </w:t>
      </w:r>
      <w:proofErr w:type="spellStart"/>
      <w:r>
        <w:rPr>
          <w:color w:val="231F20"/>
        </w:rPr>
        <w:t>etc</w:t>
      </w:r>
      <w:proofErr w:type="spellEnd"/>
      <w:r>
        <w:rPr>
          <w:color w:val="231F20"/>
        </w:rPr>
        <w:t>)</w:t>
      </w:r>
      <w:r>
        <w:rPr>
          <w:color w:val="231F20"/>
          <w:spacing w:val="-6"/>
        </w:rPr>
        <w:t xml:space="preserve"> </w:t>
      </w:r>
      <w:r>
        <w:rPr>
          <w:color w:val="231F20"/>
        </w:rPr>
        <w:t>of</w:t>
      </w:r>
      <w:r>
        <w:rPr>
          <w:color w:val="231F20"/>
          <w:spacing w:val="-6"/>
        </w:rPr>
        <w:t xml:space="preserve"> </w:t>
      </w:r>
      <w:r>
        <w:rPr>
          <w:color w:val="231F20"/>
        </w:rPr>
        <w:t>data</w:t>
      </w:r>
      <w:r>
        <w:rPr>
          <w:color w:val="231F20"/>
          <w:spacing w:val="-6"/>
        </w:rPr>
        <w:t xml:space="preserve"> </w:t>
      </w:r>
      <w:r>
        <w:rPr>
          <w:color w:val="231F20"/>
        </w:rPr>
        <w:t>products.</w:t>
      </w:r>
      <w:r>
        <w:rPr>
          <w:color w:val="231F20"/>
          <w:spacing w:val="-6"/>
        </w:rPr>
        <w:t xml:space="preserve"> </w:t>
      </w:r>
      <w:r>
        <w:rPr>
          <w:color w:val="231F20"/>
        </w:rPr>
        <w:t>As</w:t>
      </w:r>
      <w:r>
        <w:rPr>
          <w:color w:val="231F20"/>
          <w:spacing w:val="-6"/>
        </w:rPr>
        <w:t xml:space="preserve"> </w:t>
      </w:r>
      <w:r>
        <w:rPr>
          <w:color w:val="231F20"/>
        </w:rPr>
        <w:t>e-Navigation</w:t>
      </w:r>
      <w:r>
        <w:rPr>
          <w:color w:val="231F20"/>
          <w:spacing w:val="-6"/>
        </w:rPr>
        <w:t xml:space="preserve"> </w:t>
      </w:r>
      <w:r>
        <w:rPr>
          <w:color w:val="231F20"/>
        </w:rPr>
        <w:t>standardize</w:t>
      </w:r>
      <w:r>
        <w:rPr>
          <w:color w:val="231F20"/>
          <w:spacing w:val="-6"/>
        </w:rPr>
        <w:t xml:space="preserve"> </w:t>
      </w:r>
      <w:r>
        <w:rPr>
          <w:color w:val="231F20"/>
        </w:rPr>
        <w:t>on</w:t>
      </w:r>
      <w:r>
        <w:rPr>
          <w:color w:val="231F20"/>
          <w:spacing w:val="-6"/>
        </w:rPr>
        <w:t xml:space="preserve"> </w:t>
      </w:r>
      <w:r>
        <w:rPr>
          <w:color w:val="231F20"/>
        </w:rPr>
        <w:t>S-100 data</w:t>
      </w:r>
      <w:r>
        <w:rPr>
          <w:color w:val="231F20"/>
          <w:spacing w:val="-10"/>
        </w:rPr>
        <w:t xml:space="preserve"> </w:t>
      </w:r>
      <w:r>
        <w:rPr>
          <w:color w:val="231F20"/>
        </w:rPr>
        <w:t>products,</w:t>
      </w:r>
      <w:r>
        <w:rPr>
          <w:color w:val="231F20"/>
          <w:spacing w:val="-10"/>
        </w:rPr>
        <w:t xml:space="preserve"> </w:t>
      </w:r>
      <w:r>
        <w:rPr>
          <w:color w:val="231F20"/>
        </w:rPr>
        <w:t>the</w:t>
      </w:r>
      <w:r>
        <w:rPr>
          <w:color w:val="231F20"/>
          <w:spacing w:val="-10"/>
        </w:rPr>
        <w:t xml:space="preserve"> </w:t>
      </w:r>
      <w:r>
        <w:rPr>
          <w:color w:val="231F20"/>
        </w:rPr>
        <w:t>maritime</w:t>
      </w:r>
      <w:r>
        <w:rPr>
          <w:color w:val="231F20"/>
          <w:spacing w:val="-10"/>
        </w:rPr>
        <w:t xml:space="preserve"> </w:t>
      </w:r>
      <w:r>
        <w:rPr>
          <w:color w:val="231F20"/>
        </w:rPr>
        <w:t>safety</w:t>
      </w:r>
      <w:r>
        <w:rPr>
          <w:color w:val="231F20"/>
          <w:spacing w:val="-10"/>
        </w:rPr>
        <w:t xml:space="preserve"> </w:t>
      </w:r>
      <w:r>
        <w:rPr>
          <w:color w:val="231F20"/>
        </w:rPr>
        <w:t>data</w:t>
      </w:r>
      <w:r>
        <w:rPr>
          <w:color w:val="231F20"/>
          <w:spacing w:val="-10"/>
        </w:rPr>
        <w:t xml:space="preserve"> </w:t>
      </w:r>
      <w:r>
        <w:rPr>
          <w:color w:val="231F20"/>
        </w:rPr>
        <w:t>will</w:t>
      </w:r>
      <w:r>
        <w:rPr>
          <w:color w:val="231F20"/>
          <w:spacing w:val="-10"/>
        </w:rPr>
        <w:t xml:space="preserve"> </w:t>
      </w:r>
      <w:r>
        <w:rPr>
          <w:color w:val="231F20"/>
        </w:rPr>
        <w:t>be</w:t>
      </w:r>
      <w:r>
        <w:rPr>
          <w:color w:val="231F20"/>
          <w:spacing w:val="-10"/>
        </w:rPr>
        <w:t xml:space="preserve"> </w:t>
      </w:r>
      <w:r>
        <w:rPr>
          <w:color w:val="231F20"/>
        </w:rPr>
        <w:t>in</w:t>
      </w:r>
      <w:r>
        <w:rPr>
          <w:color w:val="231F20"/>
          <w:spacing w:val="-10"/>
        </w:rPr>
        <w:t xml:space="preserve"> </w:t>
      </w:r>
      <w:r>
        <w:rPr>
          <w:color w:val="231F20"/>
        </w:rPr>
        <w:t>need</w:t>
      </w:r>
      <w:r>
        <w:rPr>
          <w:color w:val="231F20"/>
          <w:spacing w:val="-10"/>
        </w:rPr>
        <w:t xml:space="preserve"> </w:t>
      </w:r>
      <w:r>
        <w:rPr>
          <w:color w:val="231F20"/>
        </w:rPr>
        <w:t>of</w:t>
      </w:r>
      <w:r>
        <w:rPr>
          <w:color w:val="231F20"/>
          <w:spacing w:val="-10"/>
        </w:rPr>
        <w:t xml:space="preserve"> </w:t>
      </w:r>
      <w:r>
        <w:rPr>
          <w:color w:val="231F20"/>
        </w:rPr>
        <w:t>a</w:t>
      </w:r>
      <w:r>
        <w:rPr>
          <w:color w:val="231F20"/>
          <w:spacing w:val="-10"/>
        </w:rPr>
        <w:t xml:space="preserve"> </w:t>
      </w:r>
      <w:r>
        <w:rPr>
          <w:color w:val="231F20"/>
        </w:rPr>
        <w:t>communication</w:t>
      </w:r>
      <w:r>
        <w:rPr>
          <w:color w:val="231F20"/>
          <w:spacing w:val="-10"/>
        </w:rPr>
        <w:t xml:space="preserve"> </w:t>
      </w:r>
      <w:r>
        <w:rPr>
          <w:color w:val="231F20"/>
        </w:rPr>
        <w:t>system</w:t>
      </w:r>
      <w:r>
        <w:rPr>
          <w:color w:val="231F20"/>
          <w:spacing w:val="-10"/>
        </w:rPr>
        <w:t xml:space="preserve"> </w:t>
      </w:r>
      <w:r>
        <w:rPr>
          <w:color w:val="231F20"/>
        </w:rPr>
        <w:t>with expanded</w:t>
      </w:r>
      <w:r>
        <w:rPr>
          <w:color w:val="231F20"/>
          <w:spacing w:val="-8"/>
        </w:rPr>
        <w:t xml:space="preserve"> </w:t>
      </w:r>
      <w:r>
        <w:rPr>
          <w:color w:val="231F20"/>
        </w:rPr>
        <w:t>capacity</w:t>
      </w:r>
      <w:r>
        <w:rPr>
          <w:color w:val="231F20"/>
          <w:spacing w:val="-8"/>
        </w:rPr>
        <w:t xml:space="preserve"> </w:t>
      </w:r>
      <w:r>
        <w:rPr>
          <w:color w:val="231F20"/>
        </w:rPr>
        <w:t>to</w:t>
      </w:r>
      <w:r>
        <w:rPr>
          <w:color w:val="231F20"/>
          <w:spacing w:val="-8"/>
        </w:rPr>
        <w:t xml:space="preserve"> </w:t>
      </w:r>
      <w:r>
        <w:rPr>
          <w:color w:val="231F20"/>
        </w:rPr>
        <w:t>carry</w:t>
      </w:r>
      <w:r>
        <w:rPr>
          <w:color w:val="231F20"/>
          <w:spacing w:val="-8"/>
        </w:rPr>
        <w:t xml:space="preserve"> </w:t>
      </w:r>
      <w:r>
        <w:rPr>
          <w:color w:val="231F20"/>
        </w:rPr>
        <w:t>this</w:t>
      </w:r>
      <w:r>
        <w:rPr>
          <w:color w:val="231F20"/>
          <w:spacing w:val="-8"/>
        </w:rPr>
        <w:t xml:space="preserve"> </w:t>
      </w:r>
      <w:r>
        <w:rPr>
          <w:color w:val="231F20"/>
        </w:rPr>
        <w:t>information</w:t>
      </w:r>
      <w:r>
        <w:rPr>
          <w:color w:val="231F20"/>
          <w:spacing w:val="-8"/>
        </w:rPr>
        <w:t xml:space="preserve"> </w:t>
      </w:r>
      <w:r>
        <w:rPr>
          <w:color w:val="231F20"/>
        </w:rPr>
        <w:t>to</w:t>
      </w:r>
      <w:r>
        <w:rPr>
          <w:color w:val="231F20"/>
          <w:spacing w:val="-8"/>
        </w:rPr>
        <w:t xml:space="preserve"> </w:t>
      </w:r>
      <w:r>
        <w:rPr>
          <w:color w:val="231F20"/>
        </w:rPr>
        <w:t>and</w:t>
      </w:r>
      <w:r>
        <w:rPr>
          <w:color w:val="231F20"/>
          <w:spacing w:val="-8"/>
        </w:rPr>
        <w:t xml:space="preserve"> </w:t>
      </w:r>
      <w:r>
        <w:rPr>
          <w:color w:val="231F20"/>
        </w:rPr>
        <w:t>from</w:t>
      </w:r>
      <w:r>
        <w:rPr>
          <w:color w:val="231F20"/>
          <w:spacing w:val="-8"/>
        </w:rPr>
        <w:t xml:space="preserve"> </w:t>
      </w:r>
      <w:r>
        <w:rPr>
          <w:color w:val="231F20"/>
        </w:rPr>
        <w:t>ships</w:t>
      </w:r>
      <w:r>
        <w:rPr>
          <w:color w:val="231F20"/>
          <w:spacing w:val="-8"/>
        </w:rPr>
        <w:t xml:space="preserve"> </w:t>
      </w:r>
      <w:r>
        <w:rPr>
          <w:color w:val="231F20"/>
        </w:rPr>
        <w:t>in</w:t>
      </w:r>
      <w:r>
        <w:rPr>
          <w:color w:val="231F20"/>
          <w:spacing w:val="-8"/>
        </w:rPr>
        <w:t xml:space="preserve"> </w:t>
      </w:r>
      <w:r>
        <w:rPr>
          <w:color w:val="231F20"/>
        </w:rPr>
        <w:t>waterways</w:t>
      </w:r>
      <w:r>
        <w:rPr>
          <w:color w:val="231F20"/>
          <w:spacing w:val="-8"/>
        </w:rPr>
        <w:t xml:space="preserve"> </w:t>
      </w:r>
      <w:r>
        <w:rPr>
          <w:color w:val="231F20"/>
        </w:rPr>
        <w:t>and</w:t>
      </w:r>
      <w:r>
        <w:rPr>
          <w:color w:val="231F20"/>
          <w:spacing w:val="-8"/>
        </w:rPr>
        <w:t xml:space="preserve"> </w:t>
      </w:r>
      <w:r>
        <w:rPr>
          <w:color w:val="231F20"/>
        </w:rPr>
        <w:t>coastal areas.</w:t>
      </w:r>
      <w:r>
        <w:rPr>
          <w:color w:val="231F20"/>
          <w:spacing w:val="40"/>
        </w:rPr>
        <w:t xml:space="preserve"> </w:t>
      </w:r>
      <w:r>
        <w:rPr>
          <w:color w:val="231F20"/>
        </w:rPr>
        <w:t>This</w:t>
      </w:r>
      <w:r>
        <w:rPr>
          <w:color w:val="231F20"/>
          <w:spacing w:val="-7"/>
        </w:rPr>
        <w:t xml:space="preserve"> </w:t>
      </w:r>
      <w:r>
        <w:rPr>
          <w:color w:val="231F20"/>
        </w:rPr>
        <w:t>is</w:t>
      </w:r>
      <w:r>
        <w:rPr>
          <w:color w:val="231F20"/>
          <w:spacing w:val="-7"/>
        </w:rPr>
        <w:t xml:space="preserve"> </w:t>
      </w:r>
      <w:r>
        <w:rPr>
          <w:color w:val="231F20"/>
        </w:rPr>
        <w:t>the</w:t>
      </w:r>
      <w:r>
        <w:rPr>
          <w:color w:val="231F20"/>
          <w:spacing w:val="-7"/>
        </w:rPr>
        <w:t xml:space="preserve"> </w:t>
      </w:r>
      <w:r>
        <w:rPr>
          <w:color w:val="231F20"/>
        </w:rPr>
        <w:t>gap</w:t>
      </w:r>
      <w:r>
        <w:rPr>
          <w:color w:val="231F20"/>
          <w:spacing w:val="-7"/>
        </w:rPr>
        <w:t xml:space="preserve"> </w:t>
      </w:r>
      <w:r>
        <w:rPr>
          <w:color w:val="231F20"/>
        </w:rPr>
        <w:t>that</w:t>
      </w:r>
      <w:r>
        <w:rPr>
          <w:color w:val="231F20"/>
          <w:spacing w:val="-7"/>
        </w:rPr>
        <w:t xml:space="preserve"> </w:t>
      </w:r>
      <w:r>
        <w:rPr>
          <w:color w:val="231F20"/>
        </w:rPr>
        <w:t>is</w:t>
      </w:r>
      <w:r>
        <w:rPr>
          <w:color w:val="231F20"/>
          <w:spacing w:val="-7"/>
        </w:rPr>
        <w:t xml:space="preserve"> </w:t>
      </w:r>
      <w:r>
        <w:rPr>
          <w:color w:val="231F20"/>
        </w:rPr>
        <w:t>filled</w:t>
      </w:r>
      <w:r>
        <w:rPr>
          <w:color w:val="231F20"/>
          <w:spacing w:val="-7"/>
        </w:rPr>
        <w:t xml:space="preserve"> </w:t>
      </w:r>
      <w:r>
        <w:rPr>
          <w:color w:val="231F20"/>
        </w:rPr>
        <w:t>with</w:t>
      </w:r>
      <w:r>
        <w:rPr>
          <w:color w:val="231F20"/>
          <w:spacing w:val="-7"/>
        </w:rPr>
        <w:t xml:space="preserve"> </w:t>
      </w:r>
      <w:r>
        <w:rPr>
          <w:color w:val="231F20"/>
        </w:rPr>
        <w:t>VDE-TER.</w:t>
      </w:r>
    </w:p>
    <w:p w14:paraId="6F9C01A4" w14:textId="77777777" w:rsidR="00A918E6" w:rsidRDefault="001A1C1A">
      <w:pPr>
        <w:pStyle w:val="a3"/>
        <w:spacing w:before="5" w:line="297" w:lineRule="auto"/>
        <w:ind w:left="129" w:right="2704" w:firstLine="396"/>
        <w:jc w:val="both"/>
      </w:pPr>
      <w:r>
        <w:rPr>
          <w:color w:val="231F20"/>
        </w:rPr>
        <w:t>VDE-TER</w:t>
      </w:r>
      <w:r>
        <w:rPr>
          <w:color w:val="231F20"/>
          <w:spacing w:val="-13"/>
        </w:rPr>
        <w:t xml:space="preserve"> </w:t>
      </w:r>
      <w:r>
        <w:rPr>
          <w:color w:val="231F20"/>
        </w:rPr>
        <w:t>uses</w:t>
      </w:r>
      <w:r>
        <w:rPr>
          <w:color w:val="231F20"/>
          <w:spacing w:val="-13"/>
        </w:rPr>
        <w:t xml:space="preserve"> </w:t>
      </w:r>
      <w:r>
        <w:rPr>
          <w:color w:val="231F20"/>
        </w:rPr>
        <w:t>4</w:t>
      </w:r>
      <w:r>
        <w:rPr>
          <w:color w:val="231F20"/>
          <w:spacing w:val="-13"/>
        </w:rPr>
        <w:t xml:space="preserve"> </w:t>
      </w:r>
      <w:r>
        <w:rPr>
          <w:color w:val="231F20"/>
        </w:rPr>
        <w:t>duplex</w:t>
      </w:r>
      <w:r>
        <w:rPr>
          <w:color w:val="231F20"/>
          <w:spacing w:val="-13"/>
        </w:rPr>
        <w:t xml:space="preserve"> </w:t>
      </w:r>
      <w:r>
        <w:rPr>
          <w:color w:val="231F20"/>
        </w:rPr>
        <w:t>channels</w:t>
      </w:r>
      <w:r>
        <w:rPr>
          <w:color w:val="231F20"/>
          <w:spacing w:val="-13"/>
        </w:rPr>
        <w:t xml:space="preserve"> </w:t>
      </w:r>
      <w:r>
        <w:rPr>
          <w:color w:val="231F20"/>
        </w:rPr>
        <w:t>to</w:t>
      </w:r>
      <w:r>
        <w:rPr>
          <w:color w:val="231F20"/>
          <w:spacing w:val="-13"/>
        </w:rPr>
        <w:t xml:space="preserve"> </w:t>
      </w:r>
      <w:r>
        <w:rPr>
          <w:color w:val="231F20"/>
        </w:rPr>
        <w:t>achieve</w:t>
      </w:r>
      <w:r>
        <w:rPr>
          <w:color w:val="231F20"/>
          <w:spacing w:val="-13"/>
        </w:rPr>
        <w:t xml:space="preserve"> </w:t>
      </w:r>
      <w:proofErr w:type="gramStart"/>
      <w:r>
        <w:rPr>
          <w:color w:val="231F20"/>
        </w:rPr>
        <w:t>100kHz</w:t>
      </w:r>
      <w:proofErr w:type="gramEnd"/>
      <w:r>
        <w:rPr>
          <w:color w:val="231F20"/>
          <w:spacing w:val="-13"/>
        </w:rPr>
        <w:t xml:space="preserve"> </w:t>
      </w:r>
      <w:r>
        <w:rPr>
          <w:color w:val="231F20"/>
        </w:rPr>
        <w:t>of</w:t>
      </w:r>
      <w:r>
        <w:rPr>
          <w:color w:val="231F20"/>
          <w:spacing w:val="-13"/>
        </w:rPr>
        <w:t xml:space="preserve"> </w:t>
      </w:r>
      <w:r>
        <w:rPr>
          <w:color w:val="231F20"/>
        </w:rPr>
        <w:t>bandwidth</w:t>
      </w:r>
      <w:r>
        <w:rPr>
          <w:color w:val="231F20"/>
          <w:spacing w:val="-13"/>
        </w:rPr>
        <w:t xml:space="preserve"> </w:t>
      </w:r>
      <w:r>
        <w:rPr>
          <w:color w:val="231F20"/>
        </w:rPr>
        <w:t>available</w:t>
      </w:r>
      <w:r>
        <w:rPr>
          <w:color w:val="231F20"/>
          <w:spacing w:val="-13"/>
        </w:rPr>
        <w:t xml:space="preserve"> </w:t>
      </w:r>
      <w:r>
        <w:rPr>
          <w:color w:val="231F20"/>
        </w:rPr>
        <w:t>to</w:t>
      </w:r>
      <w:r>
        <w:rPr>
          <w:color w:val="231F20"/>
          <w:spacing w:val="-13"/>
        </w:rPr>
        <w:t xml:space="preserve"> </w:t>
      </w:r>
      <w:r>
        <w:rPr>
          <w:color w:val="231F20"/>
        </w:rPr>
        <w:t>carry data</w:t>
      </w:r>
      <w:r>
        <w:rPr>
          <w:color w:val="231F20"/>
          <w:spacing w:val="-10"/>
        </w:rPr>
        <w:t xml:space="preserve"> </w:t>
      </w:r>
      <w:r>
        <w:rPr>
          <w:color w:val="231F20"/>
        </w:rPr>
        <w:t>from</w:t>
      </w:r>
      <w:r>
        <w:rPr>
          <w:color w:val="231F20"/>
          <w:spacing w:val="-10"/>
        </w:rPr>
        <w:t xml:space="preserve"> </w:t>
      </w:r>
      <w:r>
        <w:rPr>
          <w:color w:val="231F20"/>
        </w:rPr>
        <w:t>ship-to-ship,</w:t>
      </w:r>
      <w:r>
        <w:rPr>
          <w:color w:val="231F20"/>
          <w:spacing w:val="-10"/>
        </w:rPr>
        <w:t xml:space="preserve"> </w:t>
      </w:r>
      <w:r>
        <w:rPr>
          <w:color w:val="231F20"/>
        </w:rPr>
        <w:t>shore-to-ship</w:t>
      </w:r>
      <w:r>
        <w:rPr>
          <w:color w:val="231F20"/>
          <w:spacing w:val="-10"/>
        </w:rPr>
        <w:t xml:space="preserve"> </w:t>
      </w:r>
      <w:r>
        <w:rPr>
          <w:color w:val="231F20"/>
        </w:rPr>
        <w:t>and</w:t>
      </w:r>
      <w:r>
        <w:rPr>
          <w:color w:val="231F20"/>
          <w:spacing w:val="-10"/>
        </w:rPr>
        <w:t xml:space="preserve"> </w:t>
      </w:r>
      <w:r>
        <w:rPr>
          <w:color w:val="231F20"/>
        </w:rPr>
        <w:t>ship-to-shore.</w:t>
      </w:r>
      <w:r>
        <w:rPr>
          <w:color w:val="231F20"/>
          <w:spacing w:val="-10"/>
        </w:rPr>
        <w:t xml:space="preserve"> </w:t>
      </w:r>
      <w:r>
        <w:rPr>
          <w:color w:val="231F20"/>
        </w:rPr>
        <w:t>The</w:t>
      </w:r>
      <w:r>
        <w:rPr>
          <w:color w:val="231F20"/>
          <w:spacing w:val="-10"/>
        </w:rPr>
        <w:t xml:space="preserve"> </w:t>
      </w:r>
      <w:r>
        <w:rPr>
          <w:color w:val="231F20"/>
        </w:rPr>
        <w:t>maximum</w:t>
      </w:r>
      <w:r>
        <w:rPr>
          <w:color w:val="231F20"/>
          <w:spacing w:val="-10"/>
        </w:rPr>
        <w:t xml:space="preserve"> </w:t>
      </w:r>
      <w:r>
        <w:rPr>
          <w:color w:val="231F20"/>
        </w:rPr>
        <w:t>total</w:t>
      </w:r>
      <w:r>
        <w:rPr>
          <w:color w:val="231F20"/>
          <w:spacing w:val="-10"/>
        </w:rPr>
        <w:t xml:space="preserve"> </w:t>
      </w:r>
      <w:r>
        <w:rPr>
          <w:color w:val="231F20"/>
        </w:rPr>
        <w:t>capacity</w:t>
      </w:r>
      <w:r>
        <w:rPr>
          <w:color w:val="231F20"/>
          <w:spacing w:val="-10"/>
        </w:rPr>
        <w:t xml:space="preserve"> </w:t>
      </w:r>
      <w:r>
        <w:rPr>
          <w:color w:val="231F20"/>
        </w:rPr>
        <w:t>of the channel is approximately 230kbps that is divided amongst the users (ship or shore stations)</w:t>
      </w:r>
      <w:r>
        <w:rPr>
          <w:color w:val="231F20"/>
          <w:spacing w:val="-10"/>
        </w:rPr>
        <w:t xml:space="preserve"> </w:t>
      </w:r>
      <w:r>
        <w:rPr>
          <w:color w:val="231F20"/>
        </w:rPr>
        <w:t>of</w:t>
      </w:r>
      <w:r>
        <w:rPr>
          <w:color w:val="231F20"/>
          <w:spacing w:val="-10"/>
        </w:rPr>
        <w:t xml:space="preserve"> </w:t>
      </w:r>
      <w:r>
        <w:rPr>
          <w:color w:val="231F20"/>
        </w:rPr>
        <w:t>the</w:t>
      </w:r>
      <w:r>
        <w:rPr>
          <w:color w:val="231F20"/>
          <w:spacing w:val="-10"/>
        </w:rPr>
        <w:t xml:space="preserve"> </w:t>
      </w:r>
      <w:r>
        <w:rPr>
          <w:color w:val="231F20"/>
        </w:rPr>
        <w:t>system</w:t>
      </w:r>
      <w:r>
        <w:rPr>
          <w:color w:val="231F20"/>
          <w:spacing w:val="-10"/>
        </w:rPr>
        <w:t xml:space="preserve"> </w:t>
      </w:r>
      <w:r>
        <w:rPr>
          <w:color w:val="231F20"/>
        </w:rPr>
        <w:t>in</w:t>
      </w:r>
      <w:r>
        <w:rPr>
          <w:color w:val="231F20"/>
          <w:spacing w:val="-10"/>
        </w:rPr>
        <w:t xml:space="preserve"> </w:t>
      </w:r>
      <w:r>
        <w:rPr>
          <w:color w:val="231F20"/>
        </w:rPr>
        <w:t>a</w:t>
      </w:r>
      <w:r>
        <w:rPr>
          <w:color w:val="231F20"/>
          <w:spacing w:val="-10"/>
        </w:rPr>
        <w:t xml:space="preserve"> </w:t>
      </w:r>
      <w:r>
        <w:rPr>
          <w:color w:val="231F20"/>
        </w:rPr>
        <w:t>specific</w:t>
      </w:r>
      <w:r>
        <w:rPr>
          <w:color w:val="231F20"/>
          <w:spacing w:val="-10"/>
        </w:rPr>
        <w:t xml:space="preserve"> </w:t>
      </w:r>
      <w:r>
        <w:rPr>
          <w:color w:val="231F20"/>
        </w:rPr>
        <w:t>area.</w:t>
      </w:r>
      <w:r>
        <w:rPr>
          <w:color w:val="231F20"/>
          <w:spacing w:val="-10"/>
        </w:rPr>
        <w:t xml:space="preserve"> </w:t>
      </w:r>
      <w:r>
        <w:rPr>
          <w:color w:val="231F20"/>
        </w:rPr>
        <w:t>For</w:t>
      </w:r>
      <w:r>
        <w:rPr>
          <w:color w:val="231F20"/>
          <w:spacing w:val="-10"/>
        </w:rPr>
        <w:t xml:space="preserve"> </w:t>
      </w:r>
      <w:r>
        <w:rPr>
          <w:color w:val="231F20"/>
        </w:rPr>
        <w:t>example,</w:t>
      </w:r>
      <w:r>
        <w:rPr>
          <w:color w:val="231F20"/>
          <w:spacing w:val="-10"/>
        </w:rPr>
        <w:t xml:space="preserve"> </w:t>
      </w:r>
      <w:r>
        <w:rPr>
          <w:color w:val="231F20"/>
        </w:rPr>
        <w:t>there</w:t>
      </w:r>
      <w:r>
        <w:rPr>
          <w:color w:val="231F20"/>
          <w:spacing w:val="-10"/>
        </w:rPr>
        <w:t xml:space="preserve"> </w:t>
      </w:r>
      <w:r>
        <w:rPr>
          <w:color w:val="231F20"/>
        </w:rPr>
        <w:t>could</w:t>
      </w:r>
      <w:r>
        <w:rPr>
          <w:color w:val="231F20"/>
          <w:spacing w:val="-10"/>
        </w:rPr>
        <w:t xml:space="preserve"> </w:t>
      </w:r>
      <w:r>
        <w:rPr>
          <w:color w:val="231F20"/>
        </w:rPr>
        <w:t>be</w:t>
      </w:r>
      <w:r>
        <w:rPr>
          <w:color w:val="231F20"/>
          <w:spacing w:val="-10"/>
        </w:rPr>
        <w:t xml:space="preserve"> </w:t>
      </w:r>
      <w:r>
        <w:rPr>
          <w:color w:val="231F20"/>
        </w:rPr>
        <w:t>one</w:t>
      </w:r>
      <w:r>
        <w:rPr>
          <w:color w:val="231F20"/>
          <w:spacing w:val="-10"/>
        </w:rPr>
        <w:t xml:space="preserve"> </w:t>
      </w:r>
      <w:r>
        <w:rPr>
          <w:color w:val="231F20"/>
        </w:rPr>
        <w:t>shore</w:t>
      </w:r>
      <w:r>
        <w:rPr>
          <w:color w:val="231F20"/>
          <w:spacing w:val="-10"/>
        </w:rPr>
        <w:t xml:space="preserve"> </w:t>
      </w:r>
      <w:r>
        <w:rPr>
          <w:color w:val="231F20"/>
        </w:rPr>
        <w:t>station and</w:t>
      </w:r>
      <w:r>
        <w:rPr>
          <w:color w:val="231F20"/>
          <w:spacing w:val="-16"/>
        </w:rPr>
        <w:t xml:space="preserve"> </w:t>
      </w:r>
      <w:r>
        <w:rPr>
          <w:color w:val="231F20"/>
        </w:rPr>
        <w:t>5</w:t>
      </w:r>
      <w:r>
        <w:rPr>
          <w:color w:val="231F20"/>
          <w:spacing w:val="-16"/>
        </w:rPr>
        <w:t xml:space="preserve"> </w:t>
      </w:r>
      <w:r>
        <w:rPr>
          <w:color w:val="231F20"/>
        </w:rPr>
        <w:t>ships</w:t>
      </w:r>
      <w:r>
        <w:rPr>
          <w:color w:val="231F20"/>
          <w:spacing w:val="-15"/>
        </w:rPr>
        <w:t xml:space="preserve"> </w:t>
      </w:r>
      <w:r>
        <w:rPr>
          <w:color w:val="231F20"/>
        </w:rPr>
        <w:t>using</w:t>
      </w:r>
      <w:r>
        <w:rPr>
          <w:color w:val="231F20"/>
          <w:spacing w:val="-16"/>
        </w:rPr>
        <w:t xml:space="preserve"> </w:t>
      </w:r>
      <w:r>
        <w:rPr>
          <w:color w:val="231F20"/>
        </w:rPr>
        <w:t>VDE-TER</w:t>
      </w:r>
      <w:r>
        <w:rPr>
          <w:color w:val="231F20"/>
          <w:spacing w:val="-16"/>
        </w:rPr>
        <w:t xml:space="preserve"> </w:t>
      </w:r>
      <w:r>
        <w:rPr>
          <w:color w:val="231F20"/>
        </w:rPr>
        <w:t>simultaneously</w:t>
      </w:r>
      <w:r>
        <w:rPr>
          <w:color w:val="231F20"/>
          <w:spacing w:val="-15"/>
        </w:rPr>
        <w:t xml:space="preserve"> </w:t>
      </w:r>
      <w:r>
        <w:rPr>
          <w:color w:val="231F20"/>
        </w:rPr>
        <w:t>to</w:t>
      </w:r>
      <w:r>
        <w:rPr>
          <w:color w:val="231F20"/>
          <w:spacing w:val="-16"/>
        </w:rPr>
        <w:t xml:space="preserve"> </w:t>
      </w:r>
      <w:r>
        <w:rPr>
          <w:color w:val="231F20"/>
        </w:rPr>
        <w:t>exchange</w:t>
      </w:r>
      <w:r>
        <w:rPr>
          <w:color w:val="231F20"/>
          <w:spacing w:val="-15"/>
        </w:rPr>
        <w:t xml:space="preserve"> </w:t>
      </w:r>
      <w:r>
        <w:rPr>
          <w:color w:val="231F20"/>
        </w:rPr>
        <w:t>data,</w:t>
      </w:r>
      <w:r>
        <w:rPr>
          <w:color w:val="231F20"/>
          <w:spacing w:val="-16"/>
        </w:rPr>
        <w:t xml:space="preserve"> </w:t>
      </w:r>
      <w:r>
        <w:rPr>
          <w:color w:val="231F20"/>
        </w:rPr>
        <w:t>each</w:t>
      </w:r>
      <w:r>
        <w:rPr>
          <w:color w:val="231F20"/>
          <w:spacing w:val="-16"/>
        </w:rPr>
        <w:t xml:space="preserve"> </w:t>
      </w:r>
      <w:r>
        <w:rPr>
          <w:color w:val="231F20"/>
        </w:rPr>
        <w:t>getting</w:t>
      </w:r>
      <w:r>
        <w:rPr>
          <w:color w:val="231F20"/>
          <w:spacing w:val="-15"/>
        </w:rPr>
        <w:t xml:space="preserve"> </w:t>
      </w:r>
      <w:r>
        <w:rPr>
          <w:color w:val="231F20"/>
        </w:rPr>
        <w:t>about</w:t>
      </w:r>
      <w:r>
        <w:rPr>
          <w:color w:val="231F20"/>
          <w:spacing w:val="-16"/>
        </w:rPr>
        <w:t xml:space="preserve"> </w:t>
      </w:r>
      <w:r>
        <w:rPr>
          <w:color w:val="231F20"/>
        </w:rPr>
        <w:t>38kbps of</w:t>
      </w:r>
      <w:r>
        <w:rPr>
          <w:color w:val="231F20"/>
          <w:spacing w:val="-23"/>
        </w:rPr>
        <w:t xml:space="preserve"> </w:t>
      </w:r>
      <w:r>
        <w:rPr>
          <w:color w:val="231F20"/>
        </w:rPr>
        <w:t>throughput.</w:t>
      </w:r>
    </w:p>
    <w:p w14:paraId="4EF7EF35" w14:textId="77777777" w:rsidR="00A918E6" w:rsidRDefault="001A1C1A">
      <w:pPr>
        <w:pStyle w:val="a3"/>
        <w:spacing w:before="3" w:line="297" w:lineRule="auto"/>
        <w:ind w:left="129" w:right="2704" w:firstLine="396"/>
        <w:jc w:val="both"/>
      </w:pPr>
      <w:r>
        <w:rPr>
          <w:color w:val="231F20"/>
        </w:rPr>
        <w:t>VDE-TER</w:t>
      </w:r>
      <w:r>
        <w:rPr>
          <w:color w:val="231F20"/>
          <w:spacing w:val="-7"/>
        </w:rPr>
        <w:t xml:space="preserve"> </w:t>
      </w:r>
      <w:r>
        <w:rPr>
          <w:color w:val="231F20"/>
        </w:rPr>
        <w:t>is</w:t>
      </w:r>
      <w:r>
        <w:rPr>
          <w:color w:val="231F20"/>
          <w:spacing w:val="-7"/>
        </w:rPr>
        <w:t xml:space="preserve"> </w:t>
      </w:r>
      <w:r>
        <w:rPr>
          <w:color w:val="231F20"/>
        </w:rPr>
        <w:t>providing</w:t>
      </w:r>
      <w:r>
        <w:rPr>
          <w:color w:val="231F20"/>
          <w:spacing w:val="-7"/>
        </w:rPr>
        <w:t xml:space="preserve"> </w:t>
      </w:r>
      <w:r>
        <w:rPr>
          <w:color w:val="231F20"/>
        </w:rPr>
        <w:t>much</w:t>
      </w:r>
      <w:r>
        <w:rPr>
          <w:color w:val="231F20"/>
          <w:spacing w:val="-7"/>
        </w:rPr>
        <w:t xml:space="preserve"> </w:t>
      </w:r>
      <w:r>
        <w:rPr>
          <w:color w:val="231F20"/>
        </w:rPr>
        <w:t>more</w:t>
      </w:r>
      <w:r>
        <w:rPr>
          <w:color w:val="231F20"/>
          <w:spacing w:val="-7"/>
        </w:rPr>
        <w:t xml:space="preserve"> </w:t>
      </w:r>
      <w:r>
        <w:rPr>
          <w:color w:val="231F20"/>
        </w:rPr>
        <w:t>capacity</w:t>
      </w:r>
      <w:r>
        <w:rPr>
          <w:color w:val="231F20"/>
          <w:spacing w:val="-7"/>
        </w:rPr>
        <w:t xml:space="preserve"> </w:t>
      </w:r>
      <w:r>
        <w:rPr>
          <w:color w:val="231F20"/>
        </w:rPr>
        <w:t>than</w:t>
      </w:r>
      <w:r>
        <w:rPr>
          <w:color w:val="231F20"/>
          <w:spacing w:val="-7"/>
        </w:rPr>
        <w:t xml:space="preserve"> </w:t>
      </w:r>
      <w:r>
        <w:rPr>
          <w:color w:val="231F20"/>
        </w:rPr>
        <w:t>AIS</w:t>
      </w:r>
      <w:r>
        <w:rPr>
          <w:color w:val="231F20"/>
          <w:spacing w:val="-7"/>
        </w:rPr>
        <w:t xml:space="preserve"> </w:t>
      </w:r>
      <w:r>
        <w:rPr>
          <w:color w:val="231F20"/>
        </w:rPr>
        <w:t>and</w:t>
      </w:r>
      <w:r>
        <w:rPr>
          <w:color w:val="231F20"/>
          <w:spacing w:val="-7"/>
        </w:rPr>
        <w:t xml:space="preserve"> </w:t>
      </w:r>
      <w:r>
        <w:rPr>
          <w:color w:val="231F20"/>
        </w:rPr>
        <w:t>ASM,</w:t>
      </w:r>
      <w:r>
        <w:rPr>
          <w:color w:val="231F20"/>
          <w:spacing w:val="-7"/>
        </w:rPr>
        <w:t xml:space="preserve"> </w:t>
      </w:r>
      <w:r>
        <w:rPr>
          <w:color w:val="231F20"/>
        </w:rPr>
        <w:t>but</w:t>
      </w:r>
      <w:r>
        <w:rPr>
          <w:color w:val="231F20"/>
          <w:spacing w:val="-7"/>
        </w:rPr>
        <w:t xml:space="preserve"> </w:t>
      </w:r>
      <w:r>
        <w:rPr>
          <w:color w:val="231F20"/>
        </w:rPr>
        <w:t>it</w:t>
      </w:r>
      <w:r>
        <w:rPr>
          <w:color w:val="231F20"/>
          <w:spacing w:val="-7"/>
        </w:rPr>
        <w:t xml:space="preserve"> </w:t>
      </w:r>
      <w:r>
        <w:rPr>
          <w:color w:val="231F20"/>
        </w:rPr>
        <w:t>is</w:t>
      </w:r>
      <w:r>
        <w:rPr>
          <w:color w:val="231F20"/>
          <w:spacing w:val="-7"/>
        </w:rPr>
        <w:t xml:space="preserve"> </w:t>
      </w:r>
      <w:r>
        <w:rPr>
          <w:color w:val="231F20"/>
        </w:rPr>
        <w:t>still</w:t>
      </w:r>
      <w:r>
        <w:rPr>
          <w:color w:val="231F20"/>
          <w:spacing w:val="-7"/>
        </w:rPr>
        <w:t xml:space="preserve"> </w:t>
      </w:r>
      <w:r>
        <w:rPr>
          <w:color w:val="231F20"/>
        </w:rPr>
        <w:t>an</w:t>
      </w:r>
      <w:r>
        <w:rPr>
          <w:color w:val="231F20"/>
          <w:spacing w:val="-7"/>
        </w:rPr>
        <w:t xml:space="preserve"> </w:t>
      </w:r>
      <w:r>
        <w:rPr>
          <w:color w:val="231F20"/>
        </w:rPr>
        <w:t xml:space="preserve">order of magnitude slower than other commercial communication systems such as cellular </w:t>
      </w:r>
      <w:r>
        <w:rPr>
          <w:color w:val="231F20"/>
          <w:spacing w:val="-4"/>
        </w:rPr>
        <w:t>3G/4G/5G.</w:t>
      </w:r>
      <w:r>
        <w:rPr>
          <w:color w:val="231F20"/>
          <w:spacing w:val="-10"/>
        </w:rPr>
        <w:t xml:space="preserve"> </w:t>
      </w:r>
      <w:r>
        <w:rPr>
          <w:color w:val="231F20"/>
          <w:spacing w:val="-4"/>
        </w:rPr>
        <w:t>This</w:t>
      </w:r>
      <w:r>
        <w:rPr>
          <w:color w:val="231F20"/>
          <w:spacing w:val="-10"/>
        </w:rPr>
        <w:t xml:space="preserve"> </w:t>
      </w:r>
      <w:r>
        <w:rPr>
          <w:color w:val="231F20"/>
          <w:spacing w:val="-4"/>
        </w:rPr>
        <w:t>limitation</w:t>
      </w:r>
      <w:r>
        <w:rPr>
          <w:color w:val="231F20"/>
          <w:spacing w:val="-10"/>
        </w:rPr>
        <w:t xml:space="preserve"> </w:t>
      </w:r>
      <w:r>
        <w:rPr>
          <w:color w:val="231F20"/>
          <w:spacing w:val="-4"/>
        </w:rPr>
        <w:t>will</w:t>
      </w:r>
      <w:r>
        <w:rPr>
          <w:color w:val="231F20"/>
          <w:spacing w:val="-10"/>
        </w:rPr>
        <w:t xml:space="preserve"> </w:t>
      </w:r>
      <w:r>
        <w:rPr>
          <w:color w:val="231F20"/>
          <w:spacing w:val="-4"/>
        </w:rPr>
        <w:t>require</w:t>
      </w:r>
      <w:r>
        <w:rPr>
          <w:color w:val="231F20"/>
          <w:spacing w:val="-10"/>
        </w:rPr>
        <w:t xml:space="preserve"> </w:t>
      </w:r>
      <w:r>
        <w:rPr>
          <w:color w:val="231F20"/>
          <w:spacing w:val="-4"/>
        </w:rPr>
        <w:t>VDES</w:t>
      </w:r>
      <w:r>
        <w:rPr>
          <w:color w:val="231F20"/>
          <w:spacing w:val="-10"/>
        </w:rPr>
        <w:t xml:space="preserve"> </w:t>
      </w:r>
      <w:r>
        <w:rPr>
          <w:color w:val="231F20"/>
          <w:spacing w:val="-4"/>
        </w:rPr>
        <w:t>to</w:t>
      </w:r>
      <w:r>
        <w:rPr>
          <w:color w:val="231F20"/>
          <w:spacing w:val="-10"/>
        </w:rPr>
        <w:t xml:space="preserve"> </w:t>
      </w:r>
      <w:r>
        <w:rPr>
          <w:color w:val="231F20"/>
          <w:spacing w:val="-4"/>
        </w:rPr>
        <w:t>be</w:t>
      </w:r>
      <w:r>
        <w:rPr>
          <w:color w:val="231F20"/>
          <w:spacing w:val="-10"/>
        </w:rPr>
        <w:t xml:space="preserve"> </w:t>
      </w:r>
      <w:r>
        <w:rPr>
          <w:color w:val="231F20"/>
          <w:spacing w:val="-4"/>
        </w:rPr>
        <w:t>carefully</w:t>
      </w:r>
      <w:r>
        <w:rPr>
          <w:color w:val="231F20"/>
          <w:spacing w:val="-10"/>
        </w:rPr>
        <w:t xml:space="preserve"> </w:t>
      </w:r>
      <w:r>
        <w:rPr>
          <w:color w:val="231F20"/>
          <w:spacing w:val="-4"/>
        </w:rPr>
        <w:t>managed</w:t>
      </w:r>
      <w:r>
        <w:rPr>
          <w:color w:val="231F20"/>
          <w:spacing w:val="-10"/>
        </w:rPr>
        <w:t xml:space="preserve"> </w:t>
      </w:r>
      <w:r>
        <w:rPr>
          <w:color w:val="231F20"/>
          <w:spacing w:val="-4"/>
        </w:rPr>
        <w:t>by</w:t>
      </w:r>
      <w:r>
        <w:rPr>
          <w:color w:val="231F20"/>
          <w:spacing w:val="-10"/>
        </w:rPr>
        <w:t xml:space="preserve"> </w:t>
      </w:r>
      <w:r>
        <w:rPr>
          <w:color w:val="231F20"/>
          <w:spacing w:val="-4"/>
        </w:rPr>
        <w:t>shore</w:t>
      </w:r>
      <w:r>
        <w:rPr>
          <w:color w:val="231F20"/>
          <w:spacing w:val="-10"/>
        </w:rPr>
        <w:t xml:space="preserve"> </w:t>
      </w:r>
      <w:r>
        <w:rPr>
          <w:color w:val="231F20"/>
          <w:spacing w:val="-4"/>
        </w:rPr>
        <w:t>authorities</w:t>
      </w:r>
      <w:r>
        <w:rPr>
          <w:color w:val="231F20"/>
          <w:spacing w:val="-10"/>
        </w:rPr>
        <w:t xml:space="preserve"> </w:t>
      </w:r>
      <w:r>
        <w:rPr>
          <w:color w:val="231F20"/>
          <w:spacing w:val="-4"/>
        </w:rPr>
        <w:t xml:space="preserve">to </w:t>
      </w:r>
      <w:r>
        <w:rPr>
          <w:color w:val="231F20"/>
        </w:rPr>
        <w:t>make</w:t>
      </w:r>
      <w:r>
        <w:rPr>
          <w:color w:val="231F20"/>
          <w:spacing w:val="-14"/>
        </w:rPr>
        <w:t xml:space="preserve"> </w:t>
      </w:r>
      <w:r>
        <w:rPr>
          <w:color w:val="231F20"/>
        </w:rPr>
        <w:t>sure</w:t>
      </w:r>
      <w:r>
        <w:rPr>
          <w:color w:val="231F20"/>
          <w:spacing w:val="-14"/>
        </w:rPr>
        <w:t xml:space="preserve"> </w:t>
      </w:r>
      <w:r>
        <w:rPr>
          <w:color w:val="231F20"/>
        </w:rPr>
        <w:t>priority</w:t>
      </w:r>
      <w:r>
        <w:rPr>
          <w:color w:val="231F20"/>
          <w:spacing w:val="-14"/>
        </w:rPr>
        <w:t xml:space="preserve"> </w:t>
      </w:r>
      <w:r>
        <w:rPr>
          <w:color w:val="231F20"/>
        </w:rPr>
        <w:t>is</w:t>
      </w:r>
      <w:r>
        <w:rPr>
          <w:color w:val="231F20"/>
          <w:spacing w:val="-14"/>
        </w:rPr>
        <w:t xml:space="preserve"> </w:t>
      </w:r>
      <w:r>
        <w:rPr>
          <w:color w:val="231F20"/>
        </w:rPr>
        <w:t>given</w:t>
      </w:r>
      <w:r>
        <w:rPr>
          <w:color w:val="231F20"/>
          <w:spacing w:val="-14"/>
        </w:rPr>
        <w:t xml:space="preserve"> </w:t>
      </w:r>
      <w:r>
        <w:rPr>
          <w:color w:val="231F20"/>
        </w:rPr>
        <w:t>to</w:t>
      </w:r>
      <w:r>
        <w:rPr>
          <w:color w:val="231F20"/>
          <w:spacing w:val="-14"/>
        </w:rPr>
        <w:t xml:space="preserve"> </w:t>
      </w:r>
      <w:r>
        <w:rPr>
          <w:color w:val="231F20"/>
        </w:rPr>
        <w:t>safety</w:t>
      </w:r>
      <w:r>
        <w:rPr>
          <w:color w:val="231F20"/>
          <w:spacing w:val="-14"/>
        </w:rPr>
        <w:t xml:space="preserve"> </w:t>
      </w:r>
      <w:r>
        <w:rPr>
          <w:color w:val="231F20"/>
        </w:rPr>
        <w:t>related</w:t>
      </w:r>
      <w:r>
        <w:rPr>
          <w:color w:val="231F20"/>
          <w:spacing w:val="-14"/>
        </w:rPr>
        <w:t xml:space="preserve"> </w:t>
      </w:r>
      <w:r>
        <w:rPr>
          <w:color w:val="231F20"/>
        </w:rPr>
        <w:t>data</w:t>
      </w:r>
      <w:r>
        <w:rPr>
          <w:color w:val="231F20"/>
          <w:spacing w:val="-14"/>
        </w:rPr>
        <w:t xml:space="preserve"> </w:t>
      </w:r>
      <w:r>
        <w:rPr>
          <w:color w:val="231F20"/>
        </w:rPr>
        <w:t>pertinent</w:t>
      </w:r>
      <w:r>
        <w:rPr>
          <w:color w:val="231F20"/>
          <w:spacing w:val="-14"/>
        </w:rPr>
        <w:t xml:space="preserve"> </w:t>
      </w:r>
      <w:r>
        <w:rPr>
          <w:color w:val="231F20"/>
        </w:rPr>
        <w:t>to</w:t>
      </w:r>
      <w:r>
        <w:rPr>
          <w:color w:val="231F20"/>
          <w:spacing w:val="-14"/>
        </w:rPr>
        <w:t xml:space="preserve"> </w:t>
      </w:r>
      <w:r>
        <w:rPr>
          <w:color w:val="231F20"/>
        </w:rPr>
        <w:t>the</w:t>
      </w:r>
      <w:r>
        <w:rPr>
          <w:color w:val="231F20"/>
          <w:spacing w:val="-14"/>
        </w:rPr>
        <w:t xml:space="preserve"> </w:t>
      </w:r>
      <w:r>
        <w:rPr>
          <w:color w:val="231F20"/>
        </w:rPr>
        <w:t>ship’s</w:t>
      </w:r>
      <w:r>
        <w:rPr>
          <w:color w:val="231F20"/>
          <w:spacing w:val="-14"/>
        </w:rPr>
        <w:t xml:space="preserve"> </w:t>
      </w:r>
      <w:r>
        <w:rPr>
          <w:color w:val="231F20"/>
        </w:rPr>
        <w:t>context.</w:t>
      </w:r>
    </w:p>
    <w:p w14:paraId="18A09D32" w14:textId="77777777" w:rsidR="00A918E6" w:rsidRDefault="00A918E6">
      <w:pPr>
        <w:pStyle w:val="a3"/>
      </w:pPr>
    </w:p>
    <w:p w14:paraId="64BB51F1" w14:textId="77777777" w:rsidR="00A918E6" w:rsidRDefault="00A918E6">
      <w:pPr>
        <w:pStyle w:val="a3"/>
        <w:spacing w:before="73"/>
      </w:pPr>
    </w:p>
    <w:p w14:paraId="01436F09" w14:textId="77777777" w:rsidR="00A918E6" w:rsidRDefault="001A1C1A">
      <w:pPr>
        <w:pStyle w:val="a9"/>
        <w:numPr>
          <w:ilvl w:val="2"/>
          <w:numId w:val="1"/>
        </w:numPr>
        <w:tabs>
          <w:tab w:val="left" w:pos="645"/>
        </w:tabs>
        <w:ind w:left="645" w:hanging="516"/>
        <w:jc w:val="left"/>
        <w:rPr>
          <w:rFonts w:ascii="Arial MT"/>
          <w:sz w:val="20"/>
        </w:rPr>
      </w:pPr>
      <w:r>
        <w:rPr>
          <w:rFonts w:ascii="Arial MT"/>
          <w:color w:val="231F20"/>
          <w:sz w:val="20"/>
        </w:rPr>
        <w:t>VDE-SAT</w:t>
      </w:r>
      <w:r>
        <w:rPr>
          <w:rFonts w:ascii="Arial MT"/>
          <w:color w:val="231F20"/>
          <w:spacing w:val="2"/>
          <w:sz w:val="20"/>
        </w:rPr>
        <w:t xml:space="preserve"> </w:t>
      </w:r>
      <w:r>
        <w:rPr>
          <w:rFonts w:ascii="Arial MT"/>
          <w:color w:val="231F20"/>
          <w:sz w:val="20"/>
        </w:rPr>
        <w:t>COMPONENT</w:t>
      </w:r>
      <w:r>
        <w:rPr>
          <w:rFonts w:ascii="Arial MT"/>
          <w:color w:val="231F20"/>
          <w:spacing w:val="2"/>
          <w:sz w:val="20"/>
        </w:rPr>
        <w:t xml:space="preserve"> </w:t>
      </w:r>
      <w:r>
        <w:rPr>
          <w:rFonts w:ascii="Arial MT"/>
          <w:color w:val="231F20"/>
          <w:sz w:val="20"/>
        </w:rPr>
        <w:t>OF</w:t>
      </w:r>
      <w:r>
        <w:rPr>
          <w:rFonts w:ascii="Arial MT"/>
          <w:color w:val="231F20"/>
          <w:spacing w:val="-4"/>
          <w:sz w:val="20"/>
        </w:rPr>
        <w:t xml:space="preserve"> VDES</w:t>
      </w:r>
    </w:p>
    <w:p w14:paraId="13074FA4" w14:textId="77777777" w:rsidR="00A918E6" w:rsidRDefault="001A1C1A">
      <w:pPr>
        <w:pStyle w:val="a3"/>
        <w:spacing w:before="57" w:line="297" w:lineRule="auto"/>
        <w:ind w:left="129" w:right="2704"/>
        <w:jc w:val="both"/>
      </w:pPr>
      <w:r>
        <w:rPr>
          <w:color w:val="231F20"/>
          <w:spacing w:val="-4"/>
        </w:rPr>
        <w:t>The</w:t>
      </w:r>
      <w:r>
        <w:rPr>
          <w:color w:val="231F20"/>
          <w:spacing w:val="-6"/>
        </w:rPr>
        <w:t xml:space="preserve"> </w:t>
      </w:r>
      <w:r>
        <w:rPr>
          <w:color w:val="231F20"/>
          <w:spacing w:val="-4"/>
        </w:rPr>
        <w:t>purpose</w:t>
      </w:r>
      <w:r>
        <w:rPr>
          <w:color w:val="231F20"/>
          <w:spacing w:val="-6"/>
        </w:rPr>
        <w:t xml:space="preserve"> </w:t>
      </w:r>
      <w:r>
        <w:rPr>
          <w:color w:val="231F20"/>
          <w:spacing w:val="-4"/>
        </w:rPr>
        <w:t>of</w:t>
      </w:r>
      <w:r>
        <w:rPr>
          <w:color w:val="231F20"/>
          <w:spacing w:val="-6"/>
        </w:rPr>
        <w:t xml:space="preserve"> </w:t>
      </w:r>
      <w:r>
        <w:rPr>
          <w:color w:val="231F20"/>
          <w:spacing w:val="-4"/>
        </w:rPr>
        <w:t>the</w:t>
      </w:r>
      <w:r>
        <w:rPr>
          <w:color w:val="231F20"/>
          <w:spacing w:val="-6"/>
        </w:rPr>
        <w:t xml:space="preserve"> </w:t>
      </w:r>
      <w:r>
        <w:rPr>
          <w:color w:val="231F20"/>
          <w:spacing w:val="-4"/>
        </w:rPr>
        <w:t>VDE-SAT</w:t>
      </w:r>
      <w:r>
        <w:rPr>
          <w:color w:val="231F20"/>
          <w:spacing w:val="-6"/>
        </w:rPr>
        <w:t xml:space="preserve"> </w:t>
      </w:r>
      <w:r>
        <w:rPr>
          <w:color w:val="231F20"/>
          <w:spacing w:val="-4"/>
        </w:rPr>
        <w:t>is</w:t>
      </w:r>
      <w:r>
        <w:rPr>
          <w:color w:val="231F20"/>
          <w:spacing w:val="-6"/>
        </w:rPr>
        <w:t xml:space="preserve"> </w:t>
      </w:r>
      <w:r>
        <w:rPr>
          <w:color w:val="231F20"/>
          <w:spacing w:val="-4"/>
        </w:rPr>
        <w:t>to</w:t>
      </w:r>
      <w:r>
        <w:rPr>
          <w:color w:val="231F20"/>
          <w:spacing w:val="-6"/>
        </w:rPr>
        <w:t xml:space="preserve"> </w:t>
      </w:r>
      <w:r>
        <w:rPr>
          <w:color w:val="231F20"/>
          <w:spacing w:val="-4"/>
        </w:rPr>
        <w:t>extend</w:t>
      </w:r>
      <w:r>
        <w:rPr>
          <w:color w:val="231F20"/>
          <w:spacing w:val="-6"/>
        </w:rPr>
        <w:t xml:space="preserve"> </w:t>
      </w:r>
      <w:r>
        <w:rPr>
          <w:color w:val="231F20"/>
          <w:spacing w:val="-4"/>
        </w:rPr>
        <w:t>VDE</w:t>
      </w:r>
      <w:r>
        <w:rPr>
          <w:color w:val="231F20"/>
          <w:spacing w:val="-6"/>
        </w:rPr>
        <w:t xml:space="preserve"> </w:t>
      </w:r>
      <w:r>
        <w:rPr>
          <w:color w:val="231F20"/>
          <w:spacing w:val="-4"/>
        </w:rPr>
        <w:t>coverage</w:t>
      </w:r>
      <w:r>
        <w:rPr>
          <w:color w:val="231F20"/>
          <w:spacing w:val="-6"/>
        </w:rPr>
        <w:t xml:space="preserve"> </w:t>
      </w:r>
      <w:r>
        <w:rPr>
          <w:color w:val="231F20"/>
          <w:spacing w:val="-4"/>
        </w:rPr>
        <w:t>beyond</w:t>
      </w:r>
      <w:r>
        <w:rPr>
          <w:color w:val="231F20"/>
          <w:spacing w:val="-6"/>
        </w:rPr>
        <w:t xml:space="preserve"> </w:t>
      </w:r>
      <w:r>
        <w:rPr>
          <w:color w:val="231F20"/>
          <w:spacing w:val="-4"/>
        </w:rPr>
        <w:t>the</w:t>
      </w:r>
      <w:r>
        <w:rPr>
          <w:color w:val="231F20"/>
          <w:spacing w:val="-6"/>
        </w:rPr>
        <w:t xml:space="preserve"> </w:t>
      </w:r>
      <w:r>
        <w:rPr>
          <w:color w:val="231F20"/>
          <w:spacing w:val="-4"/>
        </w:rPr>
        <w:t>shore-based</w:t>
      </w:r>
      <w:r>
        <w:rPr>
          <w:color w:val="231F20"/>
          <w:spacing w:val="-6"/>
        </w:rPr>
        <w:t xml:space="preserve"> </w:t>
      </w:r>
      <w:r>
        <w:rPr>
          <w:color w:val="231F20"/>
          <w:spacing w:val="-4"/>
        </w:rPr>
        <w:t xml:space="preserve">coverage </w:t>
      </w:r>
      <w:r>
        <w:rPr>
          <w:color w:val="231F20"/>
        </w:rPr>
        <w:t>of VDE-TER and offer global coverage. As such VDE-SAT is an essential supplement to terrestrial</w:t>
      </w:r>
      <w:r>
        <w:rPr>
          <w:color w:val="231F20"/>
          <w:spacing w:val="-9"/>
        </w:rPr>
        <w:t xml:space="preserve"> </w:t>
      </w:r>
      <w:r>
        <w:rPr>
          <w:color w:val="231F20"/>
        </w:rPr>
        <w:t>VDE</w:t>
      </w:r>
      <w:r>
        <w:rPr>
          <w:color w:val="231F20"/>
          <w:spacing w:val="-9"/>
        </w:rPr>
        <w:t xml:space="preserve"> </w:t>
      </w:r>
      <w:r>
        <w:rPr>
          <w:color w:val="231F20"/>
        </w:rPr>
        <w:t>coverage</w:t>
      </w:r>
      <w:r>
        <w:rPr>
          <w:color w:val="231F20"/>
          <w:spacing w:val="-9"/>
        </w:rPr>
        <w:t xml:space="preserve"> </w:t>
      </w:r>
      <w:r>
        <w:rPr>
          <w:color w:val="231F20"/>
        </w:rPr>
        <w:t>provided</w:t>
      </w:r>
      <w:r>
        <w:rPr>
          <w:color w:val="231F20"/>
          <w:spacing w:val="-9"/>
        </w:rPr>
        <w:t xml:space="preserve"> </w:t>
      </w:r>
      <w:r>
        <w:rPr>
          <w:color w:val="231F20"/>
        </w:rPr>
        <w:t>by</w:t>
      </w:r>
      <w:r>
        <w:rPr>
          <w:color w:val="231F20"/>
          <w:spacing w:val="-9"/>
        </w:rPr>
        <w:t xml:space="preserve"> </w:t>
      </w:r>
      <w:r>
        <w:rPr>
          <w:color w:val="231F20"/>
        </w:rPr>
        <w:t>VDE-TER</w:t>
      </w:r>
      <w:r>
        <w:rPr>
          <w:color w:val="231F20"/>
          <w:spacing w:val="-9"/>
        </w:rPr>
        <w:t xml:space="preserve"> </w:t>
      </w:r>
      <w:r>
        <w:rPr>
          <w:color w:val="231F20"/>
        </w:rPr>
        <w:t>in</w:t>
      </w:r>
      <w:r>
        <w:rPr>
          <w:color w:val="231F20"/>
          <w:spacing w:val="-9"/>
        </w:rPr>
        <w:t xml:space="preserve"> </w:t>
      </w:r>
      <w:r>
        <w:rPr>
          <w:color w:val="231F20"/>
        </w:rPr>
        <w:t>support</w:t>
      </w:r>
      <w:r>
        <w:rPr>
          <w:color w:val="231F20"/>
          <w:spacing w:val="-9"/>
        </w:rPr>
        <w:t xml:space="preserve"> </w:t>
      </w:r>
      <w:r>
        <w:rPr>
          <w:color w:val="231F20"/>
        </w:rPr>
        <w:t>of</w:t>
      </w:r>
      <w:r>
        <w:rPr>
          <w:color w:val="231F20"/>
          <w:spacing w:val="-9"/>
        </w:rPr>
        <w:t xml:space="preserve"> </w:t>
      </w:r>
      <w:r>
        <w:rPr>
          <w:color w:val="231F20"/>
        </w:rPr>
        <w:t>e-Navigation</w:t>
      </w:r>
      <w:r>
        <w:rPr>
          <w:color w:val="231F20"/>
          <w:spacing w:val="-9"/>
        </w:rPr>
        <w:t xml:space="preserve"> </w:t>
      </w:r>
      <w:r>
        <w:rPr>
          <w:color w:val="231F20"/>
        </w:rPr>
        <w:t>services.</w:t>
      </w:r>
    </w:p>
    <w:p w14:paraId="1A86EFDE" w14:textId="77777777" w:rsidR="00A918E6" w:rsidRDefault="00A918E6">
      <w:pPr>
        <w:pStyle w:val="a3"/>
        <w:spacing w:line="297" w:lineRule="auto"/>
        <w:jc w:val="both"/>
        <w:sectPr w:rsidR="00A918E6">
          <w:pgSz w:w="11910" w:h="15880"/>
          <w:pgMar w:top="1520" w:right="708" w:bottom="280" w:left="708" w:header="839" w:footer="0" w:gutter="0"/>
          <w:cols w:space="720"/>
        </w:sectPr>
      </w:pPr>
    </w:p>
    <w:p w14:paraId="45ACD9D9" w14:textId="77777777" w:rsidR="00A918E6" w:rsidRDefault="001A1C1A">
      <w:pPr>
        <w:pStyle w:val="a3"/>
        <w:spacing w:before="178" w:line="297" w:lineRule="auto"/>
        <w:ind w:left="2693" w:right="139" w:firstLine="396"/>
        <w:jc w:val="both"/>
      </w:pPr>
      <w:r>
        <w:rPr>
          <w:color w:val="231F20"/>
          <w:spacing w:val="-6"/>
        </w:rPr>
        <w:lastRenderedPageBreak/>
        <w:t>VDE-SAT</w:t>
      </w:r>
      <w:r>
        <w:rPr>
          <w:color w:val="231F20"/>
          <w:spacing w:val="-7"/>
        </w:rPr>
        <w:t xml:space="preserve"> </w:t>
      </w:r>
      <w:r>
        <w:rPr>
          <w:color w:val="231F20"/>
          <w:spacing w:val="-6"/>
        </w:rPr>
        <w:t>use</w:t>
      </w:r>
      <w:r>
        <w:rPr>
          <w:color w:val="231F20"/>
          <w:spacing w:val="-7"/>
        </w:rPr>
        <w:t xml:space="preserve"> </w:t>
      </w:r>
      <w:proofErr w:type="gramStart"/>
      <w:r>
        <w:rPr>
          <w:color w:val="231F20"/>
          <w:spacing w:val="-6"/>
        </w:rPr>
        <w:t>2x150kHz</w:t>
      </w:r>
      <w:proofErr w:type="gramEnd"/>
      <w:r>
        <w:rPr>
          <w:color w:val="231F20"/>
          <w:spacing w:val="-6"/>
        </w:rPr>
        <w:t>,</w:t>
      </w:r>
      <w:r>
        <w:rPr>
          <w:color w:val="231F20"/>
          <w:spacing w:val="-7"/>
        </w:rPr>
        <w:t xml:space="preserve"> </w:t>
      </w:r>
      <w:r>
        <w:rPr>
          <w:color w:val="231F20"/>
          <w:spacing w:val="-6"/>
        </w:rPr>
        <w:t>of</w:t>
      </w:r>
      <w:r>
        <w:rPr>
          <w:color w:val="231F20"/>
          <w:spacing w:val="-7"/>
        </w:rPr>
        <w:t xml:space="preserve"> </w:t>
      </w:r>
      <w:r>
        <w:rPr>
          <w:color w:val="231F20"/>
          <w:spacing w:val="-6"/>
        </w:rPr>
        <w:t>which</w:t>
      </w:r>
      <w:r>
        <w:rPr>
          <w:color w:val="231F20"/>
          <w:spacing w:val="-7"/>
        </w:rPr>
        <w:t xml:space="preserve"> </w:t>
      </w:r>
      <w:r>
        <w:rPr>
          <w:color w:val="231F20"/>
          <w:spacing w:val="-6"/>
        </w:rPr>
        <w:t>2x100kHz</w:t>
      </w:r>
      <w:r>
        <w:rPr>
          <w:color w:val="231F20"/>
          <w:spacing w:val="-7"/>
        </w:rPr>
        <w:t xml:space="preserve"> </w:t>
      </w:r>
      <w:r>
        <w:rPr>
          <w:color w:val="231F20"/>
          <w:spacing w:val="-6"/>
        </w:rPr>
        <w:t>are</w:t>
      </w:r>
      <w:r>
        <w:rPr>
          <w:color w:val="231F20"/>
          <w:spacing w:val="-7"/>
        </w:rPr>
        <w:t xml:space="preserve"> </w:t>
      </w:r>
      <w:r>
        <w:rPr>
          <w:color w:val="231F20"/>
          <w:spacing w:val="-6"/>
        </w:rPr>
        <w:t>shared</w:t>
      </w:r>
      <w:r>
        <w:rPr>
          <w:color w:val="231F20"/>
          <w:spacing w:val="-7"/>
        </w:rPr>
        <w:t xml:space="preserve"> </w:t>
      </w:r>
      <w:r>
        <w:rPr>
          <w:color w:val="231F20"/>
          <w:spacing w:val="-6"/>
        </w:rPr>
        <w:t>with</w:t>
      </w:r>
      <w:r>
        <w:rPr>
          <w:color w:val="231F20"/>
          <w:spacing w:val="-7"/>
        </w:rPr>
        <w:t xml:space="preserve"> </w:t>
      </w:r>
      <w:r>
        <w:rPr>
          <w:color w:val="231F20"/>
          <w:spacing w:val="-6"/>
        </w:rPr>
        <w:t>VDE-TER</w:t>
      </w:r>
      <w:r>
        <w:rPr>
          <w:color w:val="231F20"/>
          <w:spacing w:val="-7"/>
        </w:rPr>
        <w:t xml:space="preserve"> </w:t>
      </w:r>
      <w:r>
        <w:rPr>
          <w:color w:val="231F20"/>
          <w:spacing w:val="-6"/>
        </w:rPr>
        <w:t>and</w:t>
      </w:r>
      <w:r>
        <w:rPr>
          <w:color w:val="231F20"/>
          <w:spacing w:val="-7"/>
        </w:rPr>
        <w:t xml:space="preserve"> </w:t>
      </w:r>
      <w:r>
        <w:rPr>
          <w:color w:val="231F20"/>
          <w:spacing w:val="-6"/>
        </w:rPr>
        <w:t>2x50kHz</w:t>
      </w:r>
      <w:r>
        <w:rPr>
          <w:color w:val="231F20"/>
          <w:spacing w:val="-7"/>
        </w:rPr>
        <w:t xml:space="preserve"> </w:t>
      </w:r>
      <w:r>
        <w:rPr>
          <w:color w:val="231F20"/>
          <w:spacing w:val="-6"/>
        </w:rPr>
        <w:t xml:space="preserve">are </w:t>
      </w:r>
      <w:r>
        <w:rPr>
          <w:color w:val="231F20"/>
          <w:spacing w:val="-4"/>
        </w:rPr>
        <w:t>identified</w:t>
      </w:r>
      <w:r>
        <w:rPr>
          <w:color w:val="231F20"/>
          <w:spacing w:val="-7"/>
        </w:rPr>
        <w:t xml:space="preserve"> </w:t>
      </w:r>
      <w:r>
        <w:rPr>
          <w:color w:val="231F20"/>
          <w:spacing w:val="-4"/>
        </w:rPr>
        <w:t>for</w:t>
      </w:r>
      <w:r>
        <w:rPr>
          <w:color w:val="231F20"/>
          <w:spacing w:val="-7"/>
        </w:rPr>
        <w:t xml:space="preserve"> </w:t>
      </w:r>
      <w:r>
        <w:rPr>
          <w:color w:val="231F20"/>
          <w:spacing w:val="-4"/>
        </w:rPr>
        <w:t>VDE-SAT</w:t>
      </w:r>
      <w:r>
        <w:rPr>
          <w:color w:val="231F20"/>
          <w:spacing w:val="-7"/>
        </w:rPr>
        <w:t xml:space="preserve"> </w:t>
      </w:r>
      <w:r>
        <w:rPr>
          <w:color w:val="231F20"/>
          <w:spacing w:val="-4"/>
        </w:rPr>
        <w:t>only.</w:t>
      </w:r>
      <w:r>
        <w:rPr>
          <w:color w:val="231F20"/>
          <w:spacing w:val="-7"/>
        </w:rPr>
        <w:t xml:space="preserve"> </w:t>
      </w:r>
      <w:r>
        <w:rPr>
          <w:color w:val="231F20"/>
          <w:spacing w:val="-4"/>
        </w:rPr>
        <w:t>The</w:t>
      </w:r>
      <w:r>
        <w:rPr>
          <w:color w:val="231F20"/>
          <w:spacing w:val="-7"/>
        </w:rPr>
        <w:t xml:space="preserve"> </w:t>
      </w:r>
      <w:r>
        <w:rPr>
          <w:color w:val="231F20"/>
          <w:spacing w:val="-4"/>
        </w:rPr>
        <w:t>VDE-SAT</w:t>
      </w:r>
      <w:r>
        <w:rPr>
          <w:color w:val="231F20"/>
          <w:spacing w:val="-7"/>
        </w:rPr>
        <w:t xml:space="preserve"> </w:t>
      </w:r>
      <w:r>
        <w:rPr>
          <w:color w:val="231F20"/>
          <w:spacing w:val="-4"/>
        </w:rPr>
        <w:t>downlink</w:t>
      </w:r>
      <w:r>
        <w:rPr>
          <w:color w:val="231F20"/>
          <w:spacing w:val="-7"/>
        </w:rPr>
        <w:t xml:space="preserve"> </w:t>
      </w:r>
      <w:r>
        <w:rPr>
          <w:color w:val="231F20"/>
          <w:spacing w:val="-4"/>
        </w:rPr>
        <w:t>support</w:t>
      </w:r>
      <w:r>
        <w:rPr>
          <w:color w:val="231F20"/>
          <w:spacing w:val="-7"/>
        </w:rPr>
        <w:t xml:space="preserve"> </w:t>
      </w:r>
      <w:r>
        <w:rPr>
          <w:color w:val="231F20"/>
          <w:spacing w:val="-4"/>
        </w:rPr>
        <w:t>data</w:t>
      </w:r>
      <w:r>
        <w:rPr>
          <w:color w:val="231F20"/>
          <w:spacing w:val="-7"/>
        </w:rPr>
        <w:t xml:space="preserve"> </w:t>
      </w:r>
      <w:r>
        <w:rPr>
          <w:color w:val="231F20"/>
          <w:spacing w:val="-4"/>
        </w:rPr>
        <w:t>rates</w:t>
      </w:r>
      <w:r>
        <w:rPr>
          <w:color w:val="231F20"/>
          <w:spacing w:val="-7"/>
        </w:rPr>
        <w:t xml:space="preserve"> </w:t>
      </w:r>
      <w:r>
        <w:rPr>
          <w:color w:val="231F20"/>
          <w:spacing w:val="-4"/>
        </w:rPr>
        <w:t>ranging</w:t>
      </w:r>
      <w:r>
        <w:rPr>
          <w:color w:val="231F20"/>
          <w:spacing w:val="-7"/>
        </w:rPr>
        <w:t xml:space="preserve"> </w:t>
      </w:r>
      <w:r>
        <w:rPr>
          <w:color w:val="231F20"/>
          <w:spacing w:val="-4"/>
        </w:rPr>
        <w:t>from</w:t>
      </w:r>
      <w:r>
        <w:rPr>
          <w:color w:val="231F20"/>
          <w:spacing w:val="-7"/>
        </w:rPr>
        <w:t xml:space="preserve"> </w:t>
      </w:r>
      <w:r>
        <w:rPr>
          <w:color w:val="231F20"/>
          <w:spacing w:val="-4"/>
        </w:rPr>
        <w:t xml:space="preserve">about </w:t>
      </w:r>
      <w:r>
        <w:rPr>
          <w:color w:val="231F20"/>
          <w:spacing w:val="-6"/>
        </w:rPr>
        <w:t>2</w:t>
      </w:r>
      <w:r>
        <w:rPr>
          <w:color w:val="231F20"/>
          <w:spacing w:val="-10"/>
        </w:rPr>
        <w:t xml:space="preserve"> </w:t>
      </w:r>
      <w:r>
        <w:rPr>
          <w:color w:val="231F20"/>
          <w:spacing w:val="-6"/>
        </w:rPr>
        <w:t>kbps</w:t>
      </w:r>
      <w:r>
        <w:rPr>
          <w:color w:val="231F20"/>
          <w:spacing w:val="-10"/>
        </w:rPr>
        <w:t xml:space="preserve"> </w:t>
      </w:r>
      <w:r>
        <w:rPr>
          <w:color w:val="231F20"/>
          <w:spacing w:val="-6"/>
        </w:rPr>
        <w:t>to</w:t>
      </w:r>
      <w:r>
        <w:rPr>
          <w:color w:val="231F20"/>
          <w:spacing w:val="-9"/>
        </w:rPr>
        <w:t xml:space="preserve"> </w:t>
      </w:r>
      <w:r>
        <w:rPr>
          <w:color w:val="231F20"/>
          <w:spacing w:val="-6"/>
        </w:rPr>
        <w:t>48</w:t>
      </w:r>
      <w:r>
        <w:rPr>
          <w:color w:val="231F20"/>
          <w:spacing w:val="-10"/>
        </w:rPr>
        <w:t xml:space="preserve"> </w:t>
      </w:r>
      <w:r>
        <w:rPr>
          <w:color w:val="231F20"/>
          <w:spacing w:val="-6"/>
        </w:rPr>
        <w:t>kbps,</w:t>
      </w:r>
      <w:r>
        <w:rPr>
          <w:color w:val="231F20"/>
          <w:spacing w:val="-9"/>
        </w:rPr>
        <w:t xml:space="preserve"> </w:t>
      </w:r>
      <w:r>
        <w:rPr>
          <w:color w:val="231F20"/>
          <w:spacing w:val="-6"/>
        </w:rPr>
        <w:t>depending</w:t>
      </w:r>
      <w:r>
        <w:rPr>
          <w:color w:val="231F20"/>
          <w:spacing w:val="-10"/>
        </w:rPr>
        <w:t xml:space="preserve"> </w:t>
      </w:r>
      <w:r>
        <w:rPr>
          <w:color w:val="231F20"/>
          <w:spacing w:val="-6"/>
        </w:rPr>
        <w:t>on</w:t>
      </w:r>
      <w:r>
        <w:rPr>
          <w:color w:val="231F20"/>
          <w:spacing w:val="-10"/>
        </w:rPr>
        <w:t xml:space="preserve"> </w:t>
      </w:r>
      <w:r>
        <w:rPr>
          <w:color w:val="231F20"/>
          <w:spacing w:val="-6"/>
        </w:rPr>
        <w:t>link</w:t>
      </w:r>
      <w:r>
        <w:rPr>
          <w:color w:val="231F20"/>
          <w:spacing w:val="-9"/>
        </w:rPr>
        <w:t xml:space="preserve"> </w:t>
      </w:r>
      <w:r>
        <w:rPr>
          <w:color w:val="231F20"/>
          <w:spacing w:val="-6"/>
        </w:rPr>
        <w:t>quality.</w:t>
      </w:r>
      <w:r>
        <w:rPr>
          <w:color w:val="231F20"/>
          <w:spacing w:val="-10"/>
        </w:rPr>
        <w:t xml:space="preserve"> </w:t>
      </w:r>
      <w:r>
        <w:rPr>
          <w:color w:val="231F20"/>
          <w:spacing w:val="-6"/>
        </w:rPr>
        <w:t>The</w:t>
      </w:r>
      <w:r>
        <w:rPr>
          <w:color w:val="231F20"/>
          <w:spacing w:val="-9"/>
        </w:rPr>
        <w:t xml:space="preserve"> </w:t>
      </w:r>
      <w:r>
        <w:rPr>
          <w:color w:val="231F20"/>
          <w:spacing w:val="-6"/>
        </w:rPr>
        <w:t>VDE-SAT</w:t>
      </w:r>
      <w:r>
        <w:rPr>
          <w:color w:val="231F20"/>
          <w:spacing w:val="-10"/>
        </w:rPr>
        <w:t xml:space="preserve"> </w:t>
      </w:r>
      <w:r>
        <w:rPr>
          <w:color w:val="231F20"/>
          <w:spacing w:val="-6"/>
        </w:rPr>
        <w:t>uplink</w:t>
      </w:r>
      <w:r>
        <w:rPr>
          <w:color w:val="231F20"/>
          <w:spacing w:val="-10"/>
        </w:rPr>
        <w:t xml:space="preserve"> </w:t>
      </w:r>
      <w:r>
        <w:rPr>
          <w:color w:val="231F20"/>
          <w:spacing w:val="-6"/>
        </w:rPr>
        <w:t>support</w:t>
      </w:r>
      <w:r>
        <w:rPr>
          <w:color w:val="231F20"/>
          <w:spacing w:val="-9"/>
        </w:rPr>
        <w:t xml:space="preserve"> </w:t>
      </w:r>
      <w:r>
        <w:rPr>
          <w:color w:val="231F20"/>
          <w:spacing w:val="-6"/>
        </w:rPr>
        <w:t>data</w:t>
      </w:r>
      <w:r>
        <w:rPr>
          <w:color w:val="231F20"/>
          <w:spacing w:val="-10"/>
        </w:rPr>
        <w:t xml:space="preserve"> </w:t>
      </w:r>
      <w:r>
        <w:rPr>
          <w:color w:val="231F20"/>
          <w:spacing w:val="-6"/>
        </w:rPr>
        <w:t>rates</w:t>
      </w:r>
      <w:r>
        <w:rPr>
          <w:color w:val="231F20"/>
          <w:spacing w:val="-9"/>
        </w:rPr>
        <w:t xml:space="preserve"> </w:t>
      </w:r>
      <w:r>
        <w:rPr>
          <w:color w:val="231F20"/>
          <w:spacing w:val="-6"/>
        </w:rPr>
        <w:t xml:space="preserve">ranging </w:t>
      </w:r>
      <w:r>
        <w:rPr>
          <w:color w:val="231F20"/>
        </w:rPr>
        <w:t>from</w:t>
      </w:r>
      <w:r>
        <w:rPr>
          <w:color w:val="231F20"/>
          <w:spacing w:val="-1"/>
        </w:rPr>
        <w:t xml:space="preserve"> </w:t>
      </w:r>
      <w:r>
        <w:rPr>
          <w:color w:val="231F20"/>
        </w:rPr>
        <w:t>about</w:t>
      </w:r>
      <w:r>
        <w:rPr>
          <w:color w:val="231F20"/>
          <w:spacing w:val="-1"/>
        </w:rPr>
        <w:t xml:space="preserve"> </w:t>
      </w:r>
      <w:r>
        <w:rPr>
          <w:color w:val="231F20"/>
        </w:rPr>
        <w:t>1</w:t>
      </w:r>
      <w:r>
        <w:rPr>
          <w:color w:val="231F20"/>
          <w:spacing w:val="-1"/>
        </w:rPr>
        <w:t xml:space="preserve"> </w:t>
      </w:r>
      <w:r>
        <w:rPr>
          <w:color w:val="231F20"/>
        </w:rPr>
        <w:t>kbps</w:t>
      </w:r>
      <w:r>
        <w:rPr>
          <w:color w:val="231F20"/>
          <w:spacing w:val="-1"/>
        </w:rPr>
        <w:t xml:space="preserve"> </w:t>
      </w:r>
      <w:r>
        <w:rPr>
          <w:color w:val="231F20"/>
        </w:rPr>
        <w:t>to</w:t>
      </w:r>
      <w:r>
        <w:rPr>
          <w:color w:val="231F20"/>
          <w:spacing w:val="-1"/>
        </w:rPr>
        <w:t xml:space="preserve"> </w:t>
      </w:r>
      <w:r>
        <w:rPr>
          <w:color w:val="231F20"/>
        </w:rPr>
        <w:t>95</w:t>
      </w:r>
      <w:r>
        <w:rPr>
          <w:color w:val="231F20"/>
          <w:spacing w:val="-1"/>
        </w:rPr>
        <w:t xml:space="preserve"> </w:t>
      </w:r>
      <w:r>
        <w:rPr>
          <w:color w:val="231F20"/>
        </w:rPr>
        <w:t>kbps,</w:t>
      </w:r>
      <w:r>
        <w:rPr>
          <w:color w:val="231F20"/>
          <w:spacing w:val="-1"/>
        </w:rPr>
        <w:t xml:space="preserve"> </w:t>
      </w:r>
      <w:r>
        <w:rPr>
          <w:color w:val="231F20"/>
        </w:rPr>
        <w:t>depending</w:t>
      </w:r>
      <w:r>
        <w:rPr>
          <w:color w:val="231F20"/>
          <w:spacing w:val="-1"/>
        </w:rPr>
        <w:t xml:space="preserve"> </w:t>
      </w:r>
      <w:r>
        <w:rPr>
          <w:color w:val="231F20"/>
        </w:rPr>
        <w:t>on</w:t>
      </w:r>
      <w:r>
        <w:rPr>
          <w:color w:val="231F20"/>
          <w:spacing w:val="-1"/>
        </w:rPr>
        <w:t xml:space="preserve"> </w:t>
      </w:r>
      <w:r>
        <w:rPr>
          <w:color w:val="231F20"/>
        </w:rPr>
        <w:t>link</w:t>
      </w:r>
      <w:r>
        <w:rPr>
          <w:color w:val="231F20"/>
          <w:spacing w:val="-1"/>
        </w:rPr>
        <w:t xml:space="preserve"> </w:t>
      </w:r>
      <w:r>
        <w:rPr>
          <w:color w:val="231F20"/>
        </w:rPr>
        <w:t>quality</w:t>
      </w:r>
      <w:r>
        <w:rPr>
          <w:color w:val="231F20"/>
          <w:spacing w:val="-1"/>
        </w:rPr>
        <w:t xml:space="preserve"> </w:t>
      </w:r>
      <w:r>
        <w:rPr>
          <w:color w:val="231F20"/>
        </w:rPr>
        <w:t>and</w:t>
      </w:r>
      <w:r>
        <w:rPr>
          <w:color w:val="231F20"/>
          <w:spacing w:val="-1"/>
        </w:rPr>
        <w:t xml:space="preserve"> </w:t>
      </w:r>
      <w:r>
        <w:rPr>
          <w:color w:val="231F20"/>
        </w:rPr>
        <w:t>interference</w:t>
      </w:r>
      <w:r>
        <w:rPr>
          <w:color w:val="231F20"/>
          <w:spacing w:val="-1"/>
        </w:rPr>
        <w:t xml:space="preserve"> </w:t>
      </w:r>
      <w:r>
        <w:rPr>
          <w:color w:val="231F20"/>
        </w:rPr>
        <w:t>environment observed</w:t>
      </w:r>
      <w:r>
        <w:rPr>
          <w:color w:val="231F20"/>
          <w:spacing w:val="-16"/>
        </w:rPr>
        <w:t xml:space="preserve"> </w:t>
      </w:r>
      <w:r>
        <w:rPr>
          <w:color w:val="231F20"/>
        </w:rPr>
        <w:t>by</w:t>
      </w:r>
      <w:r>
        <w:rPr>
          <w:color w:val="231F20"/>
          <w:spacing w:val="-15"/>
        </w:rPr>
        <w:t xml:space="preserve"> </w:t>
      </w:r>
      <w:r>
        <w:rPr>
          <w:color w:val="231F20"/>
        </w:rPr>
        <w:t>the</w:t>
      </w:r>
      <w:r>
        <w:rPr>
          <w:color w:val="231F20"/>
          <w:spacing w:val="-16"/>
        </w:rPr>
        <w:t xml:space="preserve"> </w:t>
      </w:r>
      <w:r>
        <w:rPr>
          <w:color w:val="231F20"/>
        </w:rPr>
        <w:t>satellite.</w:t>
      </w:r>
      <w:r>
        <w:rPr>
          <w:color w:val="231F20"/>
          <w:spacing w:val="-15"/>
        </w:rPr>
        <w:t xml:space="preserve"> </w:t>
      </w:r>
      <w:r>
        <w:rPr>
          <w:color w:val="231F20"/>
        </w:rPr>
        <w:t>These</w:t>
      </w:r>
      <w:r>
        <w:rPr>
          <w:color w:val="231F20"/>
          <w:spacing w:val="-16"/>
        </w:rPr>
        <w:t xml:space="preserve"> </w:t>
      </w:r>
      <w:r>
        <w:rPr>
          <w:color w:val="231F20"/>
        </w:rPr>
        <w:t>data</w:t>
      </w:r>
      <w:r>
        <w:rPr>
          <w:color w:val="231F20"/>
          <w:spacing w:val="-15"/>
        </w:rPr>
        <w:t xml:space="preserve"> </w:t>
      </w:r>
      <w:r>
        <w:rPr>
          <w:color w:val="231F20"/>
        </w:rPr>
        <w:t>rates</w:t>
      </w:r>
      <w:r>
        <w:rPr>
          <w:color w:val="231F20"/>
          <w:spacing w:val="-16"/>
        </w:rPr>
        <w:t xml:space="preserve"> </w:t>
      </w:r>
      <w:r>
        <w:rPr>
          <w:color w:val="231F20"/>
        </w:rPr>
        <w:t>are</w:t>
      </w:r>
      <w:r>
        <w:rPr>
          <w:color w:val="231F20"/>
          <w:spacing w:val="-15"/>
        </w:rPr>
        <w:t xml:space="preserve"> </w:t>
      </w:r>
      <w:r>
        <w:rPr>
          <w:color w:val="231F20"/>
        </w:rPr>
        <w:t>total</w:t>
      </w:r>
      <w:r>
        <w:rPr>
          <w:color w:val="231F20"/>
          <w:spacing w:val="-16"/>
        </w:rPr>
        <w:t xml:space="preserve"> </w:t>
      </w:r>
      <w:r>
        <w:rPr>
          <w:color w:val="231F20"/>
        </w:rPr>
        <w:t>system</w:t>
      </w:r>
      <w:r>
        <w:rPr>
          <w:color w:val="231F20"/>
          <w:spacing w:val="-15"/>
        </w:rPr>
        <w:t xml:space="preserve"> </w:t>
      </w:r>
      <w:r>
        <w:rPr>
          <w:color w:val="231F20"/>
        </w:rPr>
        <w:t>rates</w:t>
      </w:r>
      <w:r>
        <w:rPr>
          <w:color w:val="231F20"/>
          <w:spacing w:val="-16"/>
        </w:rPr>
        <w:t xml:space="preserve"> </w:t>
      </w:r>
      <w:r>
        <w:rPr>
          <w:color w:val="231F20"/>
        </w:rPr>
        <w:t>for</w:t>
      </w:r>
      <w:r>
        <w:rPr>
          <w:color w:val="231F20"/>
          <w:spacing w:val="-15"/>
        </w:rPr>
        <w:t xml:space="preserve"> </w:t>
      </w:r>
      <w:r>
        <w:rPr>
          <w:color w:val="231F20"/>
        </w:rPr>
        <w:t>a</w:t>
      </w:r>
      <w:r>
        <w:rPr>
          <w:color w:val="231F20"/>
          <w:spacing w:val="-16"/>
        </w:rPr>
        <w:t xml:space="preserve"> </w:t>
      </w:r>
      <w:r>
        <w:rPr>
          <w:color w:val="231F20"/>
        </w:rPr>
        <w:t>50</w:t>
      </w:r>
      <w:r>
        <w:rPr>
          <w:color w:val="231F20"/>
          <w:spacing w:val="-15"/>
        </w:rPr>
        <w:t xml:space="preserve"> </w:t>
      </w:r>
      <w:r>
        <w:rPr>
          <w:color w:val="231F20"/>
        </w:rPr>
        <w:t>kHz</w:t>
      </w:r>
      <w:r>
        <w:rPr>
          <w:color w:val="231F20"/>
          <w:spacing w:val="-16"/>
        </w:rPr>
        <w:t xml:space="preserve"> </w:t>
      </w:r>
      <w:r>
        <w:rPr>
          <w:color w:val="231F20"/>
        </w:rPr>
        <w:t>channel</w:t>
      </w:r>
      <w:r>
        <w:rPr>
          <w:color w:val="231F20"/>
          <w:spacing w:val="-15"/>
        </w:rPr>
        <w:t xml:space="preserve"> </w:t>
      </w:r>
      <w:r>
        <w:rPr>
          <w:color w:val="231F20"/>
        </w:rPr>
        <w:t>of which</w:t>
      </w:r>
      <w:r>
        <w:rPr>
          <w:color w:val="231F20"/>
          <w:spacing w:val="-17"/>
        </w:rPr>
        <w:t xml:space="preserve"> </w:t>
      </w:r>
      <w:r>
        <w:rPr>
          <w:color w:val="231F20"/>
        </w:rPr>
        <w:t>can</w:t>
      </w:r>
      <w:r>
        <w:rPr>
          <w:color w:val="231F20"/>
          <w:spacing w:val="-17"/>
        </w:rPr>
        <w:t xml:space="preserve"> </w:t>
      </w:r>
      <w:r>
        <w:rPr>
          <w:color w:val="231F20"/>
        </w:rPr>
        <w:t>be</w:t>
      </w:r>
      <w:r>
        <w:rPr>
          <w:color w:val="231F20"/>
          <w:spacing w:val="-17"/>
        </w:rPr>
        <w:t xml:space="preserve"> </w:t>
      </w:r>
      <w:r>
        <w:rPr>
          <w:color w:val="231F20"/>
        </w:rPr>
        <w:t>allocated</w:t>
      </w:r>
      <w:r>
        <w:rPr>
          <w:color w:val="231F20"/>
          <w:spacing w:val="-17"/>
        </w:rPr>
        <w:t xml:space="preserve"> </w:t>
      </w:r>
      <w:r>
        <w:rPr>
          <w:color w:val="231F20"/>
        </w:rPr>
        <w:t>to</w:t>
      </w:r>
      <w:r>
        <w:rPr>
          <w:color w:val="231F20"/>
          <w:spacing w:val="-17"/>
        </w:rPr>
        <w:t xml:space="preserve"> </w:t>
      </w:r>
      <w:r>
        <w:rPr>
          <w:color w:val="231F20"/>
        </w:rPr>
        <w:t>and</w:t>
      </w:r>
      <w:r>
        <w:rPr>
          <w:color w:val="231F20"/>
          <w:spacing w:val="-17"/>
        </w:rPr>
        <w:t xml:space="preserve"> </w:t>
      </w:r>
      <w:r>
        <w:rPr>
          <w:color w:val="231F20"/>
        </w:rPr>
        <w:t>shared</w:t>
      </w:r>
      <w:r>
        <w:rPr>
          <w:color w:val="231F20"/>
          <w:spacing w:val="-17"/>
        </w:rPr>
        <w:t xml:space="preserve"> </w:t>
      </w:r>
      <w:r>
        <w:rPr>
          <w:color w:val="231F20"/>
        </w:rPr>
        <w:t>between</w:t>
      </w:r>
      <w:r>
        <w:rPr>
          <w:color w:val="231F20"/>
          <w:spacing w:val="-17"/>
        </w:rPr>
        <w:t xml:space="preserve"> </w:t>
      </w:r>
      <w:r>
        <w:rPr>
          <w:color w:val="231F20"/>
        </w:rPr>
        <w:t>1</w:t>
      </w:r>
      <w:r>
        <w:rPr>
          <w:color w:val="231F20"/>
          <w:spacing w:val="-17"/>
        </w:rPr>
        <w:t xml:space="preserve"> </w:t>
      </w:r>
      <w:r>
        <w:rPr>
          <w:color w:val="231F20"/>
        </w:rPr>
        <w:t>and</w:t>
      </w:r>
      <w:r>
        <w:rPr>
          <w:color w:val="231F20"/>
          <w:spacing w:val="-17"/>
        </w:rPr>
        <w:t xml:space="preserve"> </w:t>
      </w:r>
      <w:r>
        <w:rPr>
          <w:color w:val="231F20"/>
        </w:rPr>
        <w:t>6</w:t>
      </w:r>
      <w:r>
        <w:rPr>
          <w:color w:val="231F20"/>
          <w:spacing w:val="-17"/>
        </w:rPr>
        <w:t xml:space="preserve"> </w:t>
      </w:r>
      <w:r>
        <w:rPr>
          <w:color w:val="231F20"/>
        </w:rPr>
        <w:t>users.</w:t>
      </w:r>
    </w:p>
    <w:p w14:paraId="132E32E3" w14:textId="77777777" w:rsidR="00A918E6" w:rsidRDefault="001A1C1A">
      <w:pPr>
        <w:pStyle w:val="a3"/>
        <w:spacing w:before="4" w:line="297" w:lineRule="auto"/>
        <w:ind w:left="2693" w:right="139" w:firstLine="396"/>
        <w:jc w:val="both"/>
      </w:pPr>
      <w:r>
        <w:rPr>
          <w:color w:val="231F20"/>
        </w:rPr>
        <w:t xml:space="preserve">VDE-SAT is capable of supporting the same services envisioned for VDE-TER. </w:t>
      </w:r>
      <w:r>
        <w:rPr>
          <w:color w:val="231F20"/>
          <w:spacing w:val="-4"/>
        </w:rPr>
        <w:t>However,</w:t>
      </w:r>
      <w:r>
        <w:rPr>
          <w:color w:val="231F20"/>
          <w:spacing w:val="-7"/>
        </w:rPr>
        <w:t xml:space="preserve"> </w:t>
      </w:r>
      <w:r>
        <w:rPr>
          <w:color w:val="231F20"/>
          <w:spacing w:val="-4"/>
        </w:rPr>
        <w:t>the</w:t>
      </w:r>
      <w:r>
        <w:rPr>
          <w:color w:val="231F20"/>
          <w:spacing w:val="-7"/>
        </w:rPr>
        <w:t xml:space="preserve"> </w:t>
      </w:r>
      <w:r>
        <w:rPr>
          <w:color w:val="231F20"/>
          <w:spacing w:val="-4"/>
        </w:rPr>
        <w:t>reduced</w:t>
      </w:r>
      <w:r>
        <w:rPr>
          <w:color w:val="231F20"/>
          <w:spacing w:val="-7"/>
        </w:rPr>
        <w:t xml:space="preserve"> </w:t>
      </w:r>
      <w:r>
        <w:rPr>
          <w:color w:val="231F20"/>
          <w:spacing w:val="-4"/>
        </w:rPr>
        <w:t>data</w:t>
      </w:r>
      <w:r>
        <w:rPr>
          <w:color w:val="231F20"/>
          <w:spacing w:val="-7"/>
        </w:rPr>
        <w:t xml:space="preserve"> </w:t>
      </w:r>
      <w:r>
        <w:rPr>
          <w:color w:val="231F20"/>
          <w:spacing w:val="-4"/>
        </w:rPr>
        <w:t>rates</w:t>
      </w:r>
      <w:r>
        <w:rPr>
          <w:color w:val="231F20"/>
          <w:spacing w:val="-7"/>
        </w:rPr>
        <w:t xml:space="preserve"> </w:t>
      </w:r>
      <w:r>
        <w:rPr>
          <w:color w:val="231F20"/>
          <w:spacing w:val="-4"/>
        </w:rPr>
        <w:t>and</w:t>
      </w:r>
      <w:r>
        <w:rPr>
          <w:color w:val="231F20"/>
          <w:spacing w:val="-7"/>
        </w:rPr>
        <w:t xml:space="preserve"> </w:t>
      </w:r>
      <w:r>
        <w:rPr>
          <w:color w:val="231F20"/>
          <w:spacing w:val="-4"/>
        </w:rPr>
        <w:t>inherent</w:t>
      </w:r>
      <w:r>
        <w:rPr>
          <w:color w:val="231F20"/>
          <w:spacing w:val="-7"/>
        </w:rPr>
        <w:t xml:space="preserve"> </w:t>
      </w:r>
      <w:r>
        <w:rPr>
          <w:color w:val="231F20"/>
          <w:spacing w:val="-4"/>
        </w:rPr>
        <w:t>store</w:t>
      </w:r>
      <w:r>
        <w:rPr>
          <w:color w:val="231F20"/>
          <w:spacing w:val="-7"/>
        </w:rPr>
        <w:t xml:space="preserve"> </w:t>
      </w:r>
      <w:r>
        <w:rPr>
          <w:color w:val="231F20"/>
          <w:spacing w:val="-4"/>
        </w:rPr>
        <w:t>and</w:t>
      </w:r>
      <w:r>
        <w:rPr>
          <w:color w:val="231F20"/>
          <w:spacing w:val="-7"/>
        </w:rPr>
        <w:t xml:space="preserve"> </w:t>
      </w:r>
      <w:r>
        <w:rPr>
          <w:color w:val="231F20"/>
          <w:spacing w:val="-4"/>
        </w:rPr>
        <w:t>forward</w:t>
      </w:r>
      <w:r>
        <w:rPr>
          <w:color w:val="231F20"/>
          <w:spacing w:val="-7"/>
        </w:rPr>
        <w:t xml:space="preserve"> </w:t>
      </w:r>
      <w:r>
        <w:rPr>
          <w:color w:val="231F20"/>
          <w:spacing w:val="-4"/>
        </w:rPr>
        <w:t>operations</w:t>
      </w:r>
      <w:r>
        <w:rPr>
          <w:color w:val="231F20"/>
          <w:spacing w:val="-7"/>
        </w:rPr>
        <w:t xml:space="preserve"> </w:t>
      </w:r>
      <w:r>
        <w:rPr>
          <w:color w:val="231F20"/>
          <w:spacing w:val="-4"/>
        </w:rPr>
        <w:t>mode</w:t>
      </w:r>
      <w:r>
        <w:rPr>
          <w:color w:val="231F20"/>
          <w:spacing w:val="-7"/>
        </w:rPr>
        <w:t xml:space="preserve"> </w:t>
      </w:r>
      <w:r>
        <w:rPr>
          <w:color w:val="231F20"/>
          <w:spacing w:val="-4"/>
        </w:rPr>
        <w:t>of</w:t>
      </w:r>
      <w:r>
        <w:rPr>
          <w:color w:val="231F20"/>
          <w:spacing w:val="-7"/>
        </w:rPr>
        <w:t xml:space="preserve"> </w:t>
      </w:r>
      <w:r>
        <w:rPr>
          <w:color w:val="231F20"/>
          <w:spacing w:val="-4"/>
        </w:rPr>
        <w:t>VDE- SAT</w:t>
      </w:r>
      <w:r>
        <w:rPr>
          <w:color w:val="231F20"/>
          <w:spacing w:val="-12"/>
        </w:rPr>
        <w:t xml:space="preserve"> </w:t>
      </w:r>
      <w:r>
        <w:rPr>
          <w:color w:val="231F20"/>
          <w:spacing w:val="-4"/>
        </w:rPr>
        <w:t>may</w:t>
      </w:r>
      <w:r>
        <w:rPr>
          <w:color w:val="231F20"/>
          <w:spacing w:val="-12"/>
        </w:rPr>
        <w:t xml:space="preserve"> </w:t>
      </w:r>
      <w:r>
        <w:rPr>
          <w:color w:val="231F20"/>
          <w:spacing w:val="-4"/>
        </w:rPr>
        <w:t>not</w:t>
      </w:r>
      <w:r>
        <w:rPr>
          <w:color w:val="231F20"/>
          <w:spacing w:val="-11"/>
        </w:rPr>
        <w:t xml:space="preserve"> </w:t>
      </w:r>
      <w:r>
        <w:rPr>
          <w:color w:val="231F20"/>
          <w:spacing w:val="-4"/>
        </w:rPr>
        <w:t>be</w:t>
      </w:r>
      <w:r>
        <w:rPr>
          <w:color w:val="231F20"/>
          <w:spacing w:val="-12"/>
        </w:rPr>
        <w:t xml:space="preserve"> </w:t>
      </w:r>
      <w:r>
        <w:rPr>
          <w:color w:val="231F20"/>
          <w:spacing w:val="-4"/>
        </w:rPr>
        <w:t>suitable</w:t>
      </w:r>
      <w:r>
        <w:rPr>
          <w:color w:val="231F20"/>
          <w:spacing w:val="-12"/>
        </w:rPr>
        <w:t xml:space="preserve"> </w:t>
      </w:r>
      <w:r>
        <w:rPr>
          <w:color w:val="231F20"/>
          <w:spacing w:val="-4"/>
        </w:rPr>
        <w:t>for</w:t>
      </w:r>
      <w:r>
        <w:rPr>
          <w:color w:val="231F20"/>
          <w:spacing w:val="-11"/>
        </w:rPr>
        <w:t xml:space="preserve"> </w:t>
      </w:r>
      <w:r>
        <w:rPr>
          <w:color w:val="231F20"/>
          <w:spacing w:val="-4"/>
        </w:rPr>
        <w:t>all</w:t>
      </w:r>
      <w:r>
        <w:rPr>
          <w:color w:val="231F20"/>
          <w:spacing w:val="-12"/>
        </w:rPr>
        <w:t xml:space="preserve"> </w:t>
      </w:r>
      <w:r>
        <w:rPr>
          <w:color w:val="231F20"/>
          <w:spacing w:val="-4"/>
        </w:rPr>
        <w:t>services.</w:t>
      </w:r>
      <w:r>
        <w:rPr>
          <w:color w:val="231F20"/>
          <w:spacing w:val="-11"/>
        </w:rPr>
        <w:t xml:space="preserve"> </w:t>
      </w:r>
      <w:r>
        <w:rPr>
          <w:color w:val="231F20"/>
          <w:spacing w:val="-4"/>
        </w:rPr>
        <w:t>As</w:t>
      </w:r>
      <w:r>
        <w:rPr>
          <w:color w:val="231F20"/>
          <w:spacing w:val="-12"/>
        </w:rPr>
        <w:t xml:space="preserve"> </w:t>
      </w:r>
      <w:r>
        <w:rPr>
          <w:color w:val="231F20"/>
          <w:spacing w:val="-4"/>
        </w:rPr>
        <w:t>for</w:t>
      </w:r>
      <w:r>
        <w:rPr>
          <w:color w:val="231F20"/>
          <w:spacing w:val="-12"/>
        </w:rPr>
        <w:t xml:space="preserve"> </w:t>
      </w:r>
      <w:r>
        <w:rPr>
          <w:color w:val="231F20"/>
          <w:spacing w:val="-4"/>
        </w:rPr>
        <w:t>VDE-TER</w:t>
      </w:r>
      <w:r>
        <w:rPr>
          <w:color w:val="231F20"/>
          <w:spacing w:val="-11"/>
        </w:rPr>
        <w:t xml:space="preserve"> </w:t>
      </w:r>
      <w:r>
        <w:rPr>
          <w:color w:val="231F20"/>
          <w:spacing w:val="-4"/>
        </w:rPr>
        <w:t>the</w:t>
      </w:r>
      <w:r>
        <w:rPr>
          <w:color w:val="231F20"/>
          <w:spacing w:val="-12"/>
        </w:rPr>
        <w:t xml:space="preserve"> </w:t>
      </w:r>
      <w:r>
        <w:rPr>
          <w:color w:val="231F20"/>
          <w:spacing w:val="-4"/>
        </w:rPr>
        <w:t>resources</w:t>
      </w:r>
      <w:r>
        <w:rPr>
          <w:color w:val="231F20"/>
          <w:spacing w:val="-12"/>
        </w:rPr>
        <w:t xml:space="preserve"> </w:t>
      </w:r>
      <w:r>
        <w:rPr>
          <w:color w:val="231F20"/>
          <w:spacing w:val="-4"/>
        </w:rPr>
        <w:t>available</w:t>
      </w:r>
      <w:r>
        <w:rPr>
          <w:color w:val="231F20"/>
          <w:spacing w:val="-11"/>
        </w:rPr>
        <w:t xml:space="preserve"> </w:t>
      </w:r>
      <w:r>
        <w:rPr>
          <w:color w:val="231F20"/>
          <w:spacing w:val="-4"/>
        </w:rPr>
        <w:t>in</w:t>
      </w:r>
      <w:r>
        <w:rPr>
          <w:color w:val="231F20"/>
          <w:spacing w:val="-12"/>
        </w:rPr>
        <w:t xml:space="preserve"> </w:t>
      </w:r>
      <w:r>
        <w:rPr>
          <w:color w:val="231F20"/>
          <w:spacing w:val="-4"/>
        </w:rPr>
        <w:t xml:space="preserve">VDE-SAT </w:t>
      </w:r>
      <w:r>
        <w:rPr>
          <w:color w:val="231F20"/>
        </w:rPr>
        <w:t>should</w:t>
      </w:r>
      <w:r>
        <w:rPr>
          <w:color w:val="231F20"/>
          <w:spacing w:val="-5"/>
        </w:rPr>
        <w:t xml:space="preserve"> </w:t>
      </w:r>
      <w:r>
        <w:rPr>
          <w:color w:val="231F20"/>
        </w:rPr>
        <w:t>be</w:t>
      </w:r>
      <w:r>
        <w:rPr>
          <w:color w:val="231F20"/>
          <w:spacing w:val="-5"/>
        </w:rPr>
        <w:t xml:space="preserve"> </w:t>
      </w:r>
      <w:r>
        <w:rPr>
          <w:color w:val="231F20"/>
        </w:rPr>
        <w:t>carefully</w:t>
      </w:r>
      <w:r>
        <w:rPr>
          <w:color w:val="231F20"/>
          <w:spacing w:val="-5"/>
        </w:rPr>
        <w:t xml:space="preserve"> </w:t>
      </w:r>
      <w:r>
        <w:rPr>
          <w:color w:val="231F20"/>
        </w:rPr>
        <w:t>managed</w:t>
      </w:r>
      <w:r>
        <w:rPr>
          <w:color w:val="231F20"/>
          <w:spacing w:val="-5"/>
        </w:rPr>
        <w:t xml:space="preserve"> </w:t>
      </w:r>
      <w:r>
        <w:rPr>
          <w:color w:val="231F20"/>
        </w:rPr>
        <w:t>by</w:t>
      </w:r>
      <w:r>
        <w:rPr>
          <w:color w:val="231F20"/>
          <w:spacing w:val="-5"/>
        </w:rPr>
        <w:t xml:space="preserve"> </w:t>
      </w:r>
      <w:r>
        <w:rPr>
          <w:color w:val="231F20"/>
        </w:rPr>
        <w:t>the</w:t>
      </w:r>
      <w:r>
        <w:rPr>
          <w:color w:val="231F20"/>
          <w:spacing w:val="-5"/>
        </w:rPr>
        <w:t xml:space="preserve"> </w:t>
      </w:r>
      <w:r>
        <w:rPr>
          <w:color w:val="231F20"/>
        </w:rPr>
        <w:t>satellite</w:t>
      </w:r>
      <w:r>
        <w:rPr>
          <w:color w:val="231F20"/>
          <w:spacing w:val="-5"/>
        </w:rPr>
        <w:t xml:space="preserve"> </w:t>
      </w:r>
      <w:r>
        <w:rPr>
          <w:color w:val="231F20"/>
        </w:rPr>
        <w:t>operators</w:t>
      </w:r>
      <w:r>
        <w:rPr>
          <w:color w:val="231F20"/>
          <w:spacing w:val="-5"/>
        </w:rPr>
        <w:t xml:space="preserve"> </w:t>
      </w:r>
      <w:r>
        <w:rPr>
          <w:color w:val="231F20"/>
        </w:rPr>
        <w:t>to</w:t>
      </w:r>
      <w:r>
        <w:rPr>
          <w:color w:val="231F20"/>
          <w:spacing w:val="-5"/>
        </w:rPr>
        <w:t xml:space="preserve"> </w:t>
      </w:r>
      <w:r>
        <w:rPr>
          <w:color w:val="231F20"/>
        </w:rPr>
        <w:t>ensure</w:t>
      </w:r>
      <w:r>
        <w:rPr>
          <w:color w:val="231F20"/>
          <w:spacing w:val="-5"/>
        </w:rPr>
        <w:t xml:space="preserve"> </w:t>
      </w:r>
      <w:r>
        <w:rPr>
          <w:color w:val="231F20"/>
        </w:rPr>
        <w:t>priority</w:t>
      </w:r>
      <w:r>
        <w:rPr>
          <w:color w:val="231F20"/>
          <w:spacing w:val="-5"/>
        </w:rPr>
        <w:t xml:space="preserve"> </w:t>
      </w:r>
      <w:r>
        <w:rPr>
          <w:color w:val="231F20"/>
        </w:rPr>
        <w:t>is</w:t>
      </w:r>
      <w:r>
        <w:rPr>
          <w:color w:val="231F20"/>
          <w:spacing w:val="-5"/>
        </w:rPr>
        <w:t xml:space="preserve"> </w:t>
      </w:r>
      <w:r>
        <w:rPr>
          <w:color w:val="231F20"/>
        </w:rPr>
        <w:t>given</w:t>
      </w:r>
      <w:r>
        <w:rPr>
          <w:color w:val="231F20"/>
          <w:spacing w:val="-5"/>
        </w:rPr>
        <w:t xml:space="preserve"> </w:t>
      </w:r>
      <w:r>
        <w:rPr>
          <w:color w:val="231F20"/>
        </w:rPr>
        <w:t>to</w:t>
      </w:r>
      <w:r>
        <w:rPr>
          <w:color w:val="231F20"/>
          <w:spacing w:val="-5"/>
        </w:rPr>
        <w:t xml:space="preserve"> </w:t>
      </w:r>
      <w:r>
        <w:rPr>
          <w:color w:val="231F20"/>
        </w:rPr>
        <w:t>the appropriate</w:t>
      </w:r>
      <w:r>
        <w:rPr>
          <w:color w:val="231F20"/>
          <w:spacing w:val="-23"/>
        </w:rPr>
        <w:t xml:space="preserve"> </w:t>
      </w:r>
      <w:r>
        <w:rPr>
          <w:color w:val="231F20"/>
        </w:rPr>
        <w:t>services.</w:t>
      </w:r>
    </w:p>
    <w:p w14:paraId="6E62F08D" w14:textId="77777777" w:rsidR="00A918E6" w:rsidRDefault="00A918E6">
      <w:pPr>
        <w:pStyle w:val="a3"/>
      </w:pPr>
    </w:p>
    <w:p w14:paraId="64B33301" w14:textId="77777777" w:rsidR="00A918E6" w:rsidRDefault="00A918E6">
      <w:pPr>
        <w:pStyle w:val="a3"/>
        <w:spacing w:before="83"/>
      </w:pPr>
    </w:p>
    <w:p w14:paraId="49B888DA" w14:textId="77777777" w:rsidR="00A918E6" w:rsidRDefault="001A1C1A">
      <w:pPr>
        <w:pStyle w:val="1"/>
        <w:numPr>
          <w:ilvl w:val="1"/>
          <w:numId w:val="1"/>
        </w:numPr>
        <w:tabs>
          <w:tab w:val="left" w:pos="3087"/>
        </w:tabs>
        <w:spacing w:before="1"/>
        <w:ind w:left="3087" w:hanging="394"/>
        <w:jc w:val="left"/>
      </w:pPr>
      <w:r>
        <w:rPr>
          <w:color w:val="231F20"/>
          <w:spacing w:val="-7"/>
        </w:rPr>
        <w:t>R-</w:t>
      </w:r>
      <w:r>
        <w:rPr>
          <w:color w:val="231F20"/>
          <w:spacing w:val="-4"/>
        </w:rPr>
        <w:t>MODE</w:t>
      </w:r>
    </w:p>
    <w:p w14:paraId="4766E4B8" w14:textId="77777777" w:rsidR="00A918E6" w:rsidRDefault="001A1C1A">
      <w:pPr>
        <w:pStyle w:val="a3"/>
        <w:spacing w:before="49" w:line="297" w:lineRule="auto"/>
        <w:ind w:left="2693" w:right="140"/>
        <w:jc w:val="both"/>
        <w:rPr>
          <w:ins w:id="57" w:author="WANG SHUO (CHina MSA)" w:date="2025-04-16T14:22:00Z"/>
          <w:color w:val="231F20"/>
        </w:rPr>
      </w:pPr>
      <w:r>
        <w:rPr>
          <w:color w:val="231F20"/>
          <w:spacing w:val="-2"/>
        </w:rPr>
        <w:t>As</w:t>
      </w:r>
      <w:r>
        <w:rPr>
          <w:color w:val="231F20"/>
          <w:spacing w:val="-13"/>
        </w:rPr>
        <w:t xml:space="preserve"> </w:t>
      </w:r>
      <w:r>
        <w:rPr>
          <w:color w:val="231F20"/>
          <w:spacing w:val="-2"/>
        </w:rPr>
        <w:t>GNSS</w:t>
      </w:r>
      <w:r>
        <w:rPr>
          <w:color w:val="231F20"/>
          <w:spacing w:val="-13"/>
        </w:rPr>
        <w:t xml:space="preserve"> </w:t>
      </w:r>
      <w:r>
        <w:rPr>
          <w:color w:val="231F20"/>
          <w:spacing w:val="-2"/>
        </w:rPr>
        <w:t>signals</w:t>
      </w:r>
      <w:r>
        <w:rPr>
          <w:color w:val="231F20"/>
          <w:spacing w:val="-13"/>
        </w:rPr>
        <w:t xml:space="preserve"> </w:t>
      </w:r>
      <w:r>
        <w:rPr>
          <w:color w:val="231F20"/>
          <w:spacing w:val="-2"/>
        </w:rPr>
        <w:t>are</w:t>
      </w:r>
      <w:r>
        <w:rPr>
          <w:color w:val="231F20"/>
          <w:spacing w:val="-13"/>
        </w:rPr>
        <w:t xml:space="preserve"> </w:t>
      </w:r>
      <w:r>
        <w:rPr>
          <w:color w:val="231F20"/>
          <w:spacing w:val="-2"/>
        </w:rPr>
        <w:t>not</w:t>
      </w:r>
      <w:r>
        <w:rPr>
          <w:color w:val="231F20"/>
          <w:spacing w:val="-13"/>
        </w:rPr>
        <w:t xml:space="preserve"> </w:t>
      </w:r>
      <w:r>
        <w:rPr>
          <w:color w:val="231F20"/>
          <w:spacing w:val="-2"/>
        </w:rPr>
        <w:t>always</w:t>
      </w:r>
      <w:r>
        <w:rPr>
          <w:color w:val="231F20"/>
          <w:spacing w:val="-13"/>
        </w:rPr>
        <w:t xml:space="preserve"> </w:t>
      </w:r>
      <w:r>
        <w:rPr>
          <w:color w:val="231F20"/>
          <w:spacing w:val="-2"/>
        </w:rPr>
        <w:t>reliable</w:t>
      </w:r>
      <w:r>
        <w:rPr>
          <w:color w:val="231F20"/>
          <w:spacing w:val="-13"/>
        </w:rPr>
        <w:t xml:space="preserve"> </w:t>
      </w:r>
      <w:r>
        <w:rPr>
          <w:color w:val="231F20"/>
          <w:spacing w:val="-2"/>
        </w:rPr>
        <w:t>and</w:t>
      </w:r>
      <w:r>
        <w:rPr>
          <w:color w:val="231F20"/>
          <w:spacing w:val="-13"/>
        </w:rPr>
        <w:t xml:space="preserve"> </w:t>
      </w:r>
      <w:r>
        <w:rPr>
          <w:color w:val="231F20"/>
          <w:spacing w:val="-2"/>
        </w:rPr>
        <w:t>subject</w:t>
      </w:r>
      <w:r>
        <w:rPr>
          <w:color w:val="231F20"/>
          <w:spacing w:val="-13"/>
        </w:rPr>
        <w:t xml:space="preserve"> </w:t>
      </w:r>
      <w:r>
        <w:rPr>
          <w:color w:val="231F20"/>
          <w:spacing w:val="-2"/>
        </w:rPr>
        <w:t>to</w:t>
      </w:r>
      <w:r>
        <w:rPr>
          <w:color w:val="231F20"/>
          <w:spacing w:val="-13"/>
        </w:rPr>
        <w:t xml:space="preserve"> </w:t>
      </w:r>
      <w:r>
        <w:rPr>
          <w:color w:val="231F20"/>
          <w:spacing w:val="-2"/>
        </w:rPr>
        <w:t>jamming</w:t>
      </w:r>
      <w:r>
        <w:rPr>
          <w:color w:val="231F20"/>
          <w:spacing w:val="-13"/>
        </w:rPr>
        <w:t xml:space="preserve"> </w:t>
      </w:r>
      <w:r>
        <w:rPr>
          <w:color w:val="231F20"/>
          <w:spacing w:val="-2"/>
        </w:rPr>
        <w:t>and</w:t>
      </w:r>
      <w:r>
        <w:rPr>
          <w:color w:val="231F20"/>
          <w:spacing w:val="-13"/>
        </w:rPr>
        <w:t xml:space="preserve"> </w:t>
      </w:r>
      <w:r>
        <w:rPr>
          <w:color w:val="231F20"/>
          <w:spacing w:val="-2"/>
        </w:rPr>
        <w:t>spoofing,</w:t>
      </w:r>
      <w:r>
        <w:rPr>
          <w:color w:val="231F20"/>
          <w:spacing w:val="-13"/>
        </w:rPr>
        <w:t xml:space="preserve"> </w:t>
      </w:r>
      <w:r>
        <w:rPr>
          <w:color w:val="231F20"/>
          <w:spacing w:val="-2"/>
        </w:rPr>
        <w:t>it</w:t>
      </w:r>
      <w:r>
        <w:rPr>
          <w:color w:val="231F20"/>
          <w:spacing w:val="-13"/>
        </w:rPr>
        <w:t xml:space="preserve"> </w:t>
      </w:r>
      <w:r>
        <w:rPr>
          <w:color w:val="231F20"/>
          <w:spacing w:val="-2"/>
        </w:rPr>
        <w:t>is</w:t>
      </w:r>
      <w:r>
        <w:rPr>
          <w:color w:val="231F20"/>
          <w:spacing w:val="-13"/>
        </w:rPr>
        <w:t xml:space="preserve"> </w:t>
      </w:r>
      <w:r>
        <w:rPr>
          <w:color w:val="231F20"/>
          <w:spacing w:val="-2"/>
        </w:rPr>
        <w:t xml:space="preserve">desired </w:t>
      </w:r>
      <w:r>
        <w:rPr>
          <w:color w:val="231F20"/>
        </w:rPr>
        <w:t>to have alternative means of maritime navigation.</w:t>
      </w:r>
      <w:r>
        <w:rPr>
          <w:color w:val="231F20"/>
          <w:spacing w:val="40"/>
        </w:rPr>
        <w:t xml:space="preserve"> </w:t>
      </w:r>
      <w:r>
        <w:rPr>
          <w:color w:val="231F20"/>
        </w:rPr>
        <w:t xml:space="preserve">One approach for that is to equip </w:t>
      </w:r>
      <w:r>
        <w:rPr>
          <w:color w:val="231F20"/>
          <w:spacing w:val="-4"/>
        </w:rPr>
        <w:t>communication</w:t>
      </w:r>
      <w:r>
        <w:rPr>
          <w:color w:val="231F20"/>
          <w:spacing w:val="-11"/>
        </w:rPr>
        <w:t xml:space="preserve"> </w:t>
      </w:r>
      <w:r>
        <w:rPr>
          <w:color w:val="231F20"/>
          <w:spacing w:val="-4"/>
        </w:rPr>
        <w:t>systems</w:t>
      </w:r>
      <w:r>
        <w:rPr>
          <w:color w:val="231F20"/>
          <w:spacing w:val="-11"/>
        </w:rPr>
        <w:t xml:space="preserve"> </w:t>
      </w:r>
      <w:r>
        <w:rPr>
          <w:color w:val="231F20"/>
          <w:spacing w:val="-4"/>
        </w:rPr>
        <w:t>on</w:t>
      </w:r>
      <w:r>
        <w:rPr>
          <w:color w:val="231F20"/>
          <w:spacing w:val="-11"/>
        </w:rPr>
        <w:t xml:space="preserve"> </w:t>
      </w:r>
      <w:r>
        <w:rPr>
          <w:color w:val="231F20"/>
          <w:spacing w:val="-4"/>
        </w:rPr>
        <w:t>the</w:t>
      </w:r>
      <w:r>
        <w:rPr>
          <w:color w:val="231F20"/>
          <w:spacing w:val="-11"/>
        </w:rPr>
        <w:t xml:space="preserve"> </w:t>
      </w:r>
      <w:r>
        <w:rPr>
          <w:color w:val="231F20"/>
          <w:spacing w:val="-4"/>
        </w:rPr>
        <w:t>shore</w:t>
      </w:r>
      <w:r>
        <w:rPr>
          <w:color w:val="231F20"/>
          <w:spacing w:val="-11"/>
        </w:rPr>
        <w:t xml:space="preserve"> </w:t>
      </w:r>
      <w:r>
        <w:rPr>
          <w:color w:val="231F20"/>
          <w:spacing w:val="-4"/>
        </w:rPr>
        <w:t>with</w:t>
      </w:r>
      <w:r>
        <w:rPr>
          <w:color w:val="231F20"/>
          <w:spacing w:val="-11"/>
        </w:rPr>
        <w:t xml:space="preserve"> </w:t>
      </w:r>
      <w:r>
        <w:rPr>
          <w:color w:val="231F20"/>
          <w:spacing w:val="-4"/>
        </w:rPr>
        <w:t>the</w:t>
      </w:r>
      <w:r>
        <w:rPr>
          <w:color w:val="231F20"/>
          <w:spacing w:val="-11"/>
        </w:rPr>
        <w:t xml:space="preserve"> </w:t>
      </w:r>
      <w:r>
        <w:rPr>
          <w:color w:val="231F20"/>
          <w:spacing w:val="-4"/>
        </w:rPr>
        <w:t>option</w:t>
      </w:r>
      <w:r>
        <w:rPr>
          <w:color w:val="231F20"/>
          <w:spacing w:val="-11"/>
        </w:rPr>
        <w:t xml:space="preserve"> </w:t>
      </w:r>
      <w:r>
        <w:rPr>
          <w:color w:val="231F20"/>
          <w:spacing w:val="-4"/>
        </w:rPr>
        <w:t>to</w:t>
      </w:r>
      <w:r>
        <w:rPr>
          <w:color w:val="231F20"/>
          <w:spacing w:val="-11"/>
        </w:rPr>
        <w:t xml:space="preserve"> </w:t>
      </w:r>
      <w:r>
        <w:rPr>
          <w:color w:val="231F20"/>
          <w:spacing w:val="-4"/>
        </w:rPr>
        <w:t>transmit</w:t>
      </w:r>
      <w:r>
        <w:rPr>
          <w:color w:val="231F20"/>
          <w:spacing w:val="-11"/>
        </w:rPr>
        <w:t xml:space="preserve"> </w:t>
      </w:r>
      <w:r>
        <w:rPr>
          <w:color w:val="231F20"/>
          <w:spacing w:val="-4"/>
        </w:rPr>
        <w:t>ranging</w:t>
      </w:r>
      <w:r>
        <w:rPr>
          <w:color w:val="231F20"/>
          <w:spacing w:val="-11"/>
        </w:rPr>
        <w:t xml:space="preserve"> </w:t>
      </w:r>
      <w:r>
        <w:rPr>
          <w:color w:val="231F20"/>
          <w:spacing w:val="-4"/>
        </w:rPr>
        <w:t>signals</w:t>
      </w:r>
      <w:r>
        <w:rPr>
          <w:color w:val="231F20"/>
          <w:spacing w:val="-11"/>
        </w:rPr>
        <w:t xml:space="preserve"> </w:t>
      </w:r>
      <w:r>
        <w:rPr>
          <w:color w:val="231F20"/>
          <w:spacing w:val="-4"/>
        </w:rPr>
        <w:t>(R-Mode), which</w:t>
      </w:r>
      <w:r>
        <w:rPr>
          <w:color w:val="231F20"/>
          <w:spacing w:val="-7"/>
        </w:rPr>
        <w:t xml:space="preserve"> </w:t>
      </w:r>
      <w:r>
        <w:rPr>
          <w:color w:val="231F20"/>
          <w:spacing w:val="-4"/>
        </w:rPr>
        <w:t>vessels</w:t>
      </w:r>
      <w:r>
        <w:rPr>
          <w:color w:val="231F20"/>
          <w:spacing w:val="-7"/>
        </w:rPr>
        <w:t xml:space="preserve"> </w:t>
      </w:r>
      <w:r>
        <w:rPr>
          <w:color w:val="231F20"/>
          <w:spacing w:val="-4"/>
        </w:rPr>
        <w:t>can</w:t>
      </w:r>
      <w:r>
        <w:rPr>
          <w:color w:val="231F20"/>
          <w:spacing w:val="-7"/>
        </w:rPr>
        <w:t xml:space="preserve"> </w:t>
      </w:r>
      <w:r>
        <w:rPr>
          <w:color w:val="231F20"/>
          <w:spacing w:val="-4"/>
        </w:rPr>
        <w:t>use</w:t>
      </w:r>
      <w:r>
        <w:rPr>
          <w:color w:val="231F20"/>
          <w:spacing w:val="-7"/>
        </w:rPr>
        <w:t xml:space="preserve"> </w:t>
      </w:r>
      <w:r>
        <w:rPr>
          <w:color w:val="231F20"/>
          <w:spacing w:val="-4"/>
        </w:rPr>
        <w:t>to</w:t>
      </w:r>
      <w:r>
        <w:rPr>
          <w:color w:val="231F20"/>
          <w:spacing w:val="-7"/>
        </w:rPr>
        <w:t xml:space="preserve"> </w:t>
      </w:r>
      <w:r>
        <w:rPr>
          <w:color w:val="231F20"/>
          <w:spacing w:val="-4"/>
        </w:rPr>
        <w:t>determine</w:t>
      </w:r>
      <w:r>
        <w:rPr>
          <w:color w:val="231F20"/>
          <w:spacing w:val="-7"/>
        </w:rPr>
        <w:t xml:space="preserve"> </w:t>
      </w:r>
      <w:r>
        <w:rPr>
          <w:color w:val="231F20"/>
          <w:spacing w:val="-4"/>
        </w:rPr>
        <w:t>their</w:t>
      </w:r>
      <w:r>
        <w:rPr>
          <w:color w:val="231F20"/>
          <w:spacing w:val="-7"/>
        </w:rPr>
        <w:t xml:space="preserve"> </w:t>
      </w:r>
      <w:r>
        <w:rPr>
          <w:color w:val="231F20"/>
          <w:spacing w:val="-4"/>
        </w:rPr>
        <w:t>position</w:t>
      </w:r>
      <w:r>
        <w:rPr>
          <w:color w:val="231F20"/>
          <w:spacing w:val="-7"/>
        </w:rPr>
        <w:t xml:space="preserve"> </w:t>
      </w:r>
      <w:r>
        <w:rPr>
          <w:color w:val="231F20"/>
          <w:spacing w:val="-4"/>
        </w:rPr>
        <w:t>when</w:t>
      </w:r>
      <w:r>
        <w:rPr>
          <w:color w:val="231F20"/>
          <w:spacing w:val="-7"/>
        </w:rPr>
        <w:t xml:space="preserve"> </w:t>
      </w:r>
      <w:r>
        <w:rPr>
          <w:color w:val="231F20"/>
          <w:spacing w:val="-4"/>
        </w:rPr>
        <w:t>within</w:t>
      </w:r>
      <w:r>
        <w:rPr>
          <w:color w:val="231F20"/>
          <w:spacing w:val="-7"/>
        </w:rPr>
        <w:t xml:space="preserve"> </w:t>
      </w:r>
      <w:r>
        <w:rPr>
          <w:color w:val="231F20"/>
          <w:spacing w:val="-4"/>
        </w:rPr>
        <w:t>range</w:t>
      </w:r>
      <w:r>
        <w:rPr>
          <w:color w:val="231F20"/>
          <w:spacing w:val="-7"/>
        </w:rPr>
        <w:t xml:space="preserve"> </w:t>
      </w:r>
      <w:r>
        <w:rPr>
          <w:color w:val="231F20"/>
          <w:spacing w:val="-4"/>
        </w:rPr>
        <w:t>of</w:t>
      </w:r>
      <w:r>
        <w:rPr>
          <w:color w:val="231F20"/>
          <w:spacing w:val="-7"/>
        </w:rPr>
        <w:t xml:space="preserve"> </w:t>
      </w:r>
      <w:r>
        <w:rPr>
          <w:color w:val="231F20"/>
          <w:spacing w:val="-4"/>
        </w:rPr>
        <w:t>these</w:t>
      </w:r>
      <w:r>
        <w:rPr>
          <w:color w:val="231F20"/>
          <w:spacing w:val="-7"/>
        </w:rPr>
        <w:t xml:space="preserve"> </w:t>
      </w:r>
      <w:r>
        <w:rPr>
          <w:color w:val="231F20"/>
          <w:spacing w:val="-4"/>
        </w:rPr>
        <w:t>stations.</w:t>
      </w:r>
      <w:r>
        <w:rPr>
          <w:color w:val="231F20"/>
          <w:spacing w:val="-7"/>
        </w:rPr>
        <w:t xml:space="preserve"> </w:t>
      </w:r>
      <w:del w:id="58" w:author="WANG SHUO (CHina MSA)" w:date="2025-04-16T14:22:00Z">
        <w:r>
          <w:rPr>
            <w:color w:val="231F20"/>
            <w:spacing w:val="-4"/>
          </w:rPr>
          <w:delText xml:space="preserve">The </w:delText>
        </w:r>
        <w:r>
          <w:rPr>
            <w:color w:val="231F20"/>
            <w:spacing w:val="-6"/>
          </w:rPr>
          <w:delText xml:space="preserve">VHF Data Exchange System (VDES), which is currently in standardisation, can be utilized for </w:delText>
        </w:r>
        <w:r>
          <w:rPr>
            <w:color w:val="231F20"/>
          </w:rPr>
          <w:delText>this</w:delText>
        </w:r>
        <w:r>
          <w:rPr>
            <w:color w:val="231F20"/>
            <w:spacing w:val="-4"/>
          </w:rPr>
          <w:delText xml:space="preserve"> </w:delText>
        </w:r>
        <w:r>
          <w:rPr>
            <w:color w:val="231F20"/>
          </w:rPr>
          <w:delText>R-Mode</w:delText>
        </w:r>
        <w:r>
          <w:rPr>
            <w:color w:val="231F20"/>
            <w:spacing w:val="-4"/>
          </w:rPr>
          <w:delText xml:space="preserve"> </w:delText>
        </w:r>
        <w:r>
          <w:rPr>
            <w:color w:val="231F20"/>
          </w:rPr>
          <w:delText>application.</w:delText>
        </w:r>
      </w:del>
    </w:p>
    <w:p w14:paraId="5161324C" w14:textId="706D026C" w:rsidR="00A918E6" w:rsidRPr="00492926" w:rsidRDefault="001A1C1A">
      <w:pPr>
        <w:pStyle w:val="a3"/>
        <w:spacing w:before="49" w:line="297" w:lineRule="auto"/>
        <w:ind w:left="2693" w:right="140" w:firstLineChars="200" w:firstLine="400"/>
        <w:jc w:val="both"/>
        <w:rPr>
          <w:ins w:id="59" w:author="WANG SHUO (CHina MSA)" w:date="2025-04-16T14:23:00Z"/>
        </w:rPr>
        <w:pPrChange w:id="60" w:author="WANG SHUO (CHina MSA)" w:date="2025-04-16T14:22:00Z">
          <w:pPr>
            <w:pStyle w:val="a3"/>
            <w:spacing w:before="49" w:line="297" w:lineRule="auto"/>
            <w:ind w:left="2693" w:right="140"/>
            <w:jc w:val="both"/>
          </w:pPr>
        </w:pPrChange>
      </w:pPr>
      <w:ins w:id="61" w:author="WANG SHUO (CHina MSA)" w:date="2025-04-16T14:22:00Z">
        <w:r w:rsidRPr="00492926">
          <w:t xml:space="preserve">Establish the VDES R-Mode System as a contingency Positioning, Navigation and Timing (PNT) system for maritime shipping. The operational concept is </w:t>
        </w:r>
      </w:ins>
      <w:ins w:id="62" w:author="WANG SHUO (CHina MSA)" w:date="2025-07-28T15:37:00Z">
        <w:r w:rsidR="00D63782" w:rsidRPr="00492926">
          <w:t>that</w:t>
        </w:r>
        <w:r w:rsidR="00D63782">
          <w:rPr>
            <w:rFonts w:asciiTheme="minorEastAsia" w:eastAsiaTheme="minorEastAsia" w:hAnsiTheme="minorEastAsia"/>
            <w:lang w:eastAsia="zh-CN"/>
          </w:rPr>
          <w:t>,</w:t>
        </w:r>
        <w:r w:rsidR="00D63782" w:rsidRPr="00A95758">
          <w:t xml:space="preserve"> </w:t>
        </w:r>
        <w:r w:rsidR="00D63782">
          <w:t>w</w:t>
        </w:r>
        <w:r w:rsidR="00D63782" w:rsidRPr="00A95758">
          <w:t>hen</w:t>
        </w:r>
      </w:ins>
      <w:ins w:id="63" w:author="Administrator" w:date="2025-07-28T15:08:00Z">
        <w:r w:rsidR="00A95758" w:rsidRPr="00A95758">
          <w:t xml:space="preserve"> the </w:t>
        </w:r>
        <w:r w:rsidR="00A95758" w:rsidRPr="00492926">
          <w:t>Global Navigation Satellite System</w:t>
        </w:r>
        <w:r w:rsidR="00A95758" w:rsidRPr="00A95758">
          <w:t xml:space="preserve"> (GNSS) service on board is interrupted</w:t>
        </w:r>
      </w:ins>
      <w:ins w:id="64" w:author="Administrator" w:date="2025-07-28T15:09:00Z">
        <w:r w:rsidR="00A95758">
          <w:rPr>
            <w:rFonts w:eastAsiaTheme="minorEastAsia" w:hint="eastAsia"/>
            <w:lang w:eastAsia="zh-CN"/>
          </w:rPr>
          <w:t>,</w:t>
        </w:r>
      </w:ins>
      <w:ins w:id="65" w:author="Administrator" w:date="2025-07-28T15:08:00Z">
        <w:r w:rsidR="00A95758" w:rsidRPr="00A95758">
          <w:t xml:space="preserve"> </w:t>
        </w:r>
      </w:ins>
      <w:ins w:id="66" w:author="WANG SHUO (CHina MSA)" w:date="2025-04-16T14:22:00Z">
        <w:r w:rsidRPr="00492926">
          <w:t xml:space="preserve">the VDES R-Mode system (possibly together with other terrestrial PNT systems such as MF R-Mode and </w:t>
        </w:r>
        <w:proofErr w:type="spellStart"/>
        <w:r w:rsidRPr="00492926">
          <w:t>eLoran</w:t>
        </w:r>
        <w:proofErr w:type="spellEnd"/>
        <w:r w:rsidRPr="00492926">
          <w:t xml:space="preserve">) provides ranging measurements to an on-board navigation system so that the impact of the GNSS service outage on the ship’s ability to navigate safely is </w:t>
        </w:r>
        <w:proofErr w:type="spellStart"/>
        <w:r w:rsidRPr="00492926">
          <w:t>minimised</w:t>
        </w:r>
        <w:proofErr w:type="spellEnd"/>
        <w:r w:rsidRPr="00492926">
          <w:t>.</w:t>
        </w:r>
      </w:ins>
    </w:p>
    <w:p w14:paraId="18D36414" w14:textId="77777777" w:rsidR="00A918E6" w:rsidRPr="00492926" w:rsidRDefault="001A1C1A">
      <w:pPr>
        <w:pStyle w:val="a3"/>
        <w:spacing w:before="49" w:line="297" w:lineRule="auto"/>
        <w:ind w:left="2693" w:right="140" w:firstLineChars="200" w:firstLine="400"/>
        <w:jc w:val="both"/>
        <w:rPr>
          <w:ins w:id="67" w:author="WANG SHUO (CHina MSA)" w:date="2025-04-16T14:23:00Z"/>
        </w:rPr>
        <w:pPrChange w:id="68" w:author="WANG SHUO (CHina MSA)" w:date="2025-04-16T14:22:00Z">
          <w:pPr>
            <w:pStyle w:val="a3"/>
            <w:spacing w:before="49" w:line="297" w:lineRule="auto"/>
            <w:ind w:left="2693" w:right="140"/>
            <w:jc w:val="both"/>
          </w:pPr>
        </w:pPrChange>
      </w:pPr>
      <w:ins w:id="69" w:author="WANG SHUO (CHina MSA)" w:date="2025-04-16T14:23:00Z">
        <w:r w:rsidRPr="00492926">
          <w:t xml:space="preserve">VDES R-Mode should, as far as possible, use pre-existing shore side infrastructure, including shore stations and Monitoring and Control </w:t>
        </w:r>
        <w:proofErr w:type="spellStart"/>
        <w:r w:rsidRPr="00492926">
          <w:t>Centres</w:t>
        </w:r>
        <w:proofErr w:type="spellEnd"/>
        <w:r w:rsidRPr="00492926">
          <w:t xml:space="preserve"> (MCC’), and pre-existing AIS/VDES shipborne installations. Monitoring and control data is likely to be carried between the Base Stations, Far-field Monitoring Stations (FMS’) and one or more </w:t>
        </w:r>
        <w:proofErr w:type="gramStart"/>
        <w:r w:rsidRPr="00492926">
          <w:t>Monitoring</w:t>
        </w:r>
        <w:proofErr w:type="gramEnd"/>
        <w:r w:rsidRPr="00492926">
          <w:t xml:space="preserve"> and Control Stations (MCS’) via pre-existing Wide Area Networks.</w:t>
        </w:r>
      </w:ins>
    </w:p>
    <w:p w14:paraId="00B31E46" w14:textId="75AC006F" w:rsidR="00A918E6" w:rsidRPr="00492926" w:rsidRDefault="001A1C1A">
      <w:pPr>
        <w:pStyle w:val="a3"/>
        <w:spacing w:before="49" w:line="297" w:lineRule="auto"/>
        <w:ind w:left="2693" w:right="140" w:firstLineChars="200" w:firstLine="400"/>
        <w:jc w:val="both"/>
        <w:pPrChange w:id="70" w:author="WANG SHUO (CHina MSA)" w:date="2025-04-16T14:22:00Z">
          <w:pPr>
            <w:pStyle w:val="a3"/>
            <w:spacing w:before="49" w:line="297" w:lineRule="auto"/>
            <w:ind w:left="2693" w:right="140"/>
            <w:jc w:val="both"/>
          </w:pPr>
        </w:pPrChange>
      </w:pPr>
      <w:ins w:id="71" w:author="WANG SHUO (CHina MSA)" w:date="2025-04-16T14:23:00Z">
        <w:r w:rsidRPr="00492926">
          <w:t xml:space="preserve">VDES R-Mode will be </w:t>
        </w:r>
      </w:ins>
      <w:ins w:id="72" w:author="WANG SHUO (CHina MSA)" w:date="2025-07-28T15:42:00Z">
        <w:r w:rsidR="00DE0E36" w:rsidRPr="00492926">
          <w:t>synchronized</w:t>
        </w:r>
      </w:ins>
      <w:ins w:id="73" w:author="WANG SHUO (CHina MSA)" w:date="2025-04-16T14:23:00Z">
        <w:r w:rsidRPr="00492926">
          <w:t xml:space="preserve"> to an external Time Source traceable to a common time scale in order to facilitate interoperability with other PNT systems.</w:t>
        </w:r>
      </w:ins>
    </w:p>
    <w:p w14:paraId="729D1016" w14:textId="77777777" w:rsidR="00A918E6" w:rsidRPr="00492926" w:rsidRDefault="001A1C1A">
      <w:pPr>
        <w:pStyle w:val="a3"/>
        <w:spacing w:before="4" w:line="297" w:lineRule="auto"/>
        <w:ind w:left="2693" w:right="139" w:firstLine="396"/>
        <w:jc w:val="both"/>
        <w:rPr>
          <w:del w:id="74" w:author="WANG SHUO (CHina MSA)" w:date="2025-04-16T14:24:00Z"/>
        </w:rPr>
      </w:pPr>
      <w:del w:id="75" w:author="WANG SHUO (CHina MSA)" w:date="2025-04-16T14:24:00Z">
        <w:r w:rsidRPr="00492926">
          <w:rPr>
            <w:color w:val="231F20"/>
          </w:rPr>
          <w:delText>The demand for a resilient positioning, navigation and timing (PNT) solution was reflected by the ACCSEAS project and is being further developed by the R-Mode Baltic Project</w:delText>
        </w:r>
        <w:r w:rsidRPr="00492926">
          <w:rPr>
            <w:color w:val="231F20"/>
            <w:spacing w:val="-13"/>
          </w:rPr>
          <w:delText xml:space="preserve"> </w:delText>
        </w:r>
        <w:r w:rsidRPr="00492926">
          <w:rPr>
            <w:color w:val="231F20"/>
          </w:rPr>
          <w:delText>which</w:delText>
        </w:r>
        <w:r w:rsidRPr="00492926">
          <w:rPr>
            <w:color w:val="231F20"/>
            <w:spacing w:val="-13"/>
          </w:rPr>
          <w:delText xml:space="preserve"> </w:delText>
        </w:r>
        <w:r w:rsidRPr="00492926">
          <w:rPr>
            <w:color w:val="231F20"/>
          </w:rPr>
          <w:delText>investigates</w:delText>
        </w:r>
        <w:r w:rsidRPr="00492926">
          <w:rPr>
            <w:color w:val="231F20"/>
            <w:spacing w:val="-13"/>
          </w:rPr>
          <w:delText xml:space="preserve"> </w:delText>
        </w:r>
        <w:r w:rsidRPr="00492926">
          <w:rPr>
            <w:color w:val="231F20"/>
          </w:rPr>
          <w:delText>in</w:delText>
        </w:r>
        <w:r w:rsidRPr="00492926">
          <w:rPr>
            <w:color w:val="231F20"/>
            <w:spacing w:val="-13"/>
          </w:rPr>
          <w:delText xml:space="preserve"> </w:delText>
        </w:r>
        <w:r w:rsidRPr="00492926">
          <w:rPr>
            <w:color w:val="231F20"/>
          </w:rPr>
          <w:delText>the</w:delText>
        </w:r>
        <w:r w:rsidRPr="00492926">
          <w:rPr>
            <w:color w:val="231F20"/>
            <w:spacing w:val="-13"/>
          </w:rPr>
          <w:delText xml:space="preserve"> </w:delText>
        </w:r>
        <w:r w:rsidRPr="00492926">
          <w:rPr>
            <w:color w:val="231F20"/>
          </w:rPr>
          <w:delText>MF</w:delText>
        </w:r>
        <w:r w:rsidRPr="00492926">
          <w:rPr>
            <w:color w:val="231F20"/>
            <w:spacing w:val="-13"/>
          </w:rPr>
          <w:delText xml:space="preserve"> </w:delText>
        </w:r>
        <w:r w:rsidRPr="00492926">
          <w:rPr>
            <w:color w:val="231F20"/>
          </w:rPr>
          <w:delText>and</w:delText>
        </w:r>
        <w:r w:rsidRPr="00492926">
          <w:rPr>
            <w:color w:val="231F20"/>
            <w:spacing w:val="-13"/>
          </w:rPr>
          <w:delText xml:space="preserve"> </w:delText>
        </w:r>
        <w:r w:rsidRPr="00492926">
          <w:rPr>
            <w:color w:val="231F20"/>
          </w:rPr>
          <w:delText>in</w:delText>
        </w:r>
        <w:r w:rsidRPr="00492926">
          <w:rPr>
            <w:color w:val="231F20"/>
            <w:spacing w:val="-13"/>
          </w:rPr>
          <w:delText xml:space="preserve"> </w:delText>
        </w:r>
        <w:r w:rsidRPr="00492926">
          <w:rPr>
            <w:color w:val="231F20"/>
          </w:rPr>
          <w:delText>the</w:delText>
        </w:r>
        <w:r w:rsidRPr="00492926">
          <w:rPr>
            <w:color w:val="231F20"/>
            <w:spacing w:val="-13"/>
          </w:rPr>
          <w:delText xml:space="preserve"> </w:delText>
        </w:r>
        <w:r w:rsidRPr="00492926">
          <w:rPr>
            <w:color w:val="231F20"/>
          </w:rPr>
          <w:delText>VHF</w:delText>
        </w:r>
        <w:r w:rsidRPr="00492926">
          <w:rPr>
            <w:color w:val="231F20"/>
            <w:spacing w:val="-13"/>
          </w:rPr>
          <w:delText xml:space="preserve"> </w:delText>
        </w:r>
        <w:r w:rsidRPr="00492926">
          <w:rPr>
            <w:color w:val="231F20"/>
          </w:rPr>
          <w:delText>band</w:delText>
        </w:r>
        <w:r w:rsidRPr="00492926">
          <w:rPr>
            <w:color w:val="231F20"/>
            <w:spacing w:val="-13"/>
          </w:rPr>
          <w:delText xml:space="preserve"> </w:delText>
        </w:r>
        <w:r w:rsidRPr="00492926">
          <w:rPr>
            <w:color w:val="231F20"/>
          </w:rPr>
          <w:delText>additional</w:delText>
        </w:r>
        <w:r w:rsidRPr="00492926">
          <w:rPr>
            <w:color w:val="231F20"/>
            <w:spacing w:val="-13"/>
          </w:rPr>
          <w:delText xml:space="preserve"> </w:delText>
        </w:r>
        <w:r w:rsidRPr="00492926">
          <w:rPr>
            <w:color w:val="231F20"/>
          </w:rPr>
          <w:delText>ranging</w:delText>
        </w:r>
        <w:r w:rsidRPr="00492926">
          <w:rPr>
            <w:color w:val="231F20"/>
            <w:spacing w:val="-13"/>
          </w:rPr>
          <w:delText xml:space="preserve"> </w:delText>
        </w:r>
        <w:r w:rsidRPr="00492926">
          <w:rPr>
            <w:color w:val="231F20"/>
          </w:rPr>
          <w:delText>sequences.</w:delText>
        </w:r>
      </w:del>
    </w:p>
    <w:p w14:paraId="0E7EFFBA" w14:textId="77777777" w:rsidR="00A918E6" w:rsidRDefault="001A1C1A">
      <w:pPr>
        <w:pStyle w:val="a3"/>
        <w:spacing w:before="2" w:line="297" w:lineRule="auto"/>
        <w:ind w:left="2693" w:right="140" w:firstLine="396"/>
        <w:jc w:val="both"/>
        <w:rPr>
          <w:del w:id="76" w:author="WANG SHUO (CHina MSA)" w:date="2025-04-16T14:24:00Z"/>
        </w:rPr>
      </w:pPr>
      <w:del w:id="77" w:author="WANG SHUO (CHina MSA)" w:date="2025-04-16T14:24:00Z">
        <w:r w:rsidRPr="00492926">
          <w:rPr>
            <w:color w:val="231F20"/>
          </w:rPr>
          <w:delText>The proposal for such an alternative system is termed Ranging-Mode (R-Mode).</w:delText>
        </w:r>
        <w:r w:rsidRPr="00492926">
          <w:rPr>
            <w:color w:val="231F20"/>
            <w:spacing w:val="40"/>
          </w:rPr>
          <w:delText xml:space="preserve"> </w:delText>
        </w:r>
        <w:r w:rsidRPr="00492926">
          <w:rPr>
            <w:color w:val="231F20"/>
            <w:spacing w:val="-2"/>
          </w:rPr>
          <w:delText>R-Mode</w:delText>
        </w:r>
        <w:r w:rsidRPr="00492926">
          <w:rPr>
            <w:color w:val="231F20"/>
            <w:spacing w:val="-8"/>
          </w:rPr>
          <w:delText xml:space="preserve"> </w:delText>
        </w:r>
        <w:r w:rsidRPr="00492926">
          <w:rPr>
            <w:color w:val="231F20"/>
            <w:spacing w:val="-2"/>
          </w:rPr>
          <w:delText>intends</w:delText>
        </w:r>
        <w:r w:rsidRPr="00492926">
          <w:rPr>
            <w:color w:val="231F20"/>
            <w:spacing w:val="-8"/>
          </w:rPr>
          <w:delText xml:space="preserve"> </w:delText>
        </w:r>
        <w:r w:rsidRPr="00492926">
          <w:rPr>
            <w:color w:val="231F20"/>
            <w:spacing w:val="-2"/>
          </w:rPr>
          <w:delText>to</w:delText>
        </w:r>
        <w:r w:rsidRPr="00492926">
          <w:rPr>
            <w:color w:val="231F20"/>
            <w:spacing w:val="-8"/>
          </w:rPr>
          <w:delText xml:space="preserve"> </w:delText>
        </w:r>
        <w:r w:rsidRPr="00492926">
          <w:rPr>
            <w:color w:val="231F20"/>
            <w:spacing w:val="-2"/>
          </w:rPr>
          <w:delText>utilize</w:delText>
        </w:r>
        <w:r w:rsidRPr="00492926">
          <w:rPr>
            <w:color w:val="231F20"/>
            <w:spacing w:val="-8"/>
          </w:rPr>
          <w:delText xml:space="preserve"> </w:delText>
        </w:r>
        <w:r w:rsidRPr="00492926">
          <w:rPr>
            <w:color w:val="231F20"/>
            <w:spacing w:val="-2"/>
          </w:rPr>
          <w:delText>the</w:delText>
        </w:r>
        <w:r w:rsidRPr="00492926">
          <w:rPr>
            <w:color w:val="231F20"/>
            <w:spacing w:val="-8"/>
          </w:rPr>
          <w:delText xml:space="preserve"> </w:delText>
        </w:r>
        <w:r w:rsidRPr="00492926">
          <w:rPr>
            <w:color w:val="231F20"/>
            <w:spacing w:val="-2"/>
          </w:rPr>
          <w:delText>shore-based</w:delText>
        </w:r>
        <w:r w:rsidRPr="00492926">
          <w:rPr>
            <w:color w:val="231F20"/>
            <w:spacing w:val="-8"/>
          </w:rPr>
          <w:delText xml:space="preserve"> </w:delText>
        </w:r>
        <w:r w:rsidRPr="00492926">
          <w:rPr>
            <w:color w:val="231F20"/>
            <w:spacing w:val="-2"/>
          </w:rPr>
          <w:delText>communication</w:delText>
        </w:r>
        <w:r w:rsidRPr="00492926">
          <w:rPr>
            <w:color w:val="231F20"/>
            <w:spacing w:val="-8"/>
          </w:rPr>
          <w:delText xml:space="preserve"> </w:delText>
        </w:r>
        <w:r w:rsidRPr="00492926">
          <w:rPr>
            <w:color w:val="231F20"/>
            <w:spacing w:val="-2"/>
          </w:rPr>
          <w:delText>infrastructure,</w:delText>
        </w:r>
        <w:r w:rsidRPr="00492926">
          <w:rPr>
            <w:color w:val="231F20"/>
            <w:spacing w:val="-8"/>
          </w:rPr>
          <w:delText xml:space="preserve"> </w:delText>
        </w:r>
        <w:r w:rsidRPr="00492926">
          <w:rPr>
            <w:color w:val="231F20"/>
            <w:spacing w:val="-2"/>
          </w:rPr>
          <w:delText>like</w:delText>
        </w:r>
        <w:r w:rsidRPr="00492926">
          <w:rPr>
            <w:color w:val="231F20"/>
            <w:spacing w:val="-8"/>
          </w:rPr>
          <w:delText xml:space="preserve"> </w:delText>
        </w:r>
        <w:r w:rsidRPr="00492926">
          <w:rPr>
            <w:color w:val="231F20"/>
            <w:spacing w:val="-2"/>
          </w:rPr>
          <w:delText>DGPS</w:delText>
        </w:r>
        <w:r w:rsidRPr="00492926">
          <w:rPr>
            <w:color w:val="231F20"/>
            <w:spacing w:val="-8"/>
          </w:rPr>
          <w:delText xml:space="preserve"> </w:delText>
        </w:r>
        <w:r w:rsidRPr="00492926">
          <w:rPr>
            <w:color w:val="231F20"/>
            <w:spacing w:val="-2"/>
          </w:rPr>
          <w:delText xml:space="preserve">(IALA </w:delText>
        </w:r>
        <w:r w:rsidRPr="00492926">
          <w:rPr>
            <w:color w:val="231F20"/>
          </w:rPr>
          <w:delText>beacons), Automatic Identification System (AIS) or VDE base stations [2] [9] with the existing</w:delText>
        </w:r>
        <w:r w:rsidRPr="00492926">
          <w:rPr>
            <w:color w:val="231F20"/>
            <w:spacing w:val="-4"/>
          </w:rPr>
          <w:delText xml:space="preserve"> </w:delText>
        </w:r>
        <w:r w:rsidRPr="00492926">
          <w:rPr>
            <w:color w:val="231F20"/>
          </w:rPr>
          <w:delText>housing</w:delText>
        </w:r>
        <w:r w:rsidRPr="00492926">
          <w:rPr>
            <w:color w:val="231F20"/>
            <w:spacing w:val="-4"/>
          </w:rPr>
          <w:delText xml:space="preserve"> </w:delText>
        </w:r>
        <w:r w:rsidRPr="00492926">
          <w:rPr>
            <w:color w:val="231F20"/>
          </w:rPr>
          <w:delText>infrastructure.</w:delText>
        </w:r>
      </w:del>
    </w:p>
    <w:p w14:paraId="39253898" w14:textId="77777777" w:rsidR="00A918E6" w:rsidRDefault="001A1C1A">
      <w:pPr>
        <w:pStyle w:val="a3"/>
        <w:spacing w:before="2" w:line="297" w:lineRule="auto"/>
        <w:ind w:left="2693" w:right="139" w:firstLine="396"/>
        <w:jc w:val="both"/>
      </w:pPr>
      <w:r>
        <w:rPr>
          <w:color w:val="231F20"/>
        </w:rPr>
        <w:t xml:space="preserve">The accuracy of ranges between the base station on land and the vessel at sea, </w:t>
      </w:r>
      <w:r>
        <w:rPr>
          <w:color w:val="231F20"/>
          <w:spacing w:val="-4"/>
        </w:rPr>
        <w:t>measured</w:t>
      </w:r>
      <w:r>
        <w:rPr>
          <w:color w:val="231F20"/>
          <w:spacing w:val="-11"/>
        </w:rPr>
        <w:t xml:space="preserve"> </w:t>
      </w:r>
      <w:r>
        <w:rPr>
          <w:color w:val="231F20"/>
          <w:spacing w:val="-4"/>
        </w:rPr>
        <w:t>by</w:t>
      </w:r>
      <w:r>
        <w:rPr>
          <w:color w:val="231F20"/>
          <w:spacing w:val="-11"/>
        </w:rPr>
        <w:t xml:space="preserve"> </w:t>
      </w:r>
      <w:r>
        <w:rPr>
          <w:color w:val="231F20"/>
          <w:spacing w:val="-4"/>
        </w:rPr>
        <w:t>means</w:t>
      </w:r>
      <w:r>
        <w:rPr>
          <w:color w:val="231F20"/>
          <w:spacing w:val="-11"/>
        </w:rPr>
        <w:t xml:space="preserve"> </w:t>
      </w:r>
      <w:r>
        <w:rPr>
          <w:color w:val="231F20"/>
          <w:spacing w:val="-4"/>
        </w:rPr>
        <w:t>on</w:t>
      </w:r>
      <w:r>
        <w:rPr>
          <w:color w:val="231F20"/>
          <w:spacing w:val="-11"/>
        </w:rPr>
        <w:t xml:space="preserve"> </w:t>
      </w:r>
      <w:r>
        <w:rPr>
          <w:color w:val="231F20"/>
          <w:spacing w:val="-4"/>
        </w:rPr>
        <w:t>the</w:t>
      </w:r>
      <w:r>
        <w:rPr>
          <w:color w:val="231F20"/>
          <w:spacing w:val="-11"/>
        </w:rPr>
        <w:t xml:space="preserve"> </w:t>
      </w:r>
      <w:r>
        <w:rPr>
          <w:color w:val="231F20"/>
          <w:spacing w:val="-4"/>
        </w:rPr>
        <w:t>received</w:t>
      </w:r>
      <w:r>
        <w:rPr>
          <w:color w:val="231F20"/>
          <w:spacing w:val="-11"/>
        </w:rPr>
        <w:t xml:space="preserve"> </w:t>
      </w:r>
      <w:r>
        <w:rPr>
          <w:color w:val="231F20"/>
          <w:spacing w:val="-4"/>
        </w:rPr>
        <w:t>radio</w:t>
      </w:r>
      <w:r>
        <w:rPr>
          <w:color w:val="231F20"/>
          <w:spacing w:val="-11"/>
        </w:rPr>
        <w:t xml:space="preserve"> </w:t>
      </w:r>
      <w:r>
        <w:rPr>
          <w:color w:val="231F20"/>
          <w:spacing w:val="-4"/>
        </w:rPr>
        <w:t>signal,</w:t>
      </w:r>
      <w:r>
        <w:rPr>
          <w:color w:val="231F20"/>
          <w:spacing w:val="-11"/>
        </w:rPr>
        <w:t xml:space="preserve"> </w:t>
      </w:r>
      <w:r>
        <w:rPr>
          <w:color w:val="231F20"/>
          <w:spacing w:val="-4"/>
        </w:rPr>
        <w:t>depends</w:t>
      </w:r>
      <w:r>
        <w:rPr>
          <w:color w:val="231F20"/>
          <w:spacing w:val="-11"/>
        </w:rPr>
        <w:t xml:space="preserve"> </w:t>
      </w:r>
      <w:r>
        <w:rPr>
          <w:color w:val="231F20"/>
          <w:spacing w:val="-4"/>
        </w:rPr>
        <w:t>on</w:t>
      </w:r>
      <w:r>
        <w:rPr>
          <w:color w:val="231F20"/>
          <w:spacing w:val="-11"/>
        </w:rPr>
        <w:t xml:space="preserve"> </w:t>
      </w:r>
      <w:r>
        <w:rPr>
          <w:color w:val="231F20"/>
          <w:spacing w:val="-4"/>
        </w:rPr>
        <w:t>the</w:t>
      </w:r>
      <w:r>
        <w:rPr>
          <w:color w:val="231F20"/>
          <w:spacing w:val="-11"/>
        </w:rPr>
        <w:t xml:space="preserve"> </w:t>
      </w:r>
      <w:r>
        <w:rPr>
          <w:color w:val="231F20"/>
          <w:spacing w:val="-4"/>
        </w:rPr>
        <w:t>utilized</w:t>
      </w:r>
      <w:r>
        <w:rPr>
          <w:color w:val="231F20"/>
          <w:spacing w:val="-11"/>
        </w:rPr>
        <w:t xml:space="preserve"> </w:t>
      </w:r>
      <w:r>
        <w:rPr>
          <w:color w:val="231F20"/>
          <w:spacing w:val="-4"/>
        </w:rPr>
        <w:t>bandwidth</w:t>
      </w:r>
      <w:r>
        <w:rPr>
          <w:color w:val="231F20"/>
          <w:spacing w:val="-11"/>
        </w:rPr>
        <w:t xml:space="preserve"> </w:t>
      </w:r>
      <w:r>
        <w:rPr>
          <w:color w:val="231F20"/>
          <w:spacing w:val="-4"/>
        </w:rPr>
        <w:t>and</w:t>
      </w:r>
      <w:r>
        <w:rPr>
          <w:color w:val="231F20"/>
          <w:spacing w:val="-11"/>
        </w:rPr>
        <w:t xml:space="preserve"> </w:t>
      </w:r>
      <w:r>
        <w:rPr>
          <w:color w:val="231F20"/>
          <w:spacing w:val="-4"/>
        </w:rPr>
        <w:t xml:space="preserve">of </w:t>
      </w:r>
      <w:r>
        <w:rPr>
          <w:color w:val="231F20"/>
        </w:rPr>
        <w:t>the</w:t>
      </w:r>
      <w:r>
        <w:rPr>
          <w:color w:val="231F20"/>
          <w:spacing w:val="-9"/>
        </w:rPr>
        <w:t xml:space="preserve"> </w:t>
      </w:r>
      <w:r>
        <w:rPr>
          <w:color w:val="231F20"/>
        </w:rPr>
        <w:t>received</w:t>
      </w:r>
      <w:r>
        <w:rPr>
          <w:color w:val="231F20"/>
          <w:spacing w:val="-9"/>
        </w:rPr>
        <w:t xml:space="preserve"> </w:t>
      </w:r>
      <w:r>
        <w:rPr>
          <w:color w:val="231F20"/>
        </w:rPr>
        <w:t>signal</w:t>
      </w:r>
      <w:r>
        <w:rPr>
          <w:color w:val="231F20"/>
          <w:spacing w:val="-9"/>
        </w:rPr>
        <w:t xml:space="preserve"> </w:t>
      </w:r>
      <w:r>
        <w:rPr>
          <w:color w:val="231F20"/>
        </w:rPr>
        <w:t>power</w:t>
      </w:r>
      <w:r>
        <w:rPr>
          <w:color w:val="231F20"/>
          <w:spacing w:val="-9"/>
        </w:rPr>
        <w:t xml:space="preserve"> </w:t>
      </w:r>
      <w:r>
        <w:rPr>
          <w:color w:val="231F20"/>
        </w:rPr>
        <w:t>versus</w:t>
      </w:r>
      <w:r>
        <w:rPr>
          <w:color w:val="231F20"/>
          <w:spacing w:val="-9"/>
        </w:rPr>
        <w:t xml:space="preserve"> </w:t>
      </w:r>
      <w:r>
        <w:rPr>
          <w:color w:val="231F20"/>
        </w:rPr>
        <w:t>the</w:t>
      </w:r>
      <w:r>
        <w:rPr>
          <w:color w:val="231F20"/>
          <w:spacing w:val="-9"/>
        </w:rPr>
        <w:t xml:space="preserve"> </w:t>
      </w:r>
      <w:r>
        <w:rPr>
          <w:color w:val="231F20"/>
        </w:rPr>
        <w:t>power</w:t>
      </w:r>
      <w:r>
        <w:rPr>
          <w:color w:val="231F20"/>
          <w:spacing w:val="-9"/>
        </w:rPr>
        <w:t xml:space="preserve"> </w:t>
      </w:r>
      <w:r>
        <w:rPr>
          <w:color w:val="231F20"/>
        </w:rPr>
        <w:t>of</w:t>
      </w:r>
      <w:r>
        <w:rPr>
          <w:color w:val="231F20"/>
          <w:spacing w:val="-9"/>
        </w:rPr>
        <w:t xml:space="preserve"> </w:t>
      </w:r>
      <w:r>
        <w:rPr>
          <w:color w:val="231F20"/>
        </w:rPr>
        <w:t>other</w:t>
      </w:r>
      <w:r>
        <w:rPr>
          <w:color w:val="231F20"/>
          <w:spacing w:val="-9"/>
        </w:rPr>
        <w:t xml:space="preserve"> </w:t>
      </w:r>
      <w:r>
        <w:rPr>
          <w:color w:val="231F20"/>
        </w:rPr>
        <w:t>noise</w:t>
      </w:r>
      <w:r>
        <w:rPr>
          <w:color w:val="231F20"/>
          <w:spacing w:val="-9"/>
        </w:rPr>
        <w:t xml:space="preserve"> </w:t>
      </w:r>
      <w:r>
        <w:rPr>
          <w:color w:val="231F20"/>
        </w:rPr>
        <w:t>sources.</w:t>
      </w:r>
    </w:p>
    <w:p w14:paraId="63F8F7A2" w14:textId="77777777" w:rsidR="00A918E6" w:rsidRDefault="00A918E6">
      <w:pPr>
        <w:pStyle w:val="a3"/>
      </w:pPr>
    </w:p>
    <w:p w14:paraId="6140E894" w14:textId="77777777" w:rsidR="00A918E6" w:rsidRDefault="00A918E6">
      <w:pPr>
        <w:pStyle w:val="a3"/>
        <w:spacing w:before="82"/>
      </w:pPr>
    </w:p>
    <w:p w14:paraId="122750BB" w14:textId="77777777" w:rsidR="00A918E6" w:rsidRDefault="001A1C1A">
      <w:pPr>
        <w:pStyle w:val="1"/>
        <w:numPr>
          <w:ilvl w:val="1"/>
          <w:numId w:val="1"/>
        </w:numPr>
        <w:tabs>
          <w:tab w:val="left" w:pos="3098"/>
        </w:tabs>
        <w:ind w:left="3098" w:hanging="405"/>
        <w:jc w:val="left"/>
      </w:pPr>
      <w:r>
        <w:rPr>
          <w:color w:val="231F20"/>
        </w:rPr>
        <w:lastRenderedPageBreak/>
        <w:t>LTE-M</w:t>
      </w:r>
      <w:r>
        <w:rPr>
          <w:color w:val="231F20"/>
          <w:spacing w:val="11"/>
        </w:rPr>
        <w:t xml:space="preserve"> </w:t>
      </w:r>
      <w:r>
        <w:rPr>
          <w:color w:val="231F20"/>
        </w:rPr>
        <w:t>AS</w:t>
      </w:r>
      <w:r>
        <w:rPr>
          <w:color w:val="231F20"/>
          <w:spacing w:val="12"/>
        </w:rPr>
        <w:t xml:space="preserve"> </w:t>
      </w:r>
      <w:r>
        <w:rPr>
          <w:color w:val="231F20"/>
        </w:rPr>
        <w:t>A</w:t>
      </w:r>
      <w:r>
        <w:rPr>
          <w:color w:val="231F20"/>
          <w:spacing w:val="12"/>
        </w:rPr>
        <w:t xml:space="preserve"> </w:t>
      </w:r>
      <w:r>
        <w:rPr>
          <w:color w:val="231F20"/>
        </w:rPr>
        <w:t>COMMUNICATIONS</w:t>
      </w:r>
      <w:r>
        <w:rPr>
          <w:color w:val="231F20"/>
          <w:spacing w:val="23"/>
        </w:rPr>
        <w:t xml:space="preserve"> </w:t>
      </w:r>
      <w:r>
        <w:rPr>
          <w:color w:val="231F20"/>
          <w:spacing w:val="-2"/>
        </w:rPr>
        <w:t>INFRASTRUCTURE</w:t>
      </w:r>
    </w:p>
    <w:p w14:paraId="0950DD0B" w14:textId="77777777" w:rsidR="00A918E6" w:rsidRDefault="001A1C1A">
      <w:pPr>
        <w:pStyle w:val="a3"/>
        <w:spacing w:before="49" w:line="297" w:lineRule="auto"/>
        <w:ind w:left="2693" w:right="139"/>
        <w:jc w:val="both"/>
      </w:pPr>
      <w:r>
        <w:rPr>
          <w:color w:val="231F20"/>
        </w:rPr>
        <w:t>The objective of LTE-Maritime or (LTE-M) is to provide high data rates in the order of megabits</w:t>
      </w:r>
      <w:r>
        <w:rPr>
          <w:color w:val="231F20"/>
          <w:spacing w:val="-12"/>
        </w:rPr>
        <w:t xml:space="preserve"> </w:t>
      </w:r>
      <w:r>
        <w:rPr>
          <w:color w:val="231F20"/>
        </w:rPr>
        <w:t>per</w:t>
      </w:r>
      <w:r>
        <w:rPr>
          <w:color w:val="231F20"/>
          <w:spacing w:val="-12"/>
        </w:rPr>
        <w:t xml:space="preserve"> </w:t>
      </w:r>
      <w:r>
        <w:rPr>
          <w:color w:val="231F20"/>
        </w:rPr>
        <w:t>second</w:t>
      </w:r>
      <w:r>
        <w:rPr>
          <w:color w:val="231F20"/>
          <w:spacing w:val="-12"/>
        </w:rPr>
        <w:t xml:space="preserve"> </w:t>
      </w:r>
      <w:r>
        <w:rPr>
          <w:color w:val="231F20"/>
        </w:rPr>
        <w:t>within</w:t>
      </w:r>
      <w:r>
        <w:rPr>
          <w:color w:val="231F20"/>
          <w:spacing w:val="-12"/>
        </w:rPr>
        <w:t xml:space="preserve"> </w:t>
      </w:r>
      <w:r>
        <w:rPr>
          <w:color w:val="231F20"/>
        </w:rPr>
        <w:t>the</w:t>
      </w:r>
      <w:r>
        <w:rPr>
          <w:color w:val="231F20"/>
          <w:spacing w:val="-12"/>
        </w:rPr>
        <w:t xml:space="preserve"> </w:t>
      </w:r>
      <w:r>
        <w:rPr>
          <w:color w:val="231F20"/>
        </w:rPr>
        <w:t>communication</w:t>
      </w:r>
      <w:r>
        <w:rPr>
          <w:color w:val="231F20"/>
          <w:spacing w:val="-12"/>
        </w:rPr>
        <w:t xml:space="preserve"> </w:t>
      </w:r>
      <w:r>
        <w:rPr>
          <w:color w:val="231F20"/>
        </w:rPr>
        <w:t>coverage</w:t>
      </w:r>
      <w:r>
        <w:rPr>
          <w:color w:val="231F20"/>
          <w:spacing w:val="-12"/>
        </w:rPr>
        <w:t xml:space="preserve"> </w:t>
      </w:r>
      <w:r>
        <w:rPr>
          <w:color w:val="231F20"/>
        </w:rPr>
        <w:t>of</w:t>
      </w:r>
      <w:r>
        <w:rPr>
          <w:color w:val="231F20"/>
          <w:spacing w:val="-12"/>
        </w:rPr>
        <w:t xml:space="preserve"> </w:t>
      </w:r>
      <w:r>
        <w:rPr>
          <w:color w:val="231F20"/>
        </w:rPr>
        <w:t>100km</w:t>
      </w:r>
      <w:r>
        <w:rPr>
          <w:color w:val="231F20"/>
          <w:spacing w:val="-12"/>
        </w:rPr>
        <w:t xml:space="preserve"> </w:t>
      </w:r>
      <w:r>
        <w:rPr>
          <w:color w:val="231F20"/>
        </w:rPr>
        <w:t>from</w:t>
      </w:r>
      <w:r>
        <w:rPr>
          <w:color w:val="231F20"/>
          <w:spacing w:val="-12"/>
        </w:rPr>
        <w:t xml:space="preserve"> </w:t>
      </w:r>
      <w:r>
        <w:rPr>
          <w:color w:val="231F20"/>
        </w:rPr>
        <w:t>the</w:t>
      </w:r>
      <w:r>
        <w:rPr>
          <w:color w:val="231F20"/>
          <w:spacing w:val="-12"/>
        </w:rPr>
        <w:t xml:space="preserve"> </w:t>
      </w:r>
      <w:r>
        <w:rPr>
          <w:color w:val="231F20"/>
        </w:rPr>
        <w:t>shoreline.</w:t>
      </w:r>
    </w:p>
    <w:p w14:paraId="7E3CB0EE" w14:textId="77777777" w:rsidR="00A918E6" w:rsidRDefault="001A1C1A">
      <w:pPr>
        <w:pStyle w:val="a3"/>
        <w:spacing w:before="2" w:line="297" w:lineRule="auto"/>
        <w:ind w:left="2693" w:right="139" w:firstLine="396"/>
        <w:jc w:val="both"/>
      </w:pPr>
      <w:r>
        <w:rPr>
          <w:color w:val="231F20"/>
        </w:rPr>
        <w:t xml:space="preserve">In 2017, in order to confirm the feasibility of LTE technology on maritime field, a testbed was developed in the Republic of Korea and several field experiments were </w:t>
      </w:r>
      <w:r>
        <w:rPr>
          <w:color w:val="231F20"/>
          <w:spacing w:val="-2"/>
        </w:rPr>
        <w:t>conducted.</w:t>
      </w:r>
      <w:r>
        <w:rPr>
          <w:color w:val="231F20"/>
          <w:spacing w:val="-14"/>
        </w:rPr>
        <w:t xml:space="preserve"> </w:t>
      </w:r>
      <w:r>
        <w:rPr>
          <w:color w:val="231F20"/>
          <w:spacing w:val="-2"/>
        </w:rPr>
        <w:t>The</w:t>
      </w:r>
      <w:r>
        <w:rPr>
          <w:color w:val="231F20"/>
          <w:spacing w:val="-14"/>
        </w:rPr>
        <w:t xml:space="preserve"> </w:t>
      </w:r>
      <w:r>
        <w:rPr>
          <w:color w:val="231F20"/>
          <w:spacing w:val="-2"/>
        </w:rPr>
        <w:t>experiment</w:t>
      </w:r>
      <w:r>
        <w:rPr>
          <w:color w:val="231F20"/>
          <w:spacing w:val="-13"/>
        </w:rPr>
        <w:t xml:space="preserve"> </w:t>
      </w:r>
      <w:r>
        <w:rPr>
          <w:color w:val="231F20"/>
          <w:spacing w:val="-2"/>
        </w:rPr>
        <w:t>results</w:t>
      </w:r>
      <w:r>
        <w:rPr>
          <w:color w:val="231F20"/>
          <w:spacing w:val="-14"/>
        </w:rPr>
        <w:t xml:space="preserve"> </w:t>
      </w:r>
      <w:r>
        <w:rPr>
          <w:color w:val="231F20"/>
          <w:spacing w:val="-2"/>
        </w:rPr>
        <w:t>show</w:t>
      </w:r>
      <w:r>
        <w:rPr>
          <w:color w:val="231F20"/>
          <w:spacing w:val="-14"/>
        </w:rPr>
        <w:t xml:space="preserve"> </w:t>
      </w:r>
      <w:r>
        <w:rPr>
          <w:color w:val="231F20"/>
          <w:spacing w:val="-2"/>
        </w:rPr>
        <w:t>that,</w:t>
      </w:r>
      <w:r>
        <w:rPr>
          <w:color w:val="231F20"/>
          <w:spacing w:val="-13"/>
        </w:rPr>
        <w:t xml:space="preserve"> </w:t>
      </w:r>
      <w:r>
        <w:rPr>
          <w:color w:val="231F20"/>
          <w:spacing w:val="-2"/>
        </w:rPr>
        <w:t>although</w:t>
      </w:r>
      <w:r>
        <w:rPr>
          <w:color w:val="231F20"/>
          <w:spacing w:val="-14"/>
        </w:rPr>
        <w:t xml:space="preserve"> </w:t>
      </w:r>
      <w:r>
        <w:rPr>
          <w:color w:val="231F20"/>
          <w:spacing w:val="-2"/>
        </w:rPr>
        <w:t>there</w:t>
      </w:r>
      <w:r>
        <w:rPr>
          <w:color w:val="231F20"/>
          <w:spacing w:val="-13"/>
        </w:rPr>
        <w:t xml:space="preserve"> </w:t>
      </w:r>
      <w:r>
        <w:rPr>
          <w:color w:val="231F20"/>
          <w:spacing w:val="-2"/>
        </w:rPr>
        <w:t>exist</w:t>
      </w:r>
      <w:r>
        <w:rPr>
          <w:color w:val="231F20"/>
          <w:spacing w:val="-14"/>
        </w:rPr>
        <w:t xml:space="preserve"> </w:t>
      </w:r>
      <w:r>
        <w:rPr>
          <w:color w:val="231F20"/>
          <w:spacing w:val="-2"/>
        </w:rPr>
        <w:t>the</w:t>
      </w:r>
      <w:r>
        <w:rPr>
          <w:color w:val="231F20"/>
          <w:spacing w:val="-14"/>
        </w:rPr>
        <w:t xml:space="preserve"> </w:t>
      </w:r>
      <w:r>
        <w:rPr>
          <w:color w:val="231F20"/>
          <w:spacing w:val="-2"/>
        </w:rPr>
        <w:t>interference</w:t>
      </w:r>
      <w:r>
        <w:rPr>
          <w:color w:val="231F20"/>
          <w:spacing w:val="-13"/>
        </w:rPr>
        <w:t xml:space="preserve"> </w:t>
      </w:r>
      <w:r>
        <w:rPr>
          <w:color w:val="231F20"/>
          <w:spacing w:val="-2"/>
        </w:rPr>
        <w:t xml:space="preserve">issues </w:t>
      </w:r>
      <w:r>
        <w:rPr>
          <w:color w:val="231F20"/>
          <w:spacing w:val="-4"/>
        </w:rPr>
        <w:t>with</w:t>
      </w:r>
      <w:r>
        <w:rPr>
          <w:color w:val="231F20"/>
          <w:spacing w:val="-6"/>
        </w:rPr>
        <w:t xml:space="preserve"> </w:t>
      </w:r>
      <w:r>
        <w:rPr>
          <w:color w:val="231F20"/>
          <w:spacing w:val="-4"/>
        </w:rPr>
        <w:t>other</w:t>
      </w:r>
      <w:r>
        <w:rPr>
          <w:color w:val="231F20"/>
          <w:spacing w:val="-6"/>
        </w:rPr>
        <w:t xml:space="preserve"> </w:t>
      </w:r>
      <w:r>
        <w:rPr>
          <w:color w:val="231F20"/>
          <w:spacing w:val="-4"/>
        </w:rPr>
        <w:t>communication</w:t>
      </w:r>
      <w:r>
        <w:rPr>
          <w:color w:val="231F20"/>
          <w:spacing w:val="-6"/>
        </w:rPr>
        <w:t xml:space="preserve"> </w:t>
      </w:r>
      <w:r>
        <w:rPr>
          <w:color w:val="231F20"/>
          <w:spacing w:val="-4"/>
        </w:rPr>
        <w:t>signals,</w:t>
      </w:r>
      <w:r>
        <w:rPr>
          <w:color w:val="231F20"/>
          <w:spacing w:val="-6"/>
        </w:rPr>
        <w:t xml:space="preserve"> </w:t>
      </w:r>
      <w:r>
        <w:rPr>
          <w:color w:val="231F20"/>
          <w:spacing w:val="-4"/>
        </w:rPr>
        <w:t>LTE-Maritime</w:t>
      </w:r>
      <w:r>
        <w:rPr>
          <w:color w:val="231F20"/>
          <w:spacing w:val="-6"/>
        </w:rPr>
        <w:t xml:space="preserve"> </w:t>
      </w:r>
      <w:r>
        <w:rPr>
          <w:color w:val="231F20"/>
          <w:spacing w:val="-4"/>
        </w:rPr>
        <w:t>can</w:t>
      </w:r>
      <w:r>
        <w:rPr>
          <w:color w:val="231F20"/>
          <w:spacing w:val="-6"/>
        </w:rPr>
        <w:t xml:space="preserve"> </w:t>
      </w:r>
      <w:r>
        <w:rPr>
          <w:color w:val="231F20"/>
          <w:spacing w:val="-4"/>
        </w:rPr>
        <w:t>provide</w:t>
      </w:r>
      <w:r>
        <w:rPr>
          <w:color w:val="231F20"/>
          <w:spacing w:val="-6"/>
        </w:rPr>
        <w:t xml:space="preserve"> </w:t>
      </w:r>
      <w:r>
        <w:rPr>
          <w:color w:val="231F20"/>
          <w:spacing w:val="-4"/>
        </w:rPr>
        <w:t>the</w:t>
      </w:r>
      <w:r>
        <w:rPr>
          <w:color w:val="231F20"/>
          <w:spacing w:val="-6"/>
        </w:rPr>
        <w:t xml:space="preserve"> </w:t>
      </w:r>
      <w:r>
        <w:rPr>
          <w:color w:val="231F20"/>
          <w:spacing w:val="-4"/>
        </w:rPr>
        <w:t>data</w:t>
      </w:r>
      <w:r>
        <w:rPr>
          <w:color w:val="231F20"/>
          <w:spacing w:val="-6"/>
        </w:rPr>
        <w:t xml:space="preserve"> </w:t>
      </w:r>
      <w:r>
        <w:rPr>
          <w:color w:val="231F20"/>
          <w:spacing w:val="-4"/>
        </w:rPr>
        <w:t>rates</w:t>
      </w:r>
      <w:r>
        <w:rPr>
          <w:color w:val="231F20"/>
          <w:spacing w:val="-6"/>
        </w:rPr>
        <w:t xml:space="preserve"> </w:t>
      </w:r>
      <w:r>
        <w:rPr>
          <w:color w:val="231F20"/>
          <w:spacing w:val="-4"/>
        </w:rPr>
        <w:t>over</w:t>
      </w:r>
      <w:r>
        <w:rPr>
          <w:color w:val="231F20"/>
          <w:spacing w:val="-6"/>
        </w:rPr>
        <w:t xml:space="preserve"> </w:t>
      </w:r>
      <w:r>
        <w:rPr>
          <w:color w:val="231F20"/>
          <w:spacing w:val="-4"/>
        </w:rPr>
        <w:t>Mbps</w:t>
      </w:r>
      <w:r>
        <w:rPr>
          <w:color w:val="231F20"/>
          <w:spacing w:val="-6"/>
        </w:rPr>
        <w:t xml:space="preserve"> </w:t>
      </w:r>
      <w:r>
        <w:rPr>
          <w:color w:val="231F20"/>
          <w:spacing w:val="-4"/>
        </w:rPr>
        <w:t xml:space="preserve">and </w:t>
      </w:r>
      <w:r>
        <w:rPr>
          <w:color w:val="231F20"/>
        </w:rPr>
        <w:t>the communication coverage around 100km.</w:t>
      </w:r>
    </w:p>
    <w:p w14:paraId="795C94AA" w14:textId="77777777" w:rsidR="00A918E6" w:rsidRDefault="00A918E6">
      <w:pPr>
        <w:pStyle w:val="a3"/>
        <w:spacing w:line="297" w:lineRule="auto"/>
        <w:jc w:val="both"/>
        <w:sectPr w:rsidR="00A918E6">
          <w:pgSz w:w="11910" w:h="15880"/>
          <w:pgMar w:top="1520" w:right="708" w:bottom="280" w:left="708" w:header="839" w:footer="0" w:gutter="0"/>
          <w:cols w:space="720"/>
        </w:sectPr>
      </w:pPr>
    </w:p>
    <w:p w14:paraId="6FC047D9" w14:textId="77777777" w:rsidR="00A918E6" w:rsidRDefault="001A1C1A">
      <w:pPr>
        <w:pStyle w:val="a9"/>
        <w:numPr>
          <w:ilvl w:val="2"/>
          <w:numId w:val="1"/>
        </w:numPr>
        <w:tabs>
          <w:tab w:val="left" w:pos="601"/>
        </w:tabs>
        <w:spacing w:before="151"/>
        <w:ind w:left="601" w:hanging="472"/>
        <w:jc w:val="left"/>
        <w:rPr>
          <w:rFonts w:ascii="Arial MT"/>
          <w:sz w:val="20"/>
        </w:rPr>
      </w:pPr>
      <w:r>
        <w:rPr>
          <w:rFonts w:ascii="Arial MT"/>
          <w:color w:val="231F20"/>
          <w:spacing w:val="-2"/>
          <w:w w:val="95"/>
          <w:sz w:val="20"/>
        </w:rPr>
        <w:lastRenderedPageBreak/>
        <w:t>LTE-</w:t>
      </w:r>
      <w:r>
        <w:rPr>
          <w:rFonts w:ascii="Arial MT"/>
          <w:color w:val="231F20"/>
          <w:spacing w:val="-10"/>
          <w:w w:val="110"/>
          <w:sz w:val="20"/>
        </w:rPr>
        <w:t>M</w:t>
      </w:r>
    </w:p>
    <w:p w14:paraId="3E91470B" w14:textId="77777777" w:rsidR="00A918E6" w:rsidRDefault="001A1C1A">
      <w:pPr>
        <w:pStyle w:val="a3"/>
        <w:spacing w:before="57" w:line="297" w:lineRule="auto"/>
        <w:ind w:left="92" w:right="2704"/>
        <w:jc w:val="right"/>
      </w:pPr>
      <w:r>
        <w:rPr>
          <w:color w:val="231F20"/>
          <w:spacing w:val="-2"/>
        </w:rPr>
        <w:t>LTE-M</w:t>
      </w:r>
      <w:r>
        <w:rPr>
          <w:color w:val="231F20"/>
          <w:spacing w:val="-34"/>
        </w:rPr>
        <w:t xml:space="preserve"> </w:t>
      </w:r>
      <w:r>
        <w:rPr>
          <w:color w:val="231F20"/>
          <w:spacing w:val="-2"/>
        </w:rPr>
        <w:t>is</w:t>
      </w:r>
      <w:r>
        <w:rPr>
          <w:color w:val="231F20"/>
          <w:spacing w:val="-32"/>
        </w:rPr>
        <w:t xml:space="preserve"> </w:t>
      </w:r>
      <w:r>
        <w:rPr>
          <w:color w:val="231F20"/>
          <w:spacing w:val="-2"/>
        </w:rPr>
        <w:t>based</w:t>
      </w:r>
      <w:r>
        <w:rPr>
          <w:color w:val="231F20"/>
          <w:spacing w:val="-32"/>
        </w:rPr>
        <w:t xml:space="preserve"> </w:t>
      </w:r>
      <w:r>
        <w:rPr>
          <w:color w:val="231F20"/>
          <w:spacing w:val="-2"/>
        </w:rPr>
        <w:t>on</w:t>
      </w:r>
      <w:r>
        <w:rPr>
          <w:color w:val="231F20"/>
          <w:spacing w:val="-32"/>
        </w:rPr>
        <w:t xml:space="preserve"> </w:t>
      </w:r>
      <w:r>
        <w:rPr>
          <w:color w:val="231F20"/>
          <w:spacing w:val="-2"/>
        </w:rPr>
        <w:t>LTE</w:t>
      </w:r>
      <w:r>
        <w:rPr>
          <w:color w:val="231F20"/>
          <w:spacing w:val="-32"/>
        </w:rPr>
        <w:t xml:space="preserve"> </w:t>
      </w:r>
      <w:r>
        <w:rPr>
          <w:color w:val="231F20"/>
          <w:spacing w:val="-2"/>
        </w:rPr>
        <w:t>technology</w:t>
      </w:r>
      <w:r>
        <w:rPr>
          <w:color w:val="231F20"/>
          <w:spacing w:val="-32"/>
        </w:rPr>
        <w:t xml:space="preserve"> </w:t>
      </w:r>
      <w:r>
        <w:rPr>
          <w:color w:val="231F20"/>
          <w:spacing w:val="-2"/>
        </w:rPr>
        <w:t>that</w:t>
      </w:r>
      <w:r>
        <w:rPr>
          <w:color w:val="231F20"/>
          <w:spacing w:val="-32"/>
        </w:rPr>
        <w:t xml:space="preserve"> </w:t>
      </w:r>
      <w:r>
        <w:rPr>
          <w:color w:val="231F20"/>
          <w:spacing w:val="-2"/>
        </w:rPr>
        <w:t>is</w:t>
      </w:r>
      <w:r>
        <w:rPr>
          <w:color w:val="231F20"/>
          <w:spacing w:val="-32"/>
        </w:rPr>
        <w:t xml:space="preserve"> </w:t>
      </w:r>
      <w:r>
        <w:rPr>
          <w:color w:val="231F20"/>
          <w:spacing w:val="-2"/>
        </w:rPr>
        <w:t>a</w:t>
      </w:r>
      <w:r>
        <w:rPr>
          <w:color w:val="231F20"/>
          <w:spacing w:val="-32"/>
        </w:rPr>
        <w:t xml:space="preserve"> </w:t>
      </w:r>
      <w:r>
        <w:rPr>
          <w:color w:val="231F20"/>
          <w:spacing w:val="-2"/>
        </w:rPr>
        <w:t>promising</w:t>
      </w:r>
      <w:r>
        <w:rPr>
          <w:color w:val="231F20"/>
          <w:spacing w:val="-32"/>
        </w:rPr>
        <w:t xml:space="preserve"> </w:t>
      </w:r>
      <w:r>
        <w:rPr>
          <w:color w:val="231F20"/>
          <w:spacing w:val="-2"/>
        </w:rPr>
        <w:t>solution</w:t>
      </w:r>
      <w:r>
        <w:rPr>
          <w:color w:val="231F20"/>
          <w:spacing w:val="-32"/>
        </w:rPr>
        <w:t xml:space="preserve"> </w:t>
      </w:r>
      <w:r>
        <w:rPr>
          <w:color w:val="231F20"/>
          <w:spacing w:val="-2"/>
        </w:rPr>
        <w:t>for</w:t>
      </w:r>
      <w:r>
        <w:rPr>
          <w:color w:val="231F20"/>
          <w:spacing w:val="-32"/>
        </w:rPr>
        <w:t xml:space="preserve"> </w:t>
      </w:r>
      <w:r>
        <w:rPr>
          <w:color w:val="231F20"/>
          <w:spacing w:val="-2"/>
        </w:rPr>
        <w:t>wireless</w:t>
      </w:r>
      <w:r>
        <w:rPr>
          <w:color w:val="231F20"/>
          <w:spacing w:val="-32"/>
        </w:rPr>
        <w:t xml:space="preserve"> </w:t>
      </w:r>
      <w:r>
        <w:rPr>
          <w:color w:val="231F20"/>
          <w:spacing w:val="-2"/>
        </w:rPr>
        <w:t>maritime</w:t>
      </w:r>
      <w:r>
        <w:rPr>
          <w:color w:val="231F20"/>
          <w:spacing w:val="-32"/>
        </w:rPr>
        <w:t xml:space="preserve"> </w:t>
      </w:r>
      <w:r>
        <w:rPr>
          <w:color w:val="231F20"/>
          <w:spacing w:val="-2"/>
        </w:rPr>
        <w:t xml:space="preserve">network. </w:t>
      </w:r>
      <w:r>
        <w:rPr>
          <w:color w:val="231F20"/>
        </w:rPr>
        <w:t>To support the requirements of various data services, the maritime communications providing</w:t>
      </w:r>
      <w:r>
        <w:rPr>
          <w:color w:val="231F20"/>
          <w:spacing w:val="28"/>
        </w:rPr>
        <w:t xml:space="preserve"> </w:t>
      </w:r>
      <w:r>
        <w:rPr>
          <w:color w:val="231F20"/>
        </w:rPr>
        <w:t>high-speed</w:t>
      </w:r>
      <w:r>
        <w:rPr>
          <w:color w:val="231F20"/>
          <w:spacing w:val="28"/>
        </w:rPr>
        <w:t xml:space="preserve"> </w:t>
      </w:r>
      <w:r>
        <w:rPr>
          <w:color w:val="231F20"/>
        </w:rPr>
        <w:t>data</w:t>
      </w:r>
      <w:r>
        <w:rPr>
          <w:color w:val="231F20"/>
          <w:spacing w:val="28"/>
        </w:rPr>
        <w:t xml:space="preserve"> </w:t>
      </w:r>
      <w:r>
        <w:rPr>
          <w:color w:val="231F20"/>
        </w:rPr>
        <w:t>rates</w:t>
      </w:r>
      <w:r>
        <w:rPr>
          <w:color w:val="231F20"/>
          <w:spacing w:val="28"/>
        </w:rPr>
        <w:t xml:space="preserve"> </w:t>
      </w:r>
      <w:r>
        <w:rPr>
          <w:color w:val="231F20"/>
        </w:rPr>
        <w:t>and</w:t>
      </w:r>
      <w:r>
        <w:rPr>
          <w:color w:val="231F20"/>
          <w:spacing w:val="28"/>
        </w:rPr>
        <w:t xml:space="preserve"> </w:t>
      </w:r>
      <w:r>
        <w:rPr>
          <w:color w:val="231F20"/>
        </w:rPr>
        <w:t>extended</w:t>
      </w:r>
      <w:r>
        <w:rPr>
          <w:color w:val="231F20"/>
          <w:spacing w:val="28"/>
        </w:rPr>
        <w:t xml:space="preserve"> </w:t>
      </w:r>
      <w:r>
        <w:rPr>
          <w:color w:val="231F20"/>
        </w:rPr>
        <w:t>communication</w:t>
      </w:r>
      <w:r>
        <w:rPr>
          <w:color w:val="231F20"/>
          <w:spacing w:val="28"/>
        </w:rPr>
        <w:t xml:space="preserve"> </w:t>
      </w:r>
      <w:r>
        <w:rPr>
          <w:color w:val="231F20"/>
        </w:rPr>
        <w:t>coverage</w:t>
      </w:r>
      <w:r>
        <w:rPr>
          <w:color w:val="231F20"/>
          <w:spacing w:val="28"/>
        </w:rPr>
        <w:t xml:space="preserve"> </w:t>
      </w:r>
      <w:r>
        <w:rPr>
          <w:color w:val="231F20"/>
        </w:rPr>
        <w:t>need</w:t>
      </w:r>
      <w:r>
        <w:rPr>
          <w:color w:val="231F20"/>
          <w:spacing w:val="28"/>
        </w:rPr>
        <w:t xml:space="preserve"> </w:t>
      </w:r>
      <w:r>
        <w:rPr>
          <w:color w:val="231F20"/>
        </w:rPr>
        <w:t>to</w:t>
      </w:r>
      <w:r>
        <w:rPr>
          <w:color w:val="231F20"/>
          <w:spacing w:val="28"/>
        </w:rPr>
        <w:t xml:space="preserve"> </w:t>
      </w:r>
      <w:r>
        <w:rPr>
          <w:color w:val="231F20"/>
        </w:rPr>
        <w:t xml:space="preserve">be </w:t>
      </w:r>
      <w:r>
        <w:rPr>
          <w:color w:val="231F20"/>
          <w:spacing w:val="-2"/>
        </w:rPr>
        <w:t>developed.</w:t>
      </w:r>
      <w:r>
        <w:rPr>
          <w:color w:val="231F20"/>
          <w:spacing w:val="-19"/>
        </w:rPr>
        <w:t xml:space="preserve"> </w:t>
      </w:r>
      <w:r>
        <w:rPr>
          <w:color w:val="231F20"/>
          <w:spacing w:val="-2"/>
        </w:rPr>
        <w:t>Unfortunately,</w:t>
      </w:r>
      <w:r>
        <w:rPr>
          <w:color w:val="231F20"/>
          <w:spacing w:val="-19"/>
        </w:rPr>
        <w:t xml:space="preserve"> </w:t>
      </w:r>
      <w:r>
        <w:rPr>
          <w:color w:val="231F20"/>
          <w:spacing w:val="-2"/>
        </w:rPr>
        <w:t>the</w:t>
      </w:r>
      <w:r>
        <w:rPr>
          <w:color w:val="231F20"/>
          <w:spacing w:val="-19"/>
        </w:rPr>
        <w:t xml:space="preserve"> </w:t>
      </w:r>
      <w:r>
        <w:rPr>
          <w:color w:val="231F20"/>
          <w:spacing w:val="-2"/>
        </w:rPr>
        <w:t>conventional</w:t>
      </w:r>
      <w:r>
        <w:rPr>
          <w:color w:val="231F20"/>
          <w:spacing w:val="-19"/>
        </w:rPr>
        <w:t xml:space="preserve"> </w:t>
      </w:r>
      <w:r>
        <w:rPr>
          <w:color w:val="231F20"/>
          <w:spacing w:val="-2"/>
        </w:rPr>
        <w:t>communication</w:t>
      </w:r>
      <w:r>
        <w:rPr>
          <w:color w:val="231F20"/>
          <w:spacing w:val="-19"/>
        </w:rPr>
        <w:t xml:space="preserve"> </w:t>
      </w:r>
      <w:r>
        <w:rPr>
          <w:color w:val="231F20"/>
          <w:spacing w:val="-2"/>
        </w:rPr>
        <w:t>systems</w:t>
      </w:r>
      <w:r>
        <w:rPr>
          <w:color w:val="231F20"/>
          <w:spacing w:val="-19"/>
        </w:rPr>
        <w:t xml:space="preserve"> </w:t>
      </w:r>
      <w:r>
        <w:rPr>
          <w:color w:val="231F20"/>
          <w:spacing w:val="-2"/>
        </w:rPr>
        <w:t>of</w:t>
      </w:r>
      <w:r>
        <w:rPr>
          <w:color w:val="231F20"/>
          <w:spacing w:val="-19"/>
        </w:rPr>
        <w:t xml:space="preserve"> </w:t>
      </w:r>
      <w:r>
        <w:rPr>
          <w:color w:val="231F20"/>
          <w:spacing w:val="-2"/>
        </w:rPr>
        <w:t>maritime</w:t>
      </w:r>
      <w:r>
        <w:rPr>
          <w:color w:val="231F20"/>
          <w:spacing w:val="-19"/>
        </w:rPr>
        <w:t xml:space="preserve"> </w:t>
      </w:r>
      <w:r>
        <w:rPr>
          <w:color w:val="231F20"/>
          <w:spacing w:val="-2"/>
        </w:rPr>
        <w:t>field</w:t>
      </w:r>
      <w:r>
        <w:rPr>
          <w:color w:val="231F20"/>
          <w:spacing w:val="-19"/>
        </w:rPr>
        <w:t xml:space="preserve"> </w:t>
      </w:r>
      <w:r>
        <w:rPr>
          <w:color w:val="231F20"/>
          <w:spacing w:val="-2"/>
        </w:rPr>
        <w:t xml:space="preserve">such </w:t>
      </w:r>
      <w:r>
        <w:rPr>
          <w:color w:val="231F20"/>
        </w:rPr>
        <w:t>as</w:t>
      </w:r>
      <w:r>
        <w:rPr>
          <w:color w:val="231F20"/>
          <w:spacing w:val="-22"/>
        </w:rPr>
        <w:t xml:space="preserve"> </w:t>
      </w:r>
      <w:r>
        <w:rPr>
          <w:color w:val="231F20"/>
        </w:rPr>
        <w:t>VHF,</w:t>
      </w:r>
      <w:r>
        <w:rPr>
          <w:color w:val="231F20"/>
          <w:spacing w:val="-22"/>
        </w:rPr>
        <w:t xml:space="preserve"> </w:t>
      </w:r>
      <w:r>
        <w:rPr>
          <w:color w:val="231F20"/>
        </w:rPr>
        <w:t>MF/HF</w:t>
      </w:r>
      <w:r>
        <w:rPr>
          <w:color w:val="231F20"/>
          <w:spacing w:val="-22"/>
        </w:rPr>
        <w:t xml:space="preserve"> </w:t>
      </w:r>
      <w:r>
        <w:rPr>
          <w:color w:val="231F20"/>
        </w:rPr>
        <w:t>were</w:t>
      </w:r>
      <w:r>
        <w:rPr>
          <w:color w:val="231F20"/>
          <w:spacing w:val="-22"/>
        </w:rPr>
        <w:t xml:space="preserve"> </w:t>
      </w:r>
      <w:r>
        <w:rPr>
          <w:color w:val="231F20"/>
        </w:rPr>
        <w:t>operated</w:t>
      </w:r>
      <w:r>
        <w:rPr>
          <w:color w:val="231F20"/>
          <w:spacing w:val="-22"/>
        </w:rPr>
        <w:t xml:space="preserve"> </w:t>
      </w:r>
      <w:r>
        <w:rPr>
          <w:color w:val="231F20"/>
        </w:rPr>
        <w:t>on</w:t>
      </w:r>
      <w:r>
        <w:rPr>
          <w:color w:val="231F20"/>
          <w:spacing w:val="-22"/>
        </w:rPr>
        <w:t xml:space="preserve"> </w:t>
      </w:r>
      <w:r>
        <w:rPr>
          <w:color w:val="231F20"/>
        </w:rPr>
        <w:t>the</w:t>
      </w:r>
      <w:r>
        <w:rPr>
          <w:color w:val="231F20"/>
          <w:spacing w:val="-22"/>
        </w:rPr>
        <w:t xml:space="preserve"> </w:t>
      </w:r>
      <w:r>
        <w:rPr>
          <w:color w:val="231F20"/>
        </w:rPr>
        <w:t>terrestrial</w:t>
      </w:r>
      <w:r>
        <w:rPr>
          <w:color w:val="231F20"/>
          <w:spacing w:val="-22"/>
        </w:rPr>
        <w:t xml:space="preserve"> </w:t>
      </w:r>
      <w:r>
        <w:rPr>
          <w:color w:val="231F20"/>
        </w:rPr>
        <w:t>radio</w:t>
      </w:r>
      <w:r>
        <w:rPr>
          <w:color w:val="231F20"/>
          <w:spacing w:val="-22"/>
        </w:rPr>
        <w:t xml:space="preserve"> </w:t>
      </w:r>
      <w:r>
        <w:rPr>
          <w:color w:val="231F20"/>
        </w:rPr>
        <w:t>frequency</w:t>
      </w:r>
      <w:r>
        <w:rPr>
          <w:color w:val="231F20"/>
          <w:spacing w:val="-22"/>
        </w:rPr>
        <w:t xml:space="preserve"> </w:t>
      </w:r>
      <w:r>
        <w:rPr>
          <w:color w:val="231F20"/>
        </w:rPr>
        <w:t>specified</w:t>
      </w:r>
      <w:r>
        <w:rPr>
          <w:color w:val="231F20"/>
          <w:spacing w:val="-22"/>
        </w:rPr>
        <w:t xml:space="preserve"> </w:t>
      </w:r>
      <w:r>
        <w:rPr>
          <w:color w:val="231F20"/>
        </w:rPr>
        <w:t>on</w:t>
      </w:r>
      <w:r>
        <w:rPr>
          <w:color w:val="231F20"/>
          <w:spacing w:val="-22"/>
        </w:rPr>
        <w:t xml:space="preserve"> </w:t>
      </w:r>
      <w:r>
        <w:rPr>
          <w:color w:val="231F20"/>
        </w:rPr>
        <w:t>the</w:t>
      </w:r>
      <w:r>
        <w:rPr>
          <w:color w:val="231F20"/>
          <w:spacing w:val="-22"/>
        </w:rPr>
        <w:t xml:space="preserve"> </w:t>
      </w:r>
      <w:r>
        <w:rPr>
          <w:color w:val="231F20"/>
        </w:rPr>
        <w:t xml:space="preserve">maritime missions of GMDSS convention. In case of satellite like Inmarsat, the channel capacity </w:t>
      </w:r>
      <w:r>
        <w:rPr>
          <w:color w:val="231F20"/>
          <w:spacing w:val="-2"/>
        </w:rPr>
        <w:t>and</w:t>
      </w:r>
      <w:r>
        <w:rPr>
          <w:color w:val="231F20"/>
          <w:spacing w:val="-10"/>
        </w:rPr>
        <w:t xml:space="preserve"> </w:t>
      </w:r>
      <w:r>
        <w:rPr>
          <w:color w:val="231F20"/>
          <w:spacing w:val="-2"/>
        </w:rPr>
        <w:t>operative</w:t>
      </w:r>
      <w:r>
        <w:rPr>
          <w:color w:val="231F20"/>
          <w:spacing w:val="-10"/>
        </w:rPr>
        <w:t xml:space="preserve"> </w:t>
      </w:r>
      <w:r>
        <w:rPr>
          <w:color w:val="231F20"/>
          <w:spacing w:val="-2"/>
        </w:rPr>
        <w:t>cost</w:t>
      </w:r>
      <w:r>
        <w:rPr>
          <w:color w:val="231F20"/>
          <w:spacing w:val="-10"/>
        </w:rPr>
        <w:t xml:space="preserve"> </w:t>
      </w:r>
      <w:r>
        <w:rPr>
          <w:color w:val="231F20"/>
          <w:spacing w:val="-2"/>
        </w:rPr>
        <w:t>are</w:t>
      </w:r>
      <w:r>
        <w:rPr>
          <w:color w:val="231F20"/>
          <w:spacing w:val="-10"/>
        </w:rPr>
        <w:t xml:space="preserve"> </w:t>
      </w:r>
      <w:r>
        <w:rPr>
          <w:color w:val="231F20"/>
          <w:spacing w:val="-2"/>
        </w:rPr>
        <w:t>not</w:t>
      </w:r>
      <w:r>
        <w:rPr>
          <w:color w:val="231F20"/>
          <w:spacing w:val="-10"/>
        </w:rPr>
        <w:t xml:space="preserve"> </w:t>
      </w:r>
      <w:r>
        <w:rPr>
          <w:color w:val="231F20"/>
          <w:spacing w:val="-2"/>
        </w:rPr>
        <w:t>reasonable</w:t>
      </w:r>
      <w:r>
        <w:rPr>
          <w:color w:val="231F20"/>
          <w:spacing w:val="-10"/>
        </w:rPr>
        <w:t xml:space="preserve"> </w:t>
      </w:r>
      <w:r>
        <w:rPr>
          <w:color w:val="231F20"/>
          <w:spacing w:val="-2"/>
        </w:rPr>
        <w:t>for</w:t>
      </w:r>
      <w:r>
        <w:rPr>
          <w:color w:val="231F20"/>
          <w:spacing w:val="-10"/>
        </w:rPr>
        <w:t xml:space="preserve"> </w:t>
      </w:r>
      <w:r>
        <w:rPr>
          <w:color w:val="231F20"/>
          <w:spacing w:val="-2"/>
        </w:rPr>
        <w:t>the</w:t>
      </w:r>
      <w:r>
        <w:rPr>
          <w:color w:val="231F20"/>
          <w:spacing w:val="-10"/>
        </w:rPr>
        <w:t xml:space="preserve"> </w:t>
      </w:r>
      <w:r>
        <w:rPr>
          <w:color w:val="231F20"/>
          <w:spacing w:val="-2"/>
        </w:rPr>
        <w:t>private</w:t>
      </w:r>
      <w:r>
        <w:rPr>
          <w:color w:val="231F20"/>
          <w:spacing w:val="-10"/>
        </w:rPr>
        <w:t xml:space="preserve"> </w:t>
      </w:r>
      <w:r>
        <w:rPr>
          <w:color w:val="231F20"/>
          <w:spacing w:val="-2"/>
        </w:rPr>
        <w:t>user</w:t>
      </w:r>
      <w:r>
        <w:rPr>
          <w:color w:val="231F20"/>
          <w:spacing w:val="-10"/>
        </w:rPr>
        <w:t xml:space="preserve"> </w:t>
      </w:r>
      <w:r>
        <w:rPr>
          <w:color w:val="231F20"/>
          <w:spacing w:val="-2"/>
        </w:rPr>
        <w:t>purpose.</w:t>
      </w:r>
      <w:r>
        <w:rPr>
          <w:color w:val="231F20"/>
          <w:spacing w:val="-10"/>
        </w:rPr>
        <w:t xml:space="preserve"> </w:t>
      </w:r>
      <w:r>
        <w:rPr>
          <w:color w:val="231F20"/>
          <w:spacing w:val="-2"/>
        </w:rPr>
        <w:t>They</w:t>
      </w:r>
      <w:r>
        <w:rPr>
          <w:color w:val="231F20"/>
          <w:spacing w:val="-10"/>
        </w:rPr>
        <w:t xml:space="preserve"> </w:t>
      </w:r>
      <w:r>
        <w:rPr>
          <w:color w:val="231F20"/>
          <w:spacing w:val="-2"/>
        </w:rPr>
        <w:t>could</w:t>
      </w:r>
      <w:r>
        <w:rPr>
          <w:color w:val="231F20"/>
          <w:spacing w:val="-10"/>
        </w:rPr>
        <w:t xml:space="preserve"> </w:t>
      </w:r>
      <w:r>
        <w:rPr>
          <w:color w:val="231F20"/>
          <w:spacing w:val="-2"/>
        </w:rPr>
        <w:t>be</w:t>
      </w:r>
      <w:r>
        <w:rPr>
          <w:color w:val="231F20"/>
          <w:spacing w:val="-10"/>
        </w:rPr>
        <w:t xml:space="preserve"> </w:t>
      </w:r>
      <w:r>
        <w:rPr>
          <w:color w:val="231F20"/>
          <w:spacing w:val="-2"/>
        </w:rPr>
        <w:t>a</w:t>
      </w:r>
      <w:r>
        <w:rPr>
          <w:color w:val="231F20"/>
          <w:spacing w:val="-10"/>
        </w:rPr>
        <w:t xml:space="preserve"> </w:t>
      </w:r>
      <w:r>
        <w:rPr>
          <w:color w:val="231F20"/>
          <w:spacing w:val="-2"/>
        </w:rPr>
        <w:t>good communication</w:t>
      </w:r>
      <w:r>
        <w:rPr>
          <w:color w:val="231F20"/>
          <w:spacing w:val="-12"/>
        </w:rPr>
        <w:t xml:space="preserve"> </w:t>
      </w:r>
      <w:r>
        <w:rPr>
          <w:color w:val="231F20"/>
          <w:spacing w:val="-2"/>
        </w:rPr>
        <w:t>system</w:t>
      </w:r>
      <w:r>
        <w:rPr>
          <w:color w:val="231F20"/>
          <w:spacing w:val="-12"/>
        </w:rPr>
        <w:t xml:space="preserve"> </w:t>
      </w:r>
      <w:r>
        <w:rPr>
          <w:color w:val="231F20"/>
          <w:spacing w:val="-2"/>
        </w:rPr>
        <w:t>on</w:t>
      </w:r>
      <w:r>
        <w:rPr>
          <w:color w:val="231F20"/>
          <w:spacing w:val="-12"/>
        </w:rPr>
        <w:t xml:space="preserve"> </w:t>
      </w:r>
      <w:r>
        <w:rPr>
          <w:color w:val="231F20"/>
          <w:spacing w:val="-2"/>
        </w:rPr>
        <w:t>GMDSS</w:t>
      </w:r>
      <w:r>
        <w:rPr>
          <w:color w:val="231F20"/>
          <w:spacing w:val="-12"/>
        </w:rPr>
        <w:t xml:space="preserve"> </w:t>
      </w:r>
      <w:r>
        <w:rPr>
          <w:color w:val="231F20"/>
          <w:spacing w:val="-2"/>
        </w:rPr>
        <w:t>missions</w:t>
      </w:r>
      <w:r>
        <w:rPr>
          <w:color w:val="231F20"/>
          <w:spacing w:val="-12"/>
        </w:rPr>
        <w:t xml:space="preserve"> </w:t>
      </w:r>
      <w:r>
        <w:rPr>
          <w:color w:val="231F20"/>
          <w:spacing w:val="-2"/>
        </w:rPr>
        <w:t>globally</w:t>
      </w:r>
      <w:r>
        <w:rPr>
          <w:color w:val="231F20"/>
          <w:spacing w:val="-12"/>
        </w:rPr>
        <w:t xml:space="preserve"> </w:t>
      </w:r>
      <w:r>
        <w:rPr>
          <w:color w:val="231F20"/>
          <w:spacing w:val="-2"/>
        </w:rPr>
        <w:t>but</w:t>
      </w:r>
      <w:r>
        <w:rPr>
          <w:color w:val="231F20"/>
          <w:spacing w:val="-12"/>
        </w:rPr>
        <w:t xml:space="preserve"> </w:t>
      </w:r>
      <w:r>
        <w:rPr>
          <w:color w:val="231F20"/>
          <w:spacing w:val="-2"/>
        </w:rPr>
        <w:t>not</w:t>
      </w:r>
      <w:r>
        <w:rPr>
          <w:color w:val="231F20"/>
          <w:spacing w:val="-12"/>
        </w:rPr>
        <w:t xml:space="preserve"> </w:t>
      </w:r>
      <w:r>
        <w:rPr>
          <w:color w:val="231F20"/>
          <w:spacing w:val="-2"/>
        </w:rPr>
        <w:t>a</w:t>
      </w:r>
      <w:r>
        <w:rPr>
          <w:color w:val="231F20"/>
          <w:spacing w:val="-12"/>
        </w:rPr>
        <w:t xml:space="preserve"> </w:t>
      </w:r>
      <w:r>
        <w:rPr>
          <w:color w:val="231F20"/>
          <w:spacing w:val="-2"/>
        </w:rPr>
        <w:t>good</w:t>
      </w:r>
      <w:r>
        <w:rPr>
          <w:color w:val="231F20"/>
          <w:spacing w:val="-12"/>
        </w:rPr>
        <w:t xml:space="preserve"> </w:t>
      </w:r>
      <w:r>
        <w:rPr>
          <w:color w:val="231F20"/>
          <w:spacing w:val="-2"/>
        </w:rPr>
        <w:t>solution</w:t>
      </w:r>
      <w:r>
        <w:rPr>
          <w:color w:val="231F20"/>
          <w:spacing w:val="-12"/>
        </w:rPr>
        <w:t xml:space="preserve"> </w:t>
      </w:r>
      <w:r>
        <w:rPr>
          <w:color w:val="231F20"/>
          <w:spacing w:val="-2"/>
        </w:rPr>
        <w:t>to</w:t>
      </w:r>
      <w:r>
        <w:rPr>
          <w:color w:val="231F20"/>
          <w:spacing w:val="-12"/>
        </w:rPr>
        <w:t xml:space="preserve"> </w:t>
      </w:r>
      <w:r>
        <w:rPr>
          <w:color w:val="231F20"/>
          <w:spacing w:val="-2"/>
        </w:rPr>
        <w:t>be</w:t>
      </w:r>
      <w:r>
        <w:rPr>
          <w:color w:val="231F20"/>
          <w:spacing w:val="-12"/>
        </w:rPr>
        <w:t xml:space="preserve"> </w:t>
      </w:r>
      <w:r>
        <w:rPr>
          <w:color w:val="231F20"/>
          <w:spacing w:val="-2"/>
        </w:rPr>
        <w:t>used</w:t>
      </w:r>
      <w:r>
        <w:rPr>
          <w:color w:val="231F20"/>
          <w:spacing w:val="-12"/>
        </w:rPr>
        <w:t xml:space="preserve"> </w:t>
      </w:r>
      <w:r>
        <w:rPr>
          <w:color w:val="231F20"/>
          <w:spacing w:val="-2"/>
        </w:rPr>
        <w:t xml:space="preserve">as </w:t>
      </w:r>
      <w:r>
        <w:rPr>
          <w:color w:val="231F20"/>
        </w:rPr>
        <w:t>a</w:t>
      </w:r>
      <w:r>
        <w:rPr>
          <w:color w:val="231F20"/>
          <w:spacing w:val="-14"/>
        </w:rPr>
        <w:t xml:space="preserve"> </w:t>
      </w:r>
      <w:r>
        <w:rPr>
          <w:color w:val="231F20"/>
        </w:rPr>
        <w:t>communication</w:t>
      </w:r>
      <w:r>
        <w:rPr>
          <w:color w:val="231F20"/>
          <w:spacing w:val="-14"/>
        </w:rPr>
        <w:t xml:space="preserve"> </w:t>
      </w:r>
      <w:r>
        <w:rPr>
          <w:color w:val="231F20"/>
        </w:rPr>
        <w:t>system</w:t>
      </w:r>
      <w:r>
        <w:rPr>
          <w:color w:val="231F20"/>
          <w:spacing w:val="-13"/>
        </w:rPr>
        <w:t xml:space="preserve"> </w:t>
      </w:r>
      <w:r>
        <w:rPr>
          <w:color w:val="231F20"/>
        </w:rPr>
        <w:t>for</w:t>
      </w:r>
      <w:r>
        <w:rPr>
          <w:color w:val="231F20"/>
          <w:spacing w:val="-14"/>
        </w:rPr>
        <w:t xml:space="preserve"> </w:t>
      </w:r>
      <w:r>
        <w:rPr>
          <w:color w:val="231F20"/>
        </w:rPr>
        <w:t>the</w:t>
      </w:r>
      <w:r>
        <w:rPr>
          <w:color w:val="231F20"/>
          <w:spacing w:val="-13"/>
        </w:rPr>
        <w:t xml:space="preserve"> </w:t>
      </w:r>
      <w:r>
        <w:rPr>
          <w:color w:val="231F20"/>
        </w:rPr>
        <w:t>various</w:t>
      </w:r>
      <w:r>
        <w:rPr>
          <w:color w:val="231F20"/>
          <w:spacing w:val="-14"/>
        </w:rPr>
        <w:t xml:space="preserve"> </w:t>
      </w:r>
      <w:r>
        <w:rPr>
          <w:color w:val="231F20"/>
        </w:rPr>
        <w:t>services</w:t>
      </w:r>
      <w:r>
        <w:rPr>
          <w:color w:val="231F20"/>
          <w:spacing w:val="-14"/>
        </w:rPr>
        <w:t xml:space="preserve"> </w:t>
      </w:r>
      <w:r>
        <w:rPr>
          <w:color w:val="231F20"/>
        </w:rPr>
        <w:t>like</w:t>
      </w:r>
      <w:r>
        <w:rPr>
          <w:color w:val="231F20"/>
          <w:spacing w:val="-13"/>
        </w:rPr>
        <w:t xml:space="preserve"> </w:t>
      </w:r>
      <w:r>
        <w:rPr>
          <w:color w:val="231F20"/>
        </w:rPr>
        <w:t>e-Navigation,</w:t>
      </w:r>
      <w:r>
        <w:rPr>
          <w:color w:val="231F20"/>
          <w:spacing w:val="-14"/>
        </w:rPr>
        <w:t xml:space="preserve"> </w:t>
      </w:r>
      <w:r>
        <w:rPr>
          <w:color w:val="231F20"/>
        </w:rPr>
        <w:t>especially</w:t>
      </w:r>
      <w:r>
        <w:rPr>
          <w:color w:val="231F20"/>
          <w:spacing w:val="-13"/>
        </w:rPr>
        <w:t xml:space="preserve"> </w:t>
      </w:r>
      <w:r>
        <w:rPr>
          <w:color w:val="231F20"/>
        </w:rPr>
        <w:t>in</w:t>
      </w:r>
      <w:r>
        <w:rPr>
          <w:color w:val="231F20"/>
          <w:spacing w:val="-14"/>
        </w:rPr>
        <w:t xml:space="preserve"> </w:t>
      </w:r>
      <w:r>
        <w:rPr>
          <w:color w:val="231F20"/>
          <w:spacing w:val="-2"/>
        </w:rPr>
        <w:t>specific</w:t>
      </w:r>
    </w:p>
    <w:p w14:paraId="665F4A89" w14:textId="77777777" w:rsidR="00A918E6" w:rsidRDefault="001A1C1A">
      <w:pPr>
        <w:pStyle w:val="a3"/>
        <w:spacing w:before="6"/>
        <w:ind w:left="129"/>
        <w:jc w:val="both"/>
      </w:pPr>
      <w:proofErr w:type="gramStart"/>
      <w:r>
        <w:rPr>
          <w:color w:val="231F20"/>
          <w:spacing w:val="-2"/>
        </w:rPr>
        <w:t>local</w:t>
      </w:r>
      <w:proofErr w:type="gramEnd"/>
      <w:r>
        <w:rPr>
          <w:color w:val="231F20"/>
          <w:spacing w:val="-21"/>
        </w:rPr>
        <w:t xml:space="preserve"> </w:t>
      </w:r>
      <w:r>
        <w:rPr>
          <w:color w:val="231F20"/>
          <w:spacing w:val="-2"/>
        </w:rPr>
        <w:t>water</w:t>
      </w:r>
      <w:r>
        <w:rPr>
          <w:color w:val="231F20"/>
          <w:spacing w:val="-20"/>
        </w:rPr>
        <w:t xml:space="preserve"> </w:t>
      </w:r>
      <w:r>
        <w:rPr>
          <w:color w:val="231F20"/>
          <w:spacing w:val="-2"/>
        </w:rPr>
        <w:t>requiring</w:t>
      </w:r>
      <w:r>
        <w:rPr>
          <w:color w:val="231F20"/>
          <w:spacing w:val="-20"/>
        </w:rPr>
        <w:t xml:space="preserve"> </w:t>
      </w:r>
      <w:r>
        <w:rPr>
          <w:color w:val="231F20"/>
          <w:spacing w:val="-2"/>
        </w:rPr>
        <w:t>high</w:t>
      </w:r>
      <w:r>
        <w:rPr>
          <w:color w:val="231F20"/>
          <w:spacing w:val="-20"/>
        </w:rPr>
        <w:t xml:space="preserve"> </w:t>
      </w:r>
      <w:r>
        <w:rPr>
          <w:color w:val="231F20"/>
          <w:spacing w:val="-2"/>
        </w:rPr>
        <w:t>data</w:t>
      </w:r>
      <w:r>
        <w:rPr>
          <w:color w:val="231F20"/>
          <w:spacing w:val="-21"/>
        </w:rPr>
        <w:t xml:space="preserve"> </w:t>
      </w:r>
      <w:r>
        <w:rPr>
          <w:color w:val="231F20"/>
          <w:spacing w:val="-2"/>
        </w:rPr>
        <w:t>rates</w:t>
      </w:r>
      <w:r>
        <w:rPr>
          <w:color w:val="231F20"/>
          <w:spacing w:val="-20"/>
        </w:rPr>
        <w:t xml:space="preserve"> </w:t>
      </w:r>
      <w:r>
        <w:rPr>
          <w:color w:val="231F20"/>
          <w:spacing w:val="-2"/>
        </w:rPr>
        <w:t>for</w:t>
      </w:r>
      <w:r>
        <w:rPr>
          <w:color w:val="231F20"/>
          <w:spacing w:val="-20"/>
        </w:rPr>
        <w:t xml:space="preserve"> </w:t>
      </w:r>
      <w:r>
        <w:rPr>
          <w:color w:val="231F20"/>
          <w:spacing w:val="-2"/>
        </w:rPr>
        <w:t>their</w:t>
      </w:r>
      <w:r>
        <w:rPr>
          <w:color w:val="231F20"/>
          <w:spacing w:val="-20"/>
        </w:rPr>
        <w:t xml:space="preserve"> </w:t>
      </w:r>
      <w:r>
        <w:rPr>
          <w:color w:val="231F20"/>
          <w:spacing w:val="-2"/>
        </w:rPr>
        <w:t>own</w:t>
      </w:r>
      <w:r>
        <w:rPr>
          <w:color w:val="231F20"/>
          <w:spacing w:val="-20"/>
        </w:rPr>
        <w:t xml:space="preserve"> </w:t>
      </w:r>
      <w:r>
        <w:rPr>
          <w:color w:val="231F20"/>
          <w:spacing w:val="-2"/>
        </w:rPr>
        <w:t>services.</w:t>
      </w:r>
    </w:p>
    <w:p w14:paraId="70BB45EE" w14:textId="77777777" w:rsidR="00A918E6" w:rsidRDefault="001A1C1A">
      <w:pPr>
        <w:pStyle w:val="a3"/>
        <w:spacing w:before="59" w:line="297" w:lineRule="auto"/>
        <w:ind w:left="129" w:right="2704" w:firstLine="396"/>
        <w:jc w:val="both"/>
      </w:pPr>
      <w:r>
        <w:rPr>
          <w:color w:val="231F20"/>
          <w:spacing w:val="-2"/>
        </w:rPr>
        <w:t>LTE</w:t>
      </w:r>
      <w:r>
        <w:rPr>
          <w:color w:val="231F20"/>
          <w:spacing w:val="-14"/>
        </w:rPr>
        <w:t xml:space="preserve"> </w:t>
      </w:r>
      <w:r>
        <w:rPr>
          <w:color w:val="231F20"/>
          <w:spacing w:val="-2"/>
        </w:rPr>
        <w:t>is</w:t>
      </w:r>
      <w:r>
        <w:rPr>
          <w:color w:val="231F20"/>
          <w:spacing w:val="-14"/>
        </w:rPr>
        <w:t xml:space="preserve"> </w:t>
      </w:r>
      <w:r>
        <w:rPr>
          <w:color w:val="231F20"/>
          <w:spacing w:val="-2"/>
        </w:rPr>
        <w:t>capable</w:t>
      </w:r>
      <w:r>
        <w:rPr>
          <w:color w:val="231F20"/>
          <w:spacing w:val="-13"/>
        </w:rPr>
        <w:t xml:space="preserve"> </w:t>
      </w:r>
      <w:r>
        <w:rPr>
          <w:color w:val="231F20"/>
          <w:spacing w:val="-2"/>
        </w:rPr>
        <w:t>of</w:t>
      </w:r>
      <w:r>
        <w:rPr>
          <w:color w:val="231F20"/>
          <w:spacing w:val="-14"/>
        </w:rPr>
        <w:t xml:space="preserve"> </w:t>
      </w:r>
      <w:r>
        <w:rPr>
          <w:color w:val="231F20"/>
          <w:spacing w:val="-2"/>
        </w:rPr>
        <w:t>providing</w:t>
      </w:r>
      <w:r>
        <w:rPr>
          <w:color w:val="231F20"/>
          <w:spacing w:val="-14"/>
        </w:rPr>
        <w:t xml:space="preserve"> </w:t>
      </w:r>
      <w:r>
        <w:rPr>
          <w:color w:val="231F20"/>
          <w:spacing w:val="-2"/>
        </w:rPr>
        <w:t>increased</w:t>
      </w:r>
      <w:r>
        <w:rPr>
          <w:color w:val="231F20"/>
          <w:spacing w:val="-13"/>
        </w:rPr>
        <w:t xml:space="preserve"> </w:t>
      </w:r>
      <w:r>
        <w:rPr>
          <w:color w:val="231F20"/>
          <w:spacing w:val="-2"/>
        </w:rPr>
        <w:t>data</w:t>
      </w:r>
      <w:r>
        <w:rPr>
          <w:color w:val="231F20"/>
          <w:spacing w:val="-14"/>
        </w:rPr>
        <w:t xml:space="preserve"> </w:t>
      </w:r>
      <w:r>
        <w:rPr>
          <w:color w:val="231F20"/>
          <w:spacing w:val="-2"/>
        </w:rPr>
        <w:t>rate,</w:t>
      </w:r>
      <w:r>
        <w:rPr>
          <w:color w:val="231F20"/>
          <w:spacing w:val="-13"/>
        </w:rPr>
        <w:t xml:space="preserve"> </w:t>
      </w:r>
      <w:r>
        <w:rPr>
          <w:color w:val="231F20"/>
          <w:spacing w:val="-2"/>
        </w:rPr>
        <w:t>capacity,</w:t>
      </w:r>
      <w:r>
        <w:rPr>
          <w:color w:val="231F20"/>
          <w:spacing w:val="-14"/>
        </w:rPr>
        <w:t xml:space="preserve"> </w:t>
      </w:r>
      <w:r>
        <w:rPr>
          <w:color w:val="231F20"/>
          <w:spacing w:val="-2"/>
        </w:rPr>
        <w:t>and</w:t>
      </w:r>
      <w:r>
        <w:rPr>
          <w:color w:val="231F20"/>
          <w:spacing w:val="-14"/>
        </w:rPr>
        <w:t xml:space="preserve"> </w:t>
      </w:r>
      <w:r>
        <w:rPr>
          <w:color w:val="231F20"/>
          <w:spacing w:val="-2"/>
        </w:rPr>
        <w:t>spectral</w:t>
      </w:r>
      <w:r>
        <w:rPr>
          <w:color w:val="231F20"/>
          <w:spacing w:val="-13"/>
        </w:rPr>
        <w:t xml:space="preserve"> </w:t>
      </w:r>
      <w:r>
        <w:rPr>
          <w:color w:val="231F20"/>
          <w:spacing w:val="-2"/>
        </w:rPr>
        <w:t>efficiency</w:t>
      </w:r>
      <w:r>
        <w:rPr>
          <w:color w:val="231F20"/>
          <w:spacing w:val="-14"/>
        </w:rPr>
        <w:t xml:space="preserve"> </w:t>
      </w:r>
      <w:r>
        <w:rPr>
          <w:color w:val="231F20"/>
          <w:spacing w:val="-2"/>
        </w:rPr>
        <w:t xml:space="preserve">even </w:t>
      </w:r>
      <w:r>
        <w:rPr>
          <w:color w:val="231F20"/>
        </w:rPr>
        <w:t>in</w:t>
      </w:r>
      <w:r>
        <w:rPr>
          <w:color w:val="231F20"/>
          <w:spacing w:val="-9"/>
        </w:rPr>
        <w:t xml:space="preserve"> </w:t>
      </w:r>
      <w:r>
        <w:rPr>
          <w:color w:val="231F20"/>
        </w:rPr>
        <w:t>dynamic</w:t>
      </w:r>
      <w:r>
        <w:rPr>
          <w:color w:val="231F20"/>
          <w:spacing w:val="-9"/>
        </w:rPr>
        <w:t xml:space="preserve"> </w:t>
      </w:r>
      <w:r>
        <w:rPr>
          <w:color w:val="231F20"/>
        </w:rPr>
        <w:t>propagation</w:t>
      </w:r>
      <w:r>
        <w:rPr>
          <w:color w:val="231F20"/>
          <w:spacing w:val="-9"/>
        </w:rPr>
        <w:t xml:space="preserve"> </w:t>
      </w:r>
      <w:r>
        <w:rPr>
          <w:color w:val="231F20"/>
        </w:rPr>
        <w:t>environments</w:t>
      </w:r>
      <w:r>
        <w:rPr>
          <w:color w:val="231F20"/>
          <w:spacing w:val="-9"/>
        </w:rPr>
        <w:t xml:space="preserve"> </w:t>
      </w:r>
      <w:r>
        <w:rPr>
          <w:color w:val="231F20"/>
        </w:rPr>
        <w:t>with</w:t>
      </w:r>
      <w:r>
        <w:rPr>
          <w:color w:val="231F20"/>
          <w:spacing w:val="-9"/>
        </w:rPr>
        <w:t xml:space="preserve"> </w:t>
      </w:r>
      <w:r>
        <w:rPr>
          <w:color w:val="231F20"/>
        </w:rPr>
        <w:t>the</w:t>
      </w:r>
      <w:r>
        <w:rPr>
          <w:color w:val="231F20"/>
          <w:spacing w:val="-9"/>
        </w:rPr>
        <w:t xml:space="preserve"> </w:t>
      </w:r>
      <w:r>
        <w:rPr>
          <w:color w:val="231F20"/>
        </w:rPr>
        <w:t>support</w:t>
      </w:r>
      <w:r>
        <w:rPr>
          <w:color w:val="231F20"/>
          <w:spacing w:val="-9"/>
        </w:rPr>
        <w:t xml:space="preserve"> </w:t>
      </w:r>
      <w:r>
        <w:rPr>
          <w:color w:val="231F20"/>
        </w:rPr>
        <w:t>of</w:t>
      </w:r>
      <w:r>
        <w:rPr>
          <w:color w:val="231F20"/>
          <w:spacing w:val="-9"/>
        </w:rPr>
        <w:t xml:space="preserve"> </w:t>
      </w:r>
      <w:r>
        <w:rPr>
          <w:color w:val="231F20"/>
        </w:rPr>
        <w:t>advanced</w:t>
      </w:r>
      <w:r>
        <w:rPr>
          <w:color w:val="231F20"/>
          <w:spacing w:val="-9"/>
        </w:rPr>
        <w:t xml:space="preserve"> </w:t>
      </w:r>
      <w:r>
        <w:rPr>
          <w:color w:val="231F20"/>
        </w:rPr>
        <w:t>techniques</w:t>
      </w:r>
      <w:r>
        <w:rPr>
          <w:color w:val="231F20"/>
          <w:spacing w:val="-9"/>
        </w:rPr>
        <w:t xml:space="preserve"> </w:t>
      </w:r>
      <w:r>
        <w:rPr>
          <w:color w:val="231F20"/>
        </w:rPr>
        <w:t>such</w:t>
      </w:r>
      <w:r>
        <w:rPr>
          <w:color w:val="231F20"/>
          <w:spacing w:val="-9"/>
        </w:rPr>
        <w:t xml:space="preserve"> </w:t>
      </w:r>
      <w:r>
        <w:rPr>
          <w:color w:val="231F20"/>
        </w:rPr>
        <w:t>as multiple-input</w:t>
      </w:r>
      <w:r>
        <w:rPr>
          <w:color w:val="231F20"/>
          <w:spacing w:val="-16"/>
        </w:rPr>
        <w:t xml:space="preserve"> </w:t>
      </w:r>
      <w:r>
        <w:rPr>
          <w:color w:val="231F20"/>
        </w:rPr>
        <w:t>multiple-output</w:t>
      </w:r>
      <w:r>
        <w:rPr>
          <w:color w:val="231F20"/>
          <w:spacing w:val="-16"/>
        </w:rPr>
        <w:t xml:space="preserve"> </w:t>
      </w:r>
      <w:r>
        <w:rPr>
          <w:color w:val="231F20"/>
        </w:rPr>
        <w:t>(MIMO)</w:t>
      </w:r>
      <w:r>
        <w:rPr>
          <w:color w:val="231F20"/>
          <w:spacing w:val="-15"/>
        </w:rPr>
        <w:t xml:space="preserve"> </w:t>
      </w:r>
      <w:r>
        <w:rPr>
          <w:color w:val="231F20"/>
        </w:rPr>
        <w:t>and</w:t>
      </w:r>
      <w:r>
        <w:rPr>
          <w:color w:val="231F20"/>
          <w:spacing w:val="-16"/>
        </w:rPr>
        <w:t xml:space="preserve"> </w:t>
      </w:r>
      <w:r>
        <w:rPr>
          <w:color w:val="231F20"/>
        </w:rPr>
        <w:t>carrier</w:t>
      </w:r>
      <w:r>
        <w:rPr>
          <w:color w:val="231F20"/>
          <w:spacing w:val="-16"/>
        </w:rPr>
        <w:t xml:space="preserve"> </w:t>
      </w:r>
      <w:r>
        <w:rPr>
          <w:color w:val="231F20"/>
        </w:rPr>
        <w:t>aggregation</w:t>
      </w:r>
      <w:r>
        <w:rPr>
          <w:color w:val="231F20"/>
          <w:spacing w:val="-15"/>
        </w:rPr>
        <w:t xml:space="preserve"> </w:t>
      </w:r>
      <w:r>
        <w:rPr>
          <w:color w:val="231F20"/>
        </w:rPr>
        <w:t>(CA).</w:t>
      </w:r>
      <w:r>
        <w:rPr>
          <w:color w:val="231F20"/>
          <w:spacing w:val="-16"/>
        </w:rPr>
        <w:t xml:space="preserve"> </w:t>
      </w:r>
      <w:r>
        <w:rPr>
          <w:color w:val="231F20"/>
        </w:rPr>
        <w:t>Furthermore,</w:t>
      </w:r>
      <w:r>
        <w:rPr>
          <w:color w:val="231F20"/>
          <w:spacing w:val="-15"/>
        </w:rPr>
        <w:t xml:space="preserve"> </w:t>
      </w:r>
      <w:r>
        <w:rPr>
          <w:color w:val="231F20"/>
        </w:rPr>
        <w:t>it</w:t>
      </w:r>
      <w:r>
        <w:rPr>
          <w:color w:val="231F20"/>
          <w:spacing w:val="-16"/>
        </w:rPr>
        <w:t xml:space="preserve"> </w:t>
      </w:r>
      <w:r>
        <w:rPr>
          <w:color w:val="231F20"/>
        </w:rPr>
        <w:t>has the potential to provide the communication coverage about 100 km depending on the cell environments, though LTE for commercial mobile communication is designed with a relatively short cell coverage. This superiority of LTE makes us develop a single-hop network</w:t>
      </w:r>
      <w:r>
        <w:rPr>
          <w:color w:val="231F20"/>
          <w:spacing w:val="-9"/>
        </w:rPr>
        <w:t xml:space="preserve"> </w:t>
      </w:r>
      <w:r>
        <w:rPr>
          <w:color w:val="231F20"/>
        </w:rPr>
        <w:t>enabling</w:t>
      </w:r>
      <w:r>
        <w:rPr>
          <w:color w:val="231F20"/>
          <w:spacing w:val="-9"/>
        </w:rPr>
        <w:t xml:space="preserve"> </w:t>
      </w:r>
      <w:r>
        <w:rPr>
          <w:color w:val="231F20"/>
        </w:rPr>
        <w:t>ship-to-shore</w:t>
      </w:r>
      <w:r>
        <w:rPr>
          <w:color w:val="231F20"/>
          <w:spacing w:val="-9"/>
        </w:rPr>
        <w:t xml:space="preserve"> </w:t>
      </w:r>
      <w:r>
        <w:rPr>
          <w:color w:val="231F20"/>
        </w:rPr>
        <w:t>data</w:t>
      </w:r>
      <w:r>
        <w:rPr>
          <w:color w:val="231F20"/>
          <w:spacing w:val="-9"/>
        </w:rPr>
        <w:t xml:space="preserve"> </w:t>
      </w:r>
      <w:r>
        <w:rPr>
          <w:color w:val="231F20"/>
        </w:rPr>
        <w:t>communication</w:t>
      </w:r>
      <w:r>
        <w:rPr>
          <w:color w:val="231F20"/>
          <w:spacing w:val="-9"/>
        </w:rPr>
        <w:t xml:space="preserve"> </w:t>
      </w:r>
      <w:r>
        <w:rPr>
          <w:color w:val="231F20"/>
        </w:rPr>
        <w:t>based</w:t>
      </w:r>
      <w:r>
        <w:rPr>
          <w:color w:val="231F20"/>
          <w:spacing w:val="-9"/>
        </w:rPr>
        <w:t xml:space="preserve"> </w:t>
      </w:r>
      <w:r>
        <w:rPr>
          <w:color w:val="231F20"/>
        </w:rPr>
        <w:t>on</w:t>
      </w:r>
      <w:r>
        <w:rPr>
          <w:color w:val="231F20"/>
          <w:spacing w:val="-9"/>
        </w:rPr>
        <w:t xml:space="preserve"> </w:t>
      </w:r>
      <w:r>
        <w:rPr>
          <w:color w:val="231F20"/>
        </w:rPr>
        <w:t>LTE</w:t>
      </w:r>
      <w:r>
        <w:rPr>
          <w:color w:val="231F20"/>
          <w:spacing w:val="-9"/>
        </w:rPr>
        <w:t xml:space="preserve"> </w:t>
      </w:r>
      <w:r>
        <w:rPr>
          <w:color w:val="231F20"/>
        </w:rPr>
        <w:t>technology.</w:t>
      </w:r>
    </w:p>
    <w:p w14:paraId="5B76A555" w14:textId="77777777" w:rsidR="00A918E6" w:rsidRDefault="001A1C1A">
      <w:pPr>
        <w:pStyle w:val="a3"/>
        <w:spacing w:before="4" w:line="297" w:lineRule="auto"/>
        <w:ind w:left="129" w:right="2704" w:firstLine="396"/>
        <w:jc w:val="both"/>
        <w:rPr>
          <w:ins w:id="78" w:author="WANG SHUO (CHina MSA)" w:date="2025-04-16T14:51:00Z"/>
          <w:color w:val="231F20"/>
        </w:rPr>
      </w:pPr>
      <w:r>
        <w:rPr>
          <w:color w:val="231F20"/>
          <w:spacing w:val="-2"/>
        </w:rPr>
        <w:t>In</w:t>
      </w:r>
      <w:r>
        <w:rPr>
          <w:color w:val="231F20"/>
          <w:spacing w:val="-14"/>
        </w:rPr>
        <w:t xml:space="preserve"> </w:t>
      </w:r>
      <w:r>
        <w:rPr>
          <w:color w:val="231F20"/>
          <w:spacing w:val="-2"/>
        </w:rPr>
        <w:t>general,</w:t>
      </w:r>
      <w:r>
        <w:rPr>
          <w:color w:val="231F20"/>
          <w:spacing w:val="-14"/>
        </w:rPr>
        <w:t xml:space="preserve"> </w:t>
      </w:r>
      <w:r>
        <w:rPr>
          <w:color w:val="231F20"/>
          <w:spacing w:val="-2"/>
        </w:rPr>
        <w:t>the</w:t>
      </w:r>
      <w:r>
        <w:rPr>
          <w:color w:val="231F20"/>
          <w:spacing w:val="-13"/>
        </w:rPr>
        <w:t xml:space="preserve"> </w:t>
      </w:r>
      <w:r>
        <w:rPr>
          <w:color w:val="231F20"/>
          <w:spacing w:val="-2"/>
        </w:rPr>
        <w:t>wireless</w:t>
      </w:r>
      <w:r>
        <w:rPr>
          <w:color w:val="231F20"/>
          <w:spacing w:val="-14"/>
        </w:rPr>
        <w:t xml:space="preserve"> </w:t>
      </w:r>
      <w:r>
        <w:rPr>
          <w:color w:val="231F20"/>
          <w:spacing w:val="-2"/>
        </w:rPr>
        <w:t>mesh</w:t>
      </w:r>
      <w:r>
        <w:rPr>
          <w:color w:val="231F20"/>
          <w:spacing w:val="-14"/>
        </w:rPr>
        <w:t xml:space="preserve"> </w:t>
      </w:r>
      <w:r>
        <w:rPr>
          <w:color w:val="231F20"/>
          <w:spacing w:val="-2"/>
        </w:rPr>
        <w:t>networks</w:t>
      </w:r>
      <w:r>
        <w:rPr>
          <w:color w:val="231F20"/>
          <w:spacing w:val="-13"/>
        </w:rPr>
        <w:t xml:space="preserve"> </w:t>
      </w:r>
      <w:r>
        <w:rPr>
          <w:color w:val="231F20"/>
          <w:spacing w:val="-2"/>
        </w:rPr>
        <w:t>are</w:t>
      </w:r>
      <w:r>
        <w:rPr>
          <w:color w:val="231F20"/>
          <w:spacing w:val="-14"/>
        </w:rPr>
        <w:t xml:space="preserve"> </w:t>
      </w:r>
      <w:r>
        <w:rPr>
          <w:color w:val="231F20"/>
          <w:spacing w:val="-2"/>
        </w:rPr>
        <w:t>vulnerable</w:t>
      </w:r>
      <w:r>
        <w:rPr>
          <w:color w:val="231F20"/>
          <w:spacing w:val="-13"/>
        </w:rPr>
        <w:t xml:space="preserve"> </w:t>
      </w:r>
      <w:r>
        <w:rPr>
          <w:color w:val="231F20"/>
          <w:spacing w:val="-2"/>
        </w:rPr>
        <w:t>to</w:t>
      </w:r>
      <w:r>
        <w:rPr>
          <w:color w:val="231F20"/>
          <w:spacing w:val="-14"/>
        </w:rPr>
        <w:t xml:space="preserve"> </w:t>
      </w:r>
      <w:r>
        <w:rPr>
          <w:color w:val="231F20"/>
          <w:spacing w:val="-2"/>
        </w:rPr>
        <w:t>link</w:t>
      </w:r>
      <w:r>
        <w:rPr>
          <w:color w:val="231F20"/>
          <w:spacing w:val="-14"/>
        </w:rPr>
        <w:t xml:space="preserve"> </w:t>
      </w:r>
      <w:r>
        <w:rPr>
          <w:color w:val="231F20"/>
          <w:spacing w:val="-2"/>
        </w:rPr>
        <w:t>failures</w:t>
      </w:r>
      <w:r>
        <w:rPr>
          <w:color w:val="231F20"/>
          <w:spacing w:val="-13"/>
        </w:rPr>
        <w:t xml:space="preserve"> </w:t>
      </w:r>
      <w:r>
        <w:rPr>
          <w:color w:val="231F20"/>
          <w:spacing w:val="-2"/>
        </w:rPr>
        <w:t>caused</w:t>
      </w:r>
      <w:r>
        <w:rPr>
          <w:color w:val="231F20"/>
          <w:spacing w:val="-14"/>
        </w:rPr>
        <w:t xml:space="preserve"> </w:t>
      </w:r>
      <w:r>
        <w:rPr>
          <w:color w:val="231F20"/>
          <w:spacing w:val="-2"/>
        </w:rPr>
        <w:t>by</w:t>
      </w:r>
      <w:r>
        <w:rPr>
          <w:color w:val="231F20"/>
          <w:spacing w:val="-14"/>
        </w:rPr>
        <w:t xml:space="preserve"> </w:t>
      </w:r>
      <w:r>
        <w:rPr>
          <w:color w:val="231F20"/>
          <w:spacing w:val="-2"/>
        </w:rPr>
        <w:t xml:space="preserve">radio </w:t>
      </w:r>
      <w:r>
        <w:rPr>
          <w:color w:val="231F20"/>
        </w:rPr>
        <w:t>interference</w:t>
      </w:r>
      <w:r>
        <w:rPr>
          <w:color w:val="231F20"/>
          <w:spacing w:val="-16"/>
        </w:rPr>
        <w:t xml:space="preserve"> </w:t>
      </w:r>
      <w:r>
        <w:rPr>
          <w:color w:val="231F20"/>
        </w:rPr>
        <w:t>and</w:t>
      </w:r>
      <w:r>
        <w:rPr>
          <w:color w:val="231F20"/>
          <w:spacing w:val="-16"/>
        </w:rPr>
        <w:t xml:space="preserve"> </w:t>
      </w:r>
      <w:r>
        <w:rPr>
          <w:color w:val="231F20"/>
        </w:rPr>
        <w:t>they</w:t>
      </w:r>
      <w:r>
        <w:rPr>
          <w:color w:val="231F20"/>
          <w:spacing w:val="-15"/>
        </w:rPr>
        <w:t xml:space="preserve"> </w:t>
      </w:r>
      <w:r>
        <w:rPr>
          <w:color w:val="231F20"/>
        </w:rPr>
        <w:t>could</w:t>
      </w:r>
      <w:r>
        <w:rPr>
          <w:color w:val="231F20"/>
          <w:spacing w:val="-16"/>
        </w:rPr>
        <w:t xml:space="preserve"> </w:t>
      </w:r>
      <w:r>
        <w:rPr>
          <w:color w:val="231F20"/>
        </w:rPr>
        <w:t>not</w:t>
      </w:r>
      <w:r>
        <w:rPr>
          <w:color w:val="231F20"/>
          <w:spacing w:val="-16"/>
        </w:rPr>
        <w:t xml:space="preserve"> </w:t>
      </w:r>
      <w:r>
        <w:rPr>
          <w:color w:val="231F20"/>
        </w:rPr>
        <w:t>assure</w:t>
      </w:r>
      <w:r>
        <w:rPr>
          <w:color w:val="231F20"/>
          <w:spacing w:val="-15"/>
        </w:rPr>
        <w:t xml:space="preserve"> </w:t>
      </w:r>
      <w:r>
        <w:rPr>
          <w:color w:val="231F20"/>
        </w:rPr>
        <w:t>reliability.</w:t>
      </w:r>
      <w:r>
        <w:rPr>
          <w:color w:val="231F20"/>
          <w:spacing w:val="-16"/>
        </w:rPr>
        <w:t xml:space="preserve"> </w:t>
      </w:r>
      <w:r>
        <w:rPr>
          <w:color w:val="231F20"/>
        </w:rPr>
        <w:t>Contrary</w:t>
      </w:r>
      <w:r>
        <w:rPr>
          <w:color w:val="231F20"/>
          <w:spacing w:val="-15"/>
        </w:rPr>
        <w:t xml:space="preserve"> </w:t>
      </w:r>
      <w:r>
        <w:rPr>
          <w:color w:val="231F20"/>
        </w:rPr>
        <w:t>to</w:t>
      </w:r>
      <w:r>
        <w:rPr>
          <w:color w:val="231F20"/>
          <w:spacing w:val="-16"/>
        </w:rPr>
        <w:t xml:space="preserve"> </w:t>
      </w:r>
      <w:r>
        <w:rPr>
          <w:color w:val="231F20"/>
        </w:rPr>
        <w:t>existing</w:t>
      </w:r>
      <w:r>
        <w:rPr>
          <w:color w:val="231F20"/>
          <w:spacing w:val="-16"/>
        </w:rPr>
        <w:t xml:space="preserve"> </w:t>
      </w:r>
      <w:r>
        <w:rPr>
          <w:color w:val="231F20"/>
        </w:rPr>
        <w:t>maritime</w:t>
      </w:r>
      <w:r>
        <w:rPr>
          <w:color w:val="231F20"/>
          <w:spacing w:val="-15"/>
        </w:rPr>
        <w:t xml:space="preserve"> </w:t>
      </w:r>
      <w:r>
        <w:rPr>
          <w:color w:val="231F20"/>
        </w:rPr>
        <w:t>networks for extending the communication coverage with multi-hop transmission, LTE-Maritime enables</w:t>
      </w:r>
      <w:r>
        <w:rPr>
          <w:color w:val="231F20"/>
          <w:spacing w:val="-9"/>
        </w:rPr>
        <w:t xml:space="preserve"> </w:t>
      </w:r>
      <w:r>
        <w:rPr>
          <w:color w:val="231F20"/>
        </w:rPr>
        <w:t>ships</w:t>
      </w:r>
      <w:r>
        <w:rPr>
          <w:color w:val="231F20"/>
          <w:spacing w:val="-9"/>
        </w:rPr>
        <w:t xml:space="preserve"> </w:t>
      </w:r>
      <w:r>
        <w:rPr>
          <w:color w:val="231F20"/>
        </w:rPr>
        <w:t>to</w:t>
      </w:r>
      <w:r>
        <w:rPr>
          <w:color w:val="231F20"/>
          <w:spacing w:val="-9"/>
        </w:rPr>
        <w:t xml:space="preserve"> </w:t>
      </w:r>
      <w:r>
        <w:rPr>
          <w:color w:val="231F20"/>
        </w:rPr>
        <w:t>directly</w:t>
      </w:r>
      <w:r>
        <w:rPr>
          <w:color w:val="231F20"/>
          <w:spacing w:val="-9"/>
        </w:rPr>
        <w:t xml:space="preserve"> </w:t>
      </w:r>
      <w:r>
        <w:rPr>
          <w:color w:val="231F20"/>
        </w:rPr>
        <w:t>communicate</w:t>
      </w:r>
      <w:r>
        <w:rPr>
          <w:color w:val="231F20"/>
          <w:spacing w:val="-9"/>
        </w:rPr>
        <w:t xml:space="preserve"> </w:t>
      </w:r>
      <w:r>
        <w:rPr>
          <w:color w:val="231F20"/>
        </w:rPr>
        <w:t>with</w:t>
      </w:r>
      <w:r>
        <w:rPr>
          <w:color w:val="231F20"/>
          <w:spacing w:val="-9"/>
        </w:rPr>
        <w:t xml:space="preserve"> </w:t>
      </w:r>
      <w:r>
        <w:rPr>
          <w:color w:val="231F20"/>
        </w:rPr>
        <w:t>onshore</w:t>
      </w:r>
      <w:r>
        <w:rPr>
          <w:color w:val="231F20"/>
          <w:spacing w:val="-9"/>
        </w:rPr>
        <w:t xml:space="preserve"> </w:t>
      </w:r>
      <w:r>
        <w:rPr>
          <w:color w:val="231F20"/>
        </w:rPr>
        <w:t>BSs</w:t>
      </w:r>
      <w:r>
        <w:rPr>
          <w:color w:val="231F20"/>
          <w:spacing w:val="-9"/>
        </w:rPr>
        <w:t xml:space="preserve"> </w:t>
      </w:r>
      <w:r>
        <w:rPr>
          <w:color w:val="231F20"/>
        </w:rPr>
        <w:t>and</w:t>
      </w:r>
      <w:r>
        <w:rPr>
          <w:color w:val="231F20"/>
          <w:spacing w:val="-9"/>
        </w:rPr>
        <w:t xml:space="preserve"> </w:t>
      </w:r>
      <w:r>
        <w:rPr>
          <w:color w:val="231F20"/>
        </w:rPr>
        <w:t>it</w:t>
      </w:r>
      <w:r>
        <w:rPr>
          <w:color w:val="231F20"/>
          <w:spacing w:val="-9"/>
        </w:rPr>
        <w:t xml:space="preserve"> </w:t>
      </w:r>
      <w:r>
        <w:rPr>
          <w:color w:val="231F20"/>
        </w:rPr>
        <w:t>could</w:t>
      </w:r>
      <w:r>
        <w:rPr>
          <w:color w:val="231F20"/>
          <w:spacing w:val="-9"/>
        </w:rPr>
        <w:t xml:space="preserve"> </w:t>
      </w:r>
      <w:r>
        <w:rPr>
          <w:color w:val="231F20"/>
        </w:rPr>
        <w:t>improve</w:t>
      </w:r>
      <w:r>
        <w:rPr>
          <w:color w:val="231F20"/>
          <w:spacing w:val="-9"/>
        </w:rPr>
        <w:t xml:space="preserve"> </w:t>
      </w:r>
      <w:r>
        <w:rPr>
          <w:color w:val="231F20"/>
        </w:rPr>
        <w:t>reliability. Therefore, it is more suitable especially for the safety related maritime services that require</w:t>
      </w:r>
      <w:r>
        <w:rPr>
          <w:color w:val="231F20"/>
          <w:spacing w:val="-7"/>
        </w:rPr>
        <w:t xml:space="preserve"> </w:t>
      </w:r>
      <w:r>
        <w:rPr>
          <w:color w:val="231F20"/>
        </w:rPr>
        <w:t>high</w:t>
      </w:r>
      <w:r>
        <w:rPr>
          <w:color w:val="231F20"/>
          <w:spacing w:val="-7"/>
        </w:rPr>
        <w:t xml:space="preserve"> </w:t>
      </w:r>
      <w:r>
        <w:rPr>
          <w:color w:val="231F20"/>
        </w:rPr>
        <w:t>reliability</w:t>
      </w:r>
      <w:r>
        <w:rPr>
          <w:color w:val="231F20"/>
          <w:spacing w:val="-7"/>
        </w:rPr>
        <w:t xml:space="preserve"> </w:t>
      </w:r>
      <w:r>
        <w:rPr>
          <w:color w:val="231F20"/>
        </w:rPr>
        <w:t>as</w:t>
      </w:r>
      <w:r>
        <w:rPr>
          <w:color w:val="231F20"/>
          <w:spacing w:val="-7"/>
        </w:rPr>
        <w:t xml:space="preserve"> </w:t>
      </w:r>
      <w:r>
        <w:rPr>
          <w:color w:val="231F20"/>
        </w:rPr>
        <w:t>well</w:t>
      </w:r>
      <w:r>
        <w:rPr>
          <w:color w:val="231F20"/>
          <w:spacing w:val="-7"/>
        </w:rPr>
        <w:t xml:space="preserve"> </w:t>
      </w:r>
      <w:r>
        <w:rPr>
          <w:color w:val="231F20"/>
        </w:rPr>
        <w:t>as</w:t>
      </w:r>
      <w:r>
        <w:rPr>
          <w:color w:val="231F20"/>
          <w:spacing w:val="-7"/>
        </w:rPr>
        <w:t xml:space="preserve"> </w:t>
      </w:r>
      <w:r>
        <w:rPr>
          <w:color w:val="231F20"/>
        </w:rPr>
        <w:t>low</w:t>
      </w:r>
      <w:r>
        <w:rPr>
          <w:color w:val="231F20"/>
          <w:spacing w:val="-7"/>
        </w:rPr>
        <w:t xml:space="preserve"> </w:t>
      </w:r>
      <w:r>
        <w:rPr>
          <w:color w:val="231F20"/>
        </w:rPr>
        <w:t>latency.</w:t>
      </w:r>
    </w:p>
    <w:p w14:paraId="71B1A10A" w14:textId="77777777" w:rsidR="00A918E6" w:rsidRDefault="00A918E6">
      <w:pPr>
        <w:pStyle w:val="a3"/>
        <w:spacing w:before="4" w:line="297" w:lineRule="auto"/>
        <w:ind w:left="129" w:right="2704" w:firstLine="396"/>
        <w:jc w:val="both"/>
        <w:rPr>
          <w:ins w:id="79" w:author="WANG SHUO (CHina MSA)" w:date="2025-04-16T14:51:00Z"/>
          <w:color w:val="231F20"/>
        </w:rPr>
      </w:pPr>
    </w:p>
    <w:p w14:paraId="467C03CE" w14:textId="77777777" w:rsidR="00A918E6" w:rsidRDefault="001A1C1A">
      <w:pPr>
        <w:pStyle w:val="a3"/>
        <w:spacing w:before="4" w:line="297" w:lineRule="auto"/>
        <w:ind w:left="129" w:right="2704" w:firstLine="396"/>
        <w:jc w:val="both"/>
        <w:rPr>
          <w:ins w:id="80" w:author="WANG SHUO (CHina MSA)" w:date="2025-04-16T15:13:00Z"/>
        </w:rPr>
      </w:pPr>
      <w:ins w:id="81" w:author="WANG SHUO (CHina MSA)" w:date="2025-04-16T15:13:00Z">
        <w:r>
          <w:t>LTE-Maritime can support various e-Navigation services for marine accident prevention and effective navigation. The e-Navigation services include navigation monitoring and assistance, ship-borne system monitoring, safe and optimal route planning service, real-time electronic navigational chart distribution and streaming, pilot and tug assistance, and maritime environment and safety information.</w:t>
        </w:r>
      </w:ins>
    </w:p>
    <w:p w14:paraId="1EAAC364" w14:textId="77777777" w:rsidR="00A918E6" w:rsidRDefault="001A1C1A">
      <w:pPr>
        <w:pStyle w:val="a3"/>
        <w:spacing w:before="4" w:line="297" w:lineRule="auto"/>
        <w:ind w:left="129" w:right="2704" w:firstLine="396"/>
        <w:jc w:val="both"/>
      </w:pPr>
      <w:ins w:id="82" w:author="WANG SHUO (CHina MSA)" w:date="2025-04-16T15:13:00Z">
        <w:r>
          <w:t>In addition, LTE-maritime network could provide various data services for maritime users with improved reliability, high data rate, long enough coverage, and low cost compared to current maritime networks.</w:t>
        </w:r>
      </w:ins>
    </w:p>
    <w:p w14:paraId="181686BB" w14:textId="77777777" w:rsidR="00A918E6" w:rsidRDefault="00A918E6">
      <w:pPr>
        <w:pStyle w:val="a3"/>
        <w:rPr>
          <w:lang w:eastAsia="zh-CN"/>
        </w:rPr>
      </w:pPr>
    </w:p>
    <w:p w14:paraId="333B7EA3" w14:textId="77777777" w:rsidR="00A918E6" w:rsidRDefault="00A918E6">
      <w:pPr>
        <w:pStyle w:val="a3"/>
        <w:spacing w:before="84"/>
        <w:rPr>
          <w:lang w:eastAsia="zh-CN"/>
        </w:rPr>
      </w:pPr>
    </w:p>
    <w:p w14:paraId="0C7610BB" w14:textId="77777777" w:rsidR="00A918E6" w:rsidRDefault="001A1C1A">
      <w:pPr>
        <w:pStyle w:val="1"/>
        <w:numPr>
          <w:ilvl w:val="1"/>
          <w:numId w:val="1"/>
        </w:numPr>
        <w:tabs>
          <w:tab w:val="left" w:pos="521"/>
        </w:tabs>
        <w:ind w:left="521" w:hanging="392"/>
        <w:jc w:val="left"/>
      </w:pPr>
      <w:r>
        <w:rPr>
          <w:color w:val="231F20"/>
          <w:spacing w:val="-2"/>
          <w:w w:val="105"/>
        </w:rPr>
        <w:t>LOW</w:t>
      </w:r>
      <w:r>
        <w:rPr>
          <w:color w:val="231F20"/>
          <w:spacing w:val="-12"/>
          <w:w w:val="105"/>
        </w:rPr>
        <w:t xml:space="preserve"> </w:t>
      </w:r>
      <w:r>
        <w:rPr>
          <w:color w:val="231F20"/>
          <w:spacing w:val="-2"/>
          <w:w w:val="105"/>
        </w:rPr>
        <w:t>POWER</w:t>
      </w:r>
      <w:r>
        <w:rPr>
          <w:color w:val="231F20"/>
          <w:spacing w:val="-5"/>
          <w:w w:val="105"/>
        </w:rPr>
        <w:t xml:space="preserve"> </w:t>
      </w:r>
      <w:r>
        <w:rPr>
          <w:color w:val="231F20"/>
          <w:spacing w:val="-2"/>
          <w:w w:val="105"/>
        </w:rPr>
        <w:t>COMMUNICATION</w:t>
      </w:r>
      <w:r>
        <w:rPr>
          <w:color w:val="231F20"/>
          <w:spacing w:val="-4"/>
          <w:w w:val="105"/>
        </w:rPr>
        <w:t xml:space="preserve"> </w:t>
      </w:r>
      <w:r>
        <w:rPr>
          <w:color w:val="231F20"/>
          <w:spacing w:val="-2"/>
          <w:w w:val="105"/>
        </w:rPr>
        <w:t>SYSTEMS</w:t>
      </w:r>
    </w:p>
    <w:p w14:paraId="286C7D6C" w14:textId="77777777" w:rsidR="00A918E6" w:rsidRDefault="001A1C1A">
      <w:pPr>
        <w:pStyle w:val="a3"/>
        <w:spacing w:before="49" w:line="297" w:lineRule="auto"/>
        <w:ind w:left="129" w:right="2705"/>
        <w:jc w:val="both"/>
      </w:pPr>
      <w:r>
        <w:rPr>
          <w:color w:val="231F20"/>
        </w:rPr>
        <w:t>There</w:t>
      </w:r>
      <w:r>
        <w:rPr>
          <w:color w:val="231F20"/>
          <w:spacing w:val="-16"/>
        </w:rPr>
        <w:t xml:space="preserve"> </w:t>
      </w:r>
      <w:r>
        <w:rPr>
          <w:color w:val="231F20"/>
        </w:rPr>
        <w:t>are</w:t>
      </w:r>
      <w:r>
        <w:rPr>
          <w:color w:val="231F20"/>
          <w:spacing w:val="-16"/>
        </w:rPr>
        <w:t xml:space="preserve"> </w:t>
      </w:r>
      <w:r>
        <w:rPr>
          <w:color w:val="231F20"/>
        </w:rPr>
        <w:t>proprietary</w:t>
      </w:r>
      <w:r>
        <w:rPr>
          <w:color w:val="231F20"/>
          <w:spacing w:val="-15"/>
        </w:rPr>
        <w:t xml:space="preserve"> </w:t>
      </w:r>
      <w:r>
        <w:rPr>
          <w:color w:val="231F20"/>
        </w:rPr>
        <w:t>and</w:t>
      </w:r>
      <w:r>
        <w:rPr>
          <w:color w:val="231F20"/>
          <w:spacing w:val="-16"/>
        </w:rPr>
        <w:t xml:space="preserve"> </w:t>
      </w:r>
      <w:r>
        <w:rPr>
          <w:color w:val="231F20"/>
        </w:rPr>
        <w:t>Internet</w:t>
      </w:r>
      <w:r>
        <w:rPr>
          <w:color w:val="231F20"/>
          <w:spacing w:val="-16"/>
        </w:rPr>
        <w:t xml:space="preserve"> </w:t>
      </w:r>
      <w:r>
        <w:rPr>
          <w:color w:val="231F20"/>
        </w:rPr>
        <w:t>Protocol</w:t>
      </w:r>
      <w:r>
        <w:rPr>
          <w:color w:val="231F20"/>
          <w:spacing w:val="-15"/>
        </w:rPr>
        <w:t xml:space="preserve"> </w:t>
      </w:r>
      <w:r>
        <w:rPr>
          <w:color w:val="231F20"/>
        </w:rPr>
        <w:t>Suite</w:t>
      </w:r>
      <w:r>
        <w:rPr>
          <w:color w:val="231F20"/>
          <w:spacing w:val="-16"/>
        </w:rPr>
        <w:t xml:space="preserve"> </w:t>
      </w:r>
      <w:r>
        <w:rPr>
          <w:color w:val="231F20"/>
        </w:rPr>
        <w:t>(TCP/IP)</w:t>
      </w:r>
      <w:r>
        <w:rPr>
          <w:color w:val="231F20"/>
          <w:spacing w:val="-15"/>
        </w:rPr>
        <w:t xml:space="preserve"> </w:t>
      </w:r>
      <w:r>
        <w:rPr>
          <w:color w:val="231F20"/>
        </w:rPr>
        <w:t>based</w:t>
      </w:r>
      <w:r>
        <w:rPr>
          <w:color w:val="231F20"/>
          <w:spacing w:val="-16"/>
        </w:rPr>
        <w:t xml:space="preserve"> </w:t>
      </w:r>
      <w:r>
        <w:rPr>
          <w:color w:val="231F20"/>
        </w:rPr>
        <w:t>systems</w:t>
      </w:r>
      <w:r>
        <w:rPr>
          <w:color w:val="231F20"/>
          <w:spacing w:val="-16"/>
        </w:rPr>
        <w:t xml:space="preserve"> </w:t>
      </w:r>
      <w:r>
        <w:rPr>
          <w:color w:val="231F20"/>
        </w:rPr>
        <w:t>(mostly</w:t>
      </w:r>
      <w:r>
        <w:rPr>
          <w:color w:val="231F20"/>
          <w:spacing w:val="-15"/>
        </w:rPr>
        <w:t xml:space="preserve"> </w:t>
      </w:r>
      <w:r>
        <w:rPr>
          <w:color w:val="231F20"/>
        </w:rPr>
        <w:t>in</w:t>
      </w:r>
      <w:r>
        <w:rPr>
          <w:color w:val="231F20"/>
          <w:spacing w:val="-16"/>
        </w:rPr>
        <w:t xml:space="preserve"> </w:t>
      </w:r>
      <w:r>
        <w:rPr>
          <w:color w:val="231F20"/>
        </w:rPr>
        <w:t>low earth</w:t>
      </w:r>
      <w:r>
        <w:rPr>
          <w:color w:val="231F20"/>
          <w:spacing w:val="-19"/>
        </w:rPr>
        <w:t xml:space="preserve"> </w:t>
      </w:r>
      <w:r>
        <w:rPr>
          <w:color w:val="231F20"/>
        </w:rPr>
        <w:t>orbits</w:t>
      </w:r>
      <w:r>
        <w:rPr>
          <w:color w:val="231F20"/>
          <w:spacing w:val="-19"/>
        </w:rPr>
        <w:t xml:space="preserve"> </w:t>
      </w:r>
      <w:r>
        <w:rPr>
          <w:color w:val="231F20"/>
        </w:rPr>
        <w:t>(LEO)</w:t>
      </w:r>
      <w:r>
        <w:rPr>
          <w:color w:val="231F20"/>
          <w:spacing w:val="-19"/>
        </w:rPr>
        <w:t xml:space="preserve"> </w:t>
      </w:r>
      <w:r>
        <w:rPr>
          <w:color w:val="231F20"/>
        </w:rPr>
        <w:t>available</w:t>
      </w:r>
      <w:r>
        <w:rPr>
          <w:color w:val="231F20"/>
          <w:spacing w:val="-19"/>
        </w:rPr>
        <w:t xml:space="preserve"> </w:t>
      </w:r>
      <w:r>
        <w:rPr>
          <w:color w:val="231F20"/>
        </w:rPr>
        <w:t>and</w:t>
      </w:r>
      <w:r>
        <w:rPr>
          <w:color w:val="231F20"/>
          <w:spacing w:val="-19"/>
        </w:rPr>
        <w:t xml:space="preserve"> </w:t>
      </w:r>
      <w:r>
        <w:rPr>
          <w:color w:val="231F20"/>
        </w:rPr>
        <w:t>partly</w:t>
      </w:r>
      <w:r>
        <w:rPr>
          <w:color w:val="231F20"/>
          <w:spacing w:val="-19"/>
        </w:rPr>
        <w:t xml:space="preserve"> </w:t>
      </w:r>
      <w:r>
        <w:rPr>
          <w:color w:val="231F20"/>
        </w:rPr>
        <w:t>GMDSS</w:t>
      </w:r>
      <w:r>
        <w:rPr>
          <w:color w:val="231F20"/>
          <w:spacing w:val="-19"/>
        </w:rPr>
        <w:t xml:space="preserve"> </w:t>
      </w:r>
      <w:r>
        <w:rPr>
          <w:color w:val="231F20"/>
        </w:rPr>
        <w:t>approved.</w:t>
      </w:r>
    </w:p>
    <w:p w14:paraId="65146782" w14:textId="77777777" w:rsidR="00A918E6" w:rsidRDefault="001A1C1A">
      <w:pPr>
        <w:pStyle w:val="a3"/>
        <w:spacing w:before="2" w:line="297" w:lineRule="auto"/>
        <w:ind w:left="129" w:right="2702" w:firstLine="396"/>
        <w:jc w:val="both"/>
        <w:rPr>
          <w:ins w:id="83" w:author="WANG SHUO (CHina MSA)" w:date="2025-04-16T15:30:00Z"/>
          <w:color w:val="231F20"/>
        </w:rPr>
      </w:pPr>
      <w:r>
        <w:rPr>
          <w:color w:val="231F20"/>
        </w:rPr>
        <w:t>Especially LEO satellite constellations offer high bandwidth communication coverage for wide sea and coastal areas. This is able to cover a lot of communication requirements. By providing sufficient bandwidth suitable cyber security protection can be</w:t>
      </w:r>
      <w:r>
        <w:rPr>
          <w:color w:val="231F20"/>
          <w:spacing w:val="-6"/>
        </w:rPr>
        <w:t xml:space="preserve"> </w:t>
      </w:r>
      <w:r>
        <w:rPr>
          <w:color w:val="231F20"/>
        </w:rPr>
        <w:t>implemented.</w:t>
      </w:r>
      <w:r>
        <w:rPr>
          <w:color w:val="231F20"/>
          <w:spacing w:val="-4"/>
        </w:rPr>
        <w:t xml:space="preserve"> </w:t>
      </w:r>
      <w:r>
        <w:rPr>
          <w:color w:val="231F20"/>
        </w:rPr>
        <w:t>It</w:t>
      </w:r>
      <w:r>
        <w:rPr>
          <w:color w:val="231F20"/>
          <w:spacing w:val="-4"/>
        </w:rPr>
        <w:t xml:space="preserve"> </w:t>
      </w:r>
      <w:r>
        <w:rPr>
          <w:color w:val="231F20"/>
        </w:rPr>
        <w:t>is</w:t>
      </w:r>
      <w:r>
        <w:rPr>
          <w:color w:val="231F20"/>
          <w:spacing w:val="-4"/>
        </w:rPr>
        <w:t xml:space="preserve"> </w:t>
      </w:r>
      <w:r>
        <w:rPr>
          <w:color w:val="231F20"/>
        </w:rPr>
        <w:t>already</w:t>
      </w:r>
      <w:r>
        <w:rPr>
          <w:color w:val="231F20"/>
          <w:spacing w:val="-4"/>
        </w:rPr>
        <w:t xml:space="preserve"> </w:t>
      </w:r>
      <w:r>
        <w:rPr>
          <w:color w:val="231F20"/>
        </w:rPr>
        <w:t>be</w:t>
      </w:r>
      <w:r>
        <w:rPr>
          <w:color w:val="231F20"/>
          <w:spacing w:val="-4"/>
        </w:rPr>
        <w:t xml:space="preserve"> </w:t>
      </w:r>
      <w:r>
        <w:rPr>
          <w:color w:val="231F20"/>
        </w:rPr>
        <w:t>used</w:t>
      </w:r>
      <w:r>
        <w:rPr>
          <w:color w:val="231F20"/>
          <w:spacing w:val="-4"/>
        </w:rPr>
        <w:t xml:space="preserve"> </w:t>
      </w:r>
      <w:r>
        <w:rPr>
          <w:color w:val="231F20"/>
        </w:rPr>
        <w:t>for</w:t>
      </w:r>
      <w:r>
        <w:rPr>
          <w:color w:val="231F20"/>
          <w:spacing w:val="-4"/>
        </w:rPr>
        <w:t xml:space="preserve"> </w:t>
      </w:r>
      <w:r>
        <w:rPr>
          <w:color w:val="231F20"/>
        </w:rPr>
        <w:t>fleet</w:t>
      </w:r>
      <w:r>
        <w:rPr>
          <w:color w:val="231F20"/>
          <w:spacing w:val="-4"/>
        </w:rPr>
        <w:t xml:space="preserve"> </w:t>
      </w:r>
      <w:r>
        <w:rPr>
          <w:color w:val="231F20"/>
        </w:rPr>
        <w:t>monitoring,</w:t>
      </w:r>
      <w:r>
        <w:rPr>
          <w:color w:val="231F20"/>
          <w:spacing w:val="-4"/>
        </w:rPr>
        <w:t xml:space="preserve"> </w:t>
      </w:r>
      <w:r>
        <w:rPr>
          <w:color w:val="231F20"/>
        </w:rPr>
        <w:t>predictive</w:t>
      </w:r>
      <w:r>
        <w:rPr>
          <w:color w:val="231F20"/>
          <w:spacing w:val="-4"/>
        </w:rPr>
        <w:t xml:space="preserve"> </w:t>
      </w:r>
      <w:r>
        <w:rPr>
          <w:color w:val="231F20"/>
        </w:rPr>
        <w:t>maintenance</w:t>
      </w:r>
      <w:r>
        <w:rPr>
          <w:color w:val="231F20"/>
          <w:spacing w:val="-4"/>
        </w:rPr>
        <w:t xml:space="preserve"> </w:t>
      </w:r>
      <w:r>
        <w:rPr>
          <w:color w:val="231F20"/>
        </w:rPr>
        <w:t>and applications like chart updates. Standards for provision of Maritime Safety Information (MSI) are under development.</w:t>
      </w:r>
    </w:p>
    <w:p w14:paraId="5AD3C6CF" w14:textId="77777777" w:rsidR="00A918E6" w:rsidRDefault="001A1C1A">
      <w:pPr>
        <w:pStyle w:val="a3"/>
        <w:spacing w:before="2" w:line="297" w:lineRule="auto"/>
        <w:ind w:left="129" w:right="2702" w:firstLine="396"/>
        <w:jc w:val="both"/>
      </w:pPr>
      <w:ins w:id="84" w:author="WANG SHUO (CHina MSA)" w:date="2025-04-16T15:30:00Z">
        <w:r>
          <w:t xml:space="preserve">Developments in solid state antenna suitable for the maritime environment, along with increasing number of satellites in the constellations, could provide significant </w:t>
        </w:r>
        <w:r>
          <w:lastRenderedPageBreak/>
          <w:t>capability.</w:t>
        </w:r>
      </w:ins>
      <w:ins w:id="85" w:author="WANG SHUO (CHina MSA)" w:date="2025-04-16T15:33:00Z">
        <w:r>
          <w:rPr>
            <w:rPrChange w:id="86" w:author="WANG SHUO (CHina MSA)" w:date="2025-04-16T15:33:00Z">
              <w:rPr>
                <w:sz w:val="18"/>
                <w:szCs w:val="18"/>
              </w:rPr>
            </w:rPrChange>
          </w:rPr>
          <w:t xml:space="preserve"> Upfront costs for users related to the terminal, antenna and monthly data plan subscription.</w:t>
        </w:r>
      </w:ins>
    </w:p>
    <w:p w14:paraId="097ED236" w14:textId="77777777" w:rsidR="00A918E6" w:rsidRDefault="00A918E6">
      <w:pPr>
        <w:pStyle w:val="a3"/>
      </w:pPr>
    </w:p>
    <w:p w14:paraId="61532161" w14:textId="77777777" w:rsidR="00A918E6" w:rsidRDefault="00A918E6">
      <w:pPr>
        <w:pStyle w:val="a3"/>
        <w:spacing w:before="84"/>
      </w:pPr>
    </w:p>
    <w:p w14:paraId="4D34762E" w14:textId="77777777" w:rsidR="00A918E6" w:rsidRPr="002E6299" w:rsidRDefault="001A1C1A">
      <w:pPr>
        <w:pStyle w:val="1"/>
        <w:numPr>
          <w:ilvl w:val="1"/>
          <w:numId w:val="1"/>
        </w:numPr>
        <w:tabs>
          <w:tab w:val="left" w:pos="536"/>
        </w:tabs>
        <w:ind w:left="536" w:hanging="407"/>
        <w:jc w:val="left"/>
      </w:pPr>
      <w:r w:rsidRPr="002E6299">
        <w:rPr>
          <w:color w:val="231F20"/>
          <w:spacing w:val="-2"/>
          <w:w w:val="105"/>
        </w:rPr>
        <w:t>LOW</w:t>
      </w:r>
      <w:r w:rsidRPr="002E6299">
        <w:rPr>
          <w:color w:val="231F20"/>
          <w:spacing w:val="-12"/>
          <w:w w:val="105"/>
        </w:rPr>
        <w:t xml:space="preserve"> </w:t>
      </w:r>
      <w:r w:rsidRPr="002E6299">
        <w:rPr>
          <w:color w:val="231F20"/>
          <w:spacing w:val="-2"/>
          <w:w w:val="105"/>
        </w:rPr>
        <w:t>POWER</w:t>
      </w:r>
      <w:r w:rsidRPr="002E6299">
        <w:rPr>
          <w:color w:val="231F20"/>
          <w:spacing w:val="-5"/>
          <w:w w:val="105"/>
        </w:rPr>
        <w:t xml:space="preserve"> </w:t>
      </w:r>
      <w:r w:rsidRPr="002E6299">
        <w:rPr>
          <w:color w:val="231F20"/>
          <w:spacing w:val="-2"/>
          <w:w w:val="105"/>
        </w:rPr>
        <w:t>COMMUNICATION</w:t>
      </w:r>
      <w:r w:rsidRPr="002E6299">
        <w:rPr>
          <w:color w:val="231F20"/>
          <w:spacing w:val="-4"/>
          <w:w w:val="105"/>
        </w:rPr>
        <w:t xml:space="preserve"> </w:t>
      </w:r>
      <w:r w:rsidRPr="002E6299">
        <w:rPr>
          <w:color w:val="231F20"/>
          <w:spacing w:val="-2"/>
          <w:w w:val="105"/>
        </w:rPr>
        <w:t>SYSTEMS</w:t>
      </w:r>
    </w:p>
    <w:p w14:paraId="70A6AAC9" w14:textId="77777777" w:rsidR="00A918E6" w:rsidRPr="002E6299" w:rsidRDefault="001A1C1A">
      <w:pPr>
        <w:pStyle w:val="a3"/>
        <w:spacing w:before="49" w:line="297" w:lineRule="auto"/>
        <w:ind w:left="129" w:right="2704"/>
        <w:jc w:val="both"/>
        <w:rPr>
          <w:ins w:id="87" w:author="WANG SHUO (CHina MSA)" w:date="2025-04-16T15:40:00Z"/>
          <w:color w:val="231F20"/>
        </w:rPr>
      </w:pPr>
      <w:r w:rsidRPr="002E6299">
        <w:rPr>
          <w:color w:val="231F20"/>
        </w:rPr>
        <w:t xml:space="preserve">Low power communication systems, such as </w:t>
      </w:r>
      <w:proofErr w:type="spellStart"/>
      <w:r w:rsidRPr="002E6299">
        <w:rPr>
          <w:color w:val="231F20"/>
        </w:rPr>
        <w:t>LoRa</w:t>
      </w:r>
      <w:proofErr w:type="spellEnd"/>
      <w:r w:rsidRPr="002E6299">
        <w:rPr>
          <w:color w:val="231F20"/>
        </w:rPr>
        <w:t xml:space="preserve"> (Long Range), </w:t>
      </w:r>
      <w:proofErr w:type="spellStart"/>
      <w:r w:rsidRPr="002E6299">
        <w:rPr>
          <w:color w:val="231F20"/>
        </w:rPr>
        <w:t>Sigfox</w:t>
      </w:r>
      <w:proofErr w:type="spellEnd"/>
      <w:r w:rsidRPr="002E6299">
        <w:rPr>
          <w:color w:val="231F20"/>
        </w:rPr>
        <w:t>, and NB-</w:t>
      </w:r>
      <w:proofErr w:type="spellStart"/>
      <w:r w:rsidRPr="002E6299">
        <w:rPr>
          <w:color w:val="231F20"/>
        </w:rPr>
        <w:t>IoT</w:t>
      </w:r>
      <w:proofErr w:type="spellEnd"/>
      <w:r w:rsidRPr="002E6299">
        <w:rPr>
          <w:color w:val="231F20"/>
        </w:rPr>
        <w:t xml:space="preserve"> </w:t>
      </w:r>
      <w:r w:rsidRPr="002E6299">
        <w:rPr>
          <w:color w:val="231F20"/>
          <w:spacing w:val="-6"/>
        </w:rPr>
        <w:t xml:space="preserve">(Narrowband </w:t>
      </w:r>
      <w:proofErr w:type="spellStart"/>
      <w:r w:rsidRPr="002E6299">
        <w:rPr>
          <w:color w:val="231F20"/>
          <w:spacing w:val="-6"/>
        </w:rPr>
        <w:t>IoT</w:t>
      </w:r>
      <w:proofErr w:type="spellEnd"/>
      <w:r w:rsidRPr="002E6299">
        <w:rPr>
          <w:color w:val="231F20"/>
          <w:spacing w:val="-6"/>
        </w:rPr>
        <w:t xml:space="preserve">), are emerging technologies that have the potential to significantly impact </w:t>
      </w:r>
      <w:r w:rsidRPr="002E6299">
        <w:rPr>
          <w:color w:val="231F20"/>
          <w:spacing w:val="-2"/>
        </w:rPr>
        <w:t>maritime</w:t>
      </w:r>
      <w:r w:rsidRPr="002E6299">
        <w:rPr>
          <w:color w:val="231F20"/>
          <w:spacing w:val="-4"/>
        </w:rPr>
        <w:t xml:space="preserve"> </w:t>
      </w:r>
      <w:r w:rsidRPr="002E6299">
        <w:rPr>
          <w:color w:val="231F20"/>
          <w:spacing w:val="-2"/>
        </w:rPr>
        <w:t>communication.</w:t>
      </w:r>
      <w:r w:rsidRPr="002E6299">
        <w:rPr>
          <w:color w:val="231F20"/>
          <w:spacing w:val="-4"/>
        </w:rPr>
        <w:t xml:space="preserve"> </w:t>
      </w:r>
      <w:r w:rsidRPr="002E6299">
        <w:rPr>
          <w:color w:val="231F20"/>
          <w:spacing w:val="-2"/>
        </w:rPr>
        <w:t>These</w:t>
      </w:r>
      <w:r w:rsidRPr="002E6299">
        <w:rPr>
          <w:color w:val="231F20"/>
          <w:spacing w:val="-4"/>
        </w:rPr>
        <w:t xml:space="preserve"> </w:t>
      </w:r>
      <w:r w:rsidRPr="002E6299">
        <w:rPr>
          <w:color w:val="231F20"/>
          <w:spacing w:val="-2"/>
        </w:rPr>
        <w:t>systems</w:t>
      </w:r>
      <w:r w:rsidRPr="002E6299">
        <w:rPr>
          <w:color w:val="231F20"/>
          <w:spacing w:val="-4"/>
        </w:rPr>
        <w:t xml:space="preserve"> </w:t>
      </w:r>
      <w:r w:rsidRPr="002E6299">
        <w:rPr>
          <w:color w:val="231F20"/>
          <w:spacing w:val="-2"/>
        </w:rPr>
        <w:t>are</w:t>
      </w:r>
      <w:r w:rsidRPr="002E6299">
        <w:rPr>
          <w:color w:val="231F20"/>
          <w:spacing w:val="-4"/>
        </w:rPr>
        <w:t xml:space="preserve"> </w:t>
      </w:r>
      <w:r w:rsidRPr="002E6299">
        <w:rPr>
          <w:color w:val="231F20"/>
          <w:spacing w:val="-2"/>
        </w:rPr>
        <w:t>designed</w:t>
      </w:r>
      <w:r w:rsidRPr="002E6299">
        <w:rPr>
          <w:color w:val="231F20"/>
          <w:spacing w:val="-4"/>
        </w:rPr>
        <w:t xml:space="preserve"> </w:t>
      </w:r>
      <w:r w:rsidRPr="002E6299">
        <w:rPr>
          <w:color w:val="231F20"/>
          <w:spacing w:val="-2"/>
        </w:rPr>
        <w:t>to</w:t>
      </w:r>
      <w:r w:rsidRPr="002E6299">
        <w:rPr>
          <w:color w:val="231F20"/>
          <w:spacing w:val="-4"/>
        </w:rPr>
        <w:t xml:space="preserve"> </w:t>
      </w:r>
      <w:r w:rsidRPr="002E6299">
        <w:rPr>
          <w:color w:val="231F20"/>
          <w:spacing w:val="-2"/>
        </w:rPr>
        <w:t>provide</w:t>
      </w:r>
      <w:r w:rsidRPr="002E6299">
        <w:rPr>
          <w:color w:val="231F20"/>
          <w:spacing w:val="-4"/>
        </w:rPr>
        <w:t xml:space="preserve"> </w:t>
      </w:r>
      <w:r w:rsidRPr="002E6299">
        <w:rPr>
          <w:color w:val="231F20"/>
          <w:spacing w:val="-2"/>
        </w:rPr>
        <w:t>long-range,</w:t>
      </w:r>
      <w:r w:rsidRPr="002E6299">
        <w:rPr>
          <w:color w:val="231F20"/>
          <w:spacing w:val="-4"/>
        </w:rPr>
        <w:t xml:space="preserve"> </w:t>
      </w:r>
      <w:r w:rsidRPr="002E6299">
        <w:rPr>
          <w:color w:val="231F20"/>
          <w:spacing w:val="-2"/>
        </w:rPr>
        <w:t xml:space="preserve">low-power </w:t>
      </w:r>
      <w:r w:rsidRPr="002E6299">
        <w:rPr>
          <w:color w:val="231F20"/>
          <w:spacing w:val="-4"/>
        </w:rPr>
        <w:t>wireless</w:t>
      </w:r>
      <w:r w:rsidRPr="002E6299">
        <w:rPr>
          <w:color w:val="231F20"/>
          <w:spacing w:val="-10"/>
        </w:rPr>
        <w:t xml:space="preserve"> </w:t>
      </w:r>
      <w:r w:rsidRPr="002E6299">
        <w:rPr>
          <w:color w:val="231F20"/>
          <w:spacing w:val="-4"/>
        </w:rPr>
        <w:t>connectivity,</w:t>
      </w:r>
      <w:r w:rsidRPr="002E6299">
        <w:rPr>
          <w:color w:val="231F20"/>
          <w:spacing w:val="-10"/>
        </w:rPr>
        <w:t xml:space="preserve"> </w:t>
      </w:r>
      <w:r w:rsidRPr="002E6299">
        <w:rPr>
          <w:color w:val="231F20"/>
          <w:spacing w:val="-4"/>
        </w:rPr>
        <w:t>making</w:t>
      </w:r>
      <w:r w:rsidRPr="002E6299">
        <w:rPr>
          <w:color w:val="231F20"/>
          <w:spacing w:val="-10"/>
        </w:rPr>
        <w:t xml:space="preserve"> </w:t>
      </w:r>
      <w:r w:rsidRPr="002E6299">
        <w:rPr>
          <w:color w:val="231F20"/>
          <w:spacing w:val="-4"/>
        </w:rPr>
        <w:t>them</w:t>
      </w:r>
      <w:r w:rsidRPr="002E6299">
        <w:rPr>
          <w:color w:val="231F20"/>
          <w:spacing w:val="-10"/>
        </w:rPr>
        <w:t xml:space="preserve"> </w:t>
      </w:r>
      <w:r w:rsidRPr="002E6299">
        <w:rPr>
          <w:color w:val="231F20"/>
          <w:spacing w:val="-4"/>
        </w:rPr>
        <w:t>ideal</w:t>
      </w:r>
      <w:r w:rsidRPr="002E6299">
        <w:rPr>
          <w:color w:val="231F20"/>
          <w:spacing w:val="-10"/>
        </w:rPr>
        <w:t xml:space="preserve"> </w:t>
      </w:r>
      <w:r w:rsidRPr="002E6299">
        <w:rPr>
          <w:color w:val="231F20"/>
          <w:spacing w:val="-4"/>
        </w:rPr>
        <w:t>for</w:t>
      </w:r>
      <w:r w:rsidRPr="002E6299">
        <w:rPr>
          <w:color w:val="231F20"/>
          <w:spacing w:val="-10"/>
        </w:rPr>
        <w:t xml:space="preserve"> </w:t>
      </w:r>
      <w:r w:rsidRPr="002E6299">
        <w:rPr>
          <w:color w:val="231F20"/>
          <w:spacing w:val="-4"/>
        </w:rPr>
        <w:t>various</w:t>
      </w:r>
      <w:r w:rsidRPr="002E6299">
        <w:rPr>
          <w:color w:val="231F20"/>
          <w:spacing w:val="-10"/>
        </w:rPr>
        <w:t xml:space="preserve"> </w:t>
      </w:r>
      <w:proofErr w:type="spellStart"/>
      <w:r w:rsidRPr="002E6299">
        <w:rPr>
          <w:color w:val="231F20"/>
          <w:spacing w:val="-4"/>
        </w:rPr>
        <w:t>IoT</w:t>
      </w:r>
      <w:proofErr w:type="spellEnd"/>
      <w:r w:rsidRPr="002E6299">
        <w:rPr>
          <w:color w:val="231F20"/>
          <w:spacing w:val="-10"/>
        </w:rPr>
        <w:t xml:space="preserve"> </w:t>
      </w:r>
      <w:r w:rsidRPr="002E6299">
        <w:rPr>
          <w:color w:val="231F20"/>
          <w:spacing w:val="-4"/>
        </w:rPr>
        <w:t>(Internet</w:t>
      </w:r>
      <w:r w:rsidRPr="002E6299">
        <w:rPr>
          <w:color w:val="231F20"/>
          <w:spacing w:val="-10"/>
        </w:rPr>
        <w:t xml:space="preserve"> </w:t>
      </w:r>
      <w:r w:rsidRPr="002E6299">
        <w:rPr>
          <w:color w:val="231F20"/>
          <w:spacing w:val="-4"/>
        </w:rPr>
        <w:t>of</w:t>
      </w:r>
      <w:r w:rsidRPr="002E6299">
        <w:rPr>
          <w:color w:val="231F20"/>
          <w:spacing w:val="-10"/>
        </w:rPr>
        <w:t xml:space="preserve"> </w:t>
      </w:r>
      <w:r w:rsidRPr="002E6299">
        <w:rPr>
          <w:color w:val="231F20"/>
          <w:spacing w:val="-4"/>
        </w:rPr>
        <w:t>Things)</w:t>
      </w:r>
      <w:r w:rsidRPr="002E6299">
        <w:rPr>
          <w:color w:val="231F20"/>
          <w:spacing w:val="-10"/>
        </w:rPr>
        <w:t xml:space="preserve"> </w:t>
      </w:r>
      <w:r w:rsidRPr="002E6299">
        <w:rPr>
          <w:color w:val="231F20"/>
          <w:spacing w:val="-4"/>
        </w:rPr>
        <w:t>applications</w:t>
      </w:r>
      <w:r w:rsidRPr="002E6299">
        <w:rPr>
          <w:color w:val="231F20"/>
          <w:spacing w:val="-10"/>
        </w:rPr>
        <w:t xml:space="preserve"> </w:t>
      </w:r>
      <w:r w:rsidRPr="002E6299">
        <w:rPr>
          <w:color w:val="231F20"/>
          <w:spacing w:val="-4"/>
        </w:rPr>
        <w:t xml:space="preserve">in </w:t>
      </w:r>
      <w:r w:rsidRPr="002E6299">
        <w:rPr>
          <w:color w:val="231F20"/>
        </w:rPr>
        <w:t>the</w:t>
      </w:r>
      <w:r w:rsidRPr="002E6299">
        <w:rPr>
          <w:color w:val="231F20"/>
          <w:spacing w:val="-4"/>
        </w:rPr>
        <w:t xml:space="preserve"> </w:t>
      </w:r>
      <w:r w:rsidRPr="002E6299">
        <w:rPr>
          <w:color w:val="231F20"/>
        </w:rPr>
        <w:t>maritime</w:t>
      </w:r>
      <w:r w:rsidRPr="002E6299">
        <w:rPr>
          <w:color w:val="231F20"/>
          <w:spacing w:val="-4"/>
        </w:rPr>
        <w:t xml:space="preserve"> </w:t>
      </w:r>
      <w:r w:rsidRPr="002E6299">
        <w:rPr>
          <w:color w:val="231F20"/>
        </w:rPr>
        <w:t>sector.</w:t>
      </w:r>
      <w:ins w:id="88" w:author="WANG SHUO (CHina MSA)" w:date="2025-04-16T15:36:00Z">
        <w:r w:rsidRPr="002E6299">
          <w:rPr>
            <w:color w:val="231F20"/>
          </w:rPr>
          <w:t xml:space="preserve"> </w:t>
        </w:r>
      </w:ins>
    </w:p>
    <w:p w14:paraId="44F2C653" w14:textId="66CCE062" w:rsidR="00A918E6" w:rsidRPr="002E6299" w:rsidRDefault="001A1C1A">
      <w:pPr>
        <w:pStyle w:val="a3"/>
        <w:spacing w:before="49" w:line="297" w:lineRule="auto"/>
        <w:ind w:left="129" w:right="2704"/>
        <w:jc w:val="both"/>
        <w:rPr>
          <w:ins w:id="89" w:author="WANG SHUO (CHina MSA)" w:date="2025-04-16T15:42:00Z"/>
        </w:rPr>
      </w:pPr>
      <w:proofErr w:type="spellStart"/>
      <w:ins w:id="90" w:author="WANG SHUO (CHina MSA)" w:date="2025-04-16T15:41:00Z">
        <w:r w:rsidRPr="002E6299">
          <w:rPr>
            <w:rPrChange w:id="91" w:author="WANG SHUO (CHina MSA)" w:date="2025-06-17T11:19:00Z">
              <w:rPr>
                <w:rFonts w:asciiTheme="minorEastAsia" w:eastAsiaTheme="minorEastAsia" w:hAnsiTheme="minorEastAsia"/>
                <w:color w:val="231F20"/>
                <w:lang w:eastAsia="zh-CN"/>
              </w:rPr>
            </w:rPrChange>
          </w:rPr>
          <w:t>LoRa</w:t>
        </w:r>
        <w:proofErr w:type="spellEnd"/>
        <w:r w:rsidRPr="002E6299">
          <w:rPr>
            <w:rPrChange w:id="92" w:author="WANG SHUO (CHina MSA)" w:date="2025-06-17T11:19:00Z">
              <w:rPr>
                <w:color w:val="231F20"/>
              </w:rPr>
            </w:rPrChange>
          </w:rPr>
          <w:t xml:space="preserve"> </w:t>
        </w:r>
        <w:r w:rsidRPr="002E6299">
          <w:rPr>
            <w:rPrChange w:id="93" w:author="WANG SHUO (CHina MSA)" w:date="2025-06-17T11:19:00Z">
              <w:rPr>
                <w:rFonts w:asciiTheme="minorEastAsia" w:eastAsiaTheme="minorEastAsia" w:hAnsiTheme="minorEastAsia"/>
                <w:color w:val="231F20"/>
                <w:lang w:eastAsia="zh-CN"/>
              </w:rPr>
            </w:rPrChange>
          </w:rPr>
          <w:t>technology</w:t>
        </w:r>
      </w:ins>
      <w:ins w:id="94" w:author="WANG SHUO (CHina MSA)" w:date="2025-04-16T15:57:00Z">
        <w:r w:rsidRPr="002E6299">
          <w:t xml:space="preserve">, some issues related to costs (unknown / ongoing fees) and risks associated with licensed and unlicensed services. </w:t>
        </w:r>
        <w:del w:id="95" w:author="Administrator" w:date="2025-07-28T15:06:00Z">
          <w:r w:rsidRPr="002E6299" w:rsidDel="00A95758">
            <w:delText xml:space="preserve"> </w:delText>
          </w:r>
        </w:del>
      </w:ins>
      <w:ins w:id="96" w:author="WANG SHUO (CHina MSA)" w:date="2025-06-17T11:32:00Z">
        <w:r w:rsidRPr="002E6299">
          <w:t>NB-</w:t>
        </w:r>
        <w:proofErr w:type="spellStart"/>
        <w:r w:rsidRPr="002E6299">
          <w:t>IoT</w:t>
        </w:r>
        <w:proofErr w:type="spellEnd"/>
        <w:r w:rsidRPr="002E6299">
          <w:t xml:space="preserve"> – </w:t>
        </w:r>
        <w:proofErr w:type="spellStart"/>
        <w:r w:rsidRPr="002E6299">
          <w:t>licenced</w:t>
        </w:r>
        <w:proofErr w:type="spellEnd"/>
        <w:r w:rsidRPr="002E6299">
          <w:t xml:space="preserve"> – guarantee of service; ISM bands by nature unlicensed with no guarantee of service.</w:t>
        </w:r>
      </w:ins>
      <w:ins w:id="97" w:author="WANG SHUO (CHina MSA)" w:date="2025-07-28T15:43:00Z">
        <w:r w:rsidR="00B84778" w:rsidRPr="002E6299">
          <w:t xml:space="preserve"> </w:t>
        </w:r>
      </w:ins>
    </w:p>
    <w:p w14:paraId="30AF27CF" w14:textId="6D4D1697" w:rsidR="00A918E6" w:rsidRDefault="001A1C1A">
      <w:pPr>
        <w:pStyle w:val="a3"/>
        <w:spacing w:before="49" w:line="297" w:lineRule="auto"/>
        <w:ind w:left="129" w:right="2704"/>
        <w:jc w:val="both"/>
        <w:rPr>
          <w:ins w:id="98" w:author="WANG SHUO (CHina MSA)" w:date="2025-04-16T15:41:00Z"/>
        </w:rPr>
      </w:pPr>
      <w:bookmarkStart w:id="99" w:name="OLE_LINK9"/>
      <w:bookmarkStart w:id="100" w:name="OLE_LINK10"/>
      <w:proofErr w:type="spellStart"/>
      <w:ins w:id="101" w:author="WANG SHUO (CHina MSA)" w:date="2025-04-16T15:42:00Z">
        <w:r w:rsidRPr="002E6299">
          <w:rPr>
            <w:color w:val="231F20"/>
          </w:rPr>
          <w:t>Sigfox</w:t>
        </w:r>
        <w:proofErr w:type="spellEnd"/>
        <w:r w:rsidRPr="002E6299">
          <w:t xml:space="preserve"> technology would require encryption before being used to control </w:t>
        </w:r>
        <w:proofErr w:type="spellStart"/>
        <w:r w:rsidRPr="002E6299">
          <w:t>AtoN</w:t>
        </w:r>
        <w:proofErr w:type="spellEnd"/>
        <w:r w:rsidRPr="002E6299">
          <w:t xml:space="preserve">. </w:t>
        </w:r>
      </w:ins>
      <w:ins w:id="102" w:author="WANG SHUO (CHina MSA)" w:date="2025-07-28T15:47:00Z">
        <w:r w:rsidR="00AF405A" w:rsidRPr="00F463E5">
          <w:rPr>
            <w:rPrChange w:id="103" w:author="WANG SHUO (CHina MSA)" w:date="2025-07-28T15:49:00Z">
              <w:rPr>
                <w:color w:val="FF0000"/>
              </w:rPr>
            </w:rPrChange>
          </w:rPr>
          <w:t>This technology</w:t>
        </w:r>
      </w:ins>
      <w:ins w:id="104" w:author="WANG SHUO (CHina MSA)" w:date="2025-04-16T15:42:00Z">
        <w:r w:rsidRPr="00F463E5">
          <w:rPr>
            <w:rPrChange w:id="105" w:author="WANG SHUO (CHina MSA)" w:date="2025-07-28T15:49:00Z">
              <w:rPr>
                <w:color w:val="FF0000"/>
              </w:rPr>
            </w:rPrChange>
          </w:rPr>
          <w:t xml:space="preserve"> may be suitable to monitor </w:t>
        </w:r>
        <w:proofErr w:type="spellStart"/>
        <w:r w:rsidRPr="00F463E5">
          <w:rPr>
            <w:rPrChange w:id="106" w:author="WANG SHUO (CHina MSA)" w:date="2025-07-28T15:49:00Z">
              <w:rPr>
                <w:color w:val="FF0000"/>
              </w:rPr>
            </w:rPrChange>
          </w:rPr>
          <w:t>AtoN</w:t>
        </w:r>
        <w:proofErr w:type="spellEnd"/>
        <w:r w:rsidRPr="00F463E5">
          <w:rPr>
            <w:rPrChange w:id="107" w:author="WANG SHUO (CHina MSA)" w:date="2025-07-28T15:49:00Z">
              <w:rPr>
                <w:color w:val="FF0000"/>
              </w:rPr>
            </w:rPrChange>
          </w:rPr>
          <w:t xml:space="preserve"> without additional encryption.</w:t>
        </w:r>
        <w:r w:rsidRPr="002E6299">
          <w:t xml:space="preserve"> </w:t>
        </w:r>
        <w:bookmarkEnd w:id="99"/>
        <w:bookmarkEnd w:id="100"/>
        <w:r w:rsidRPr="002E6299">
          <w:t>Additional encryption will require additional bandwidth, which then limits the available bandwidth for transfer of data.</w:t>
        </w:r>
      </w:ins>
    </w:p>
    <w:p w14:paraId="4A96F8E1" w14:textId="77777777" w:rsidR="00A918E6" w:rsidRDefault="00A918E6">
      <w:pPr>
        <w:pStyle w:val="a3"/>
        <w:spacing w:before="49" w:line="297" w:lineRule="auto"/>
        <w:ind w:left="129" w:right="2704"/>
        <w:jc w:val="both"/>
        <w:rPr>
          <w:del w:id="108" w:author="WANG SHUO (CHina MSA)" w:date="2025-04-16T15:36:00Z"/>
        </w:rPr>
      </w:pPr>
    </w:p>
    <w:p w14:paraId="1CD6B0EC" w14:textId="77777777" w:rsidR="00A918E6" w:rsidRDefault="00A918E6">
      <w:pPr>
        <w:pStyle w:val="a3"/>
        <w:spacing w:before="49" w:line="297" w:lineRule="auto"/>
        <w:ind w:right="2704"/>
        <w:jc w:val="both"/>
        <w:rPr>
          <w:ins w:id="109" w:author="WANG SHUO (CHina MSA)" w:date="2025-04-16T15:41:00Z"/>
        </w:rPr>
        <w:pPrChange w:id="110" w:author="WANG SHUO (CHina MSA)" w:date="2025-04-16T15:38:00Z">
          <w:pPr>
            <w:pStyle w:val="a3"/>
            <w:spacing w:line="297" w:lineRule="auto"/>
            <w:jc w:val="both"/>
          </w:pPr>
        </w:pPrChange>
      </w:pPr>
    </w:p>
    <w:p w14:paraId="734E17C3" w14:textId="77777777" w:rsidR="00A918E6" w:rsidRDefault="00A918E6">
      <w:pPr>
        <w:pStyle w:val="a3"/>
        <w:spacing w:before="49" w:line="297" w:lineRule="auto"/>
        <w:ind w:right="2704"/>
        <w:jc w:val="both"/>
        <w:sectPr w:rsidR="00A918E6">
          <w:pgSz w:w="11910" w:h="15880"/>
          <w:pgMar w:top="1520" w:right="708" w:bottom="280" w:left="708" w:header="839" w:footer="0" w:gutter="0"/>
          <w:cols w:space="720"/>
        </w:sectPr>
        <w:pPrChange w:id="111" w:author="WANG SHUO (CHina MSA)" w:date="2025-04-16T15:38:00Z">
          <w:pPr>
            <w:pStyle w:val="a3"/>
            <w:spacing w:line="297" w:lineRule="auto"/>
            <w:jc w:val="both"/>
          </w:pPr>
        </w:pPrChange>
      </w:pPr>
    </w:p>
    <w:p w14:paraId="15F27F5D" w14:textId="77777777" w:rsidR="00A918E6" w:rsidRDefault="001A1C1A">
      <w:pPr>
        <w:pStyle w:val="a3"/>
        <w:spacing w:before="178" w:line="297" w:lineRule="auto"/>
        <w:ind w:left="2693" w:right="139" w:firstLine="396"/>
        <w:jc w:val="both"/>
      </w:pPr>
      <w:r>
        <w:rPr>
          <w:color w:val="231F20"/>
          <w:spacing w:val="-4"/>
        </w:rPr>
        <w:lastRenderedPageBreak/>
        <w:t>IALA</w:t>
      </w:r>
      <w:r>
        <w:rPr>
          <w:color w:val="231F20"/>
          <w:spacing w:val="-11"/>
        </w:rPr>
        <w:t xml:space="preserve"> </w:t>
      </w:r>
      <w:r>
        <w:rPr>
          <w:color w:val="231F20"/>
          <w:spacing w:val="-4"/>
        </w:rPr>
        <w:t>recognizes</w:t>
      </w:r>
      <w:r>
        <w:rPr>
          <w:color w:val="231F20"/>
          <w:spacing w:val="-11"/>
        </w:rPr>
        <w:t xml:space="preserve"> </w:t>
      </w:r>
      <w:r>
        <w:rPr>
          <w:color w:val="231F20"/>
          <w:spacing w:val="-4"/>
        </w:rPr>
        <w:t>the</w:t>
      </w:r>
      <w:r>
        <w:rPr>
          <w:color w:val="231F20"/>
          <w:spacing w:val="-11"/>
        </w:rPr>
        <w:t xml:space="preserve"> </w:t>
      </w:r>
      <w:r>
        <w:rPr>
          <w:color w:val="231F20"/>
          <w:spacing w:val="-4"/>
        </w:rPr>
        <w:t>importance</w:t>
      </w:r>
      <w:r>
        <w:rPr>
          <w:color w:val="231F20"/>
          <w:spacing w:val="-11"/>
        </w:rPr>
        <w:t xml:space="preserve"> </w:t>
      </w:r>
      <w:r>
        <w:rPr>
          <w:color w:val="231F20"/>
          <w:spacing w:val="-4"/>
        </w:rPr>
        <w:t>of</w:t>
      </w:r>
      <w:r>
        <w:rPr>
          <w:color w:val="231F20"/>
          <w:spacing w:val="-11"/>
        </w:rPr>
        <w:t xml:space="preserve"> </w:t>
      </w:r>
      <w:r>
        <w:rPr>
          <w:color w:val="231F20"/>
          <w:spacing w:val="-4"/>
        </w:rPr>
        <w:t>exploring</w:t>
      </w:r>
      <w:r>
        <w:rPr>
          <w:color w:val="231F20"/>
          <w:spacing w:val="-11"/>
        </w:rPr>
        <w:t xml:space="preserve"> </w:t>
      </w:r>
      <w:r>
        <w:rPr>
          <w:color w:val="231F20"/>
          <w:spacing w:val="-4"/>
        </w:rPr>
        <w:t>and</w:t>
      </w:r>
      <w:r>
        <w:rPr>
          <w:color w:val="231F20"/>
          <w:spacing w:val="-11"/>
        </w:rPr>
        <w:t xml:space="preserve"> </w:t>
      </w:r>
      <w:r>
        <w:rPr>
          <w:color w:val="231F20"/>
          <w:spacing w:val="-4"/>
        </w:rPr>
        <w:t>evaluating</w:t>
      </w:r>
      <w:r>
        <w:rPr>
          <w:color w:val="231F20"/>
          <w:spacing w:val="-11"/>
        </w:rPr>
        <w:t xml:space="preserve"> </w:t>
      </w:r>
      <w:r>
        <w:rPr>
          <w:color w:val="231F20"/>
          <w:spacing w:val="-4"/>
        </w:rPr>
        <w:t>the</w:t>
      </w:r>
      <w:r>
        <w:rPr>
          <w:color w:val="231F20"/>
          <w:spacing w:val="-11"/>
        </w:rPr>
        <w:t xml:space="preserve"> </w:t>
      </w:r>
      <w:r>
        <w:rPr>
          <w:color w:val="231F20"/>
          <w:spacing w:val="-4"/>
        </w:rPr>
        <w:t>potential</w:t>
      </w:r>
      <w:r>
        <w:rPr>
          <w:color w:val="231F20"/>
          <w:spacing w:val="-11"/>
        </w:rPr>
        <w:t xml:space="preserve"> </w:t>
      </w:r>
      <w:r>
        <w:rPr>
          <w:color w:val="231F20"/>
          <w:spacing w:val="-4"/>
        </w:rPr>
        <w:t>of</w:t>
      </w:r>
      <w:r>
        <w:rPr>
          <w:color w:val="231F20"/>
          <w:spacing w:val="-11"/>
        </w:rPr>
        <w:t xml:space="preserve"> </w:t>
      </w:r>
      <w:r>
        <w:rPr>
          <w:color w:val="231F20"/>
          <w:spacing w:val="-4"/>
        </w:rPr>
        <w:t>low</w:t>
      </w:r>
      <w:r>
        <w:rPr>
          <w:color w:val="231F20"/>
          <w:spacing w:val="-11"/>
        </w:rPr>
        <w:t xml:space="preserve"> </w:t>
      </w:r>
      <w:r>
        <w:rPr>
          <w:color w:val="231F20"/>
          <w:spacing w:val="-4"/>
        </w:rPr>
        <w:t xml:space="preserve">power </w:t>
      </w:r>
      <w:r>
        <w:rPr>
          <w:color w:val="231F20"/>
        </w:rPr>
        <w:t xml:space="preserve">communication systems for maritime use. These technologies could be employed for </w:t>
      </w:r>
      <w:r>
        <w:rPr>
          <w:color w:val="231F20"/>
          <w:spacing w:val="-2"/>
        </w:rPr>
        <w:t>various</w:t>
      </w:r>
      <w:r>
        <w:rPr>
          <w:color w:val="231F20"/>
          <w:spacing w:val="-12"/>
        </w:rPr>
        <w:t xml:space="preserve"> </w:t>
      </w:r>
      <w:r>
        <w:rPr>
          <w:color w:val="231F20"/>
          <w:spacing w:val="-2"/>
        </w:rPr>
        <w:t>purposes,</w:t>
      </w:r>
      <w:r>
        <w:rPr>
          <w:color w:val="231F20"/>
          <w:spacing w:val="-12"/>
        </w:rPr>
        <w:t xml:space="preserve"> </w:t>
      </w:r>
      <w:r>
        <w:rPr>
          <w:color w:val="231F20"/>
          <w:spacing w:val="-2"/>
        </w:rPr>
        <w:t>such</w:t>
      </w:r>
      <w:r>
        <w:rPr>
          <w:color w:val="231F20"/>
          <w:spacing w:val="-12"/>
        </w:rPr>
        <w:t xml:space="preserve"> </w:t>
      </w:r>
      <w:r>
        <w:rPr>
          <w:color w:val="231F20"/>
          <w:spacing w:val="-2"/>
        </w:rPr>
        <w:t>as</w:t>
      </w:r>
      <w:r>
        <w:rPr>
          <w:color w:val="231F20"/>
          <w:spacing w:val="-12"/>
        </w:rPr>
        <w:t xml:space="preserve"> </w:t>
      </w:r>
      <w:r>
        <w:rPr>
          <w:color w:val="231F20"/>
          <w:spacing w:val="-2"/>
        </w:rPr>
        <w:t>tracking</w:t>
      </w:r>
      <w:r>
        <w:rPr>
          <w:color w:val="231F20"/>
          <w:spacing w:val="-12"/>
        </w:rPr>
        <w:t xml:space="preserve"> </w:t>
      </w:r>
      <w:r>
        <w:rPr>
          <w:color w:val="231F20"/>
          <w:spacing w:val="-2"/>
        </w:rPr>
        <w:t>and</w:t>
      </w:r>
      <w:r>
        <w:rPr>
          <w:color w:val="231F20"/>
          <w:spacing w:val="-12"/>
        </w:rPr>
        <w:t xml:space="preserve"> </w:t>
      </w:r>
      <w:r>
        <w:rPr>
          <w:color w:val="231F20"/>
          <w:spacing w:val="-2"/>
        </w:rPr>
        <w:t>monitoring</w:t>
      </w:r>
      <w:r>
        <w:rPr>
          <w:color w:val="231F20"/>
          <w:spacing w:val="-12"/>
        </w:rPr>
        <w:t xml:space="preserve"> </w:t>
      </w:r>
      <w:r>
        <w:rPr>
          <w:color w:val="231F20"/>
          <w:spacing w:val="-2"/>
        </w:rPr>
        <w:t>assets,</w:t>
      </w:r>
      <w:r>
        <w:rPr>
          <w:color w:val="231F20"/>
          <w:spacing w:val="-12"/>
        </w:rPr>
        <w:t xml:space="preserve"> </w:t>
      </w:r>
      <w:r>
        <w:rPr>
          <w:color w:val="231F20"/>
          <w:spacing w:val="-2"/>
        </w:rPr>
        <w:t>environmental</w:t>
      </w:r>
      <w:r>
        <w:rPr>
          <w:color w:val="231F20"/>
          <w:spacing w:val="-12"/>
        </w:rPr>
        <w:t xml:space="preserve"> </w:t>
      </w:r>
      <w:r>
        <w:rPr>
          <w:color w:val="231F20"/>
          <w:spacing w:val="-2"/>
        </w:rPr>
        <w:t>monitoring,</w:t>
      </w:r>
      <w:r>
        <w:rPr>
          <w:color w:val="231F20"/>
          <w:spacing w:val="-12"/>
        </w:rPr>
        <w:t xml:space="preserve"> </w:t>
      </w:r>
      <w:r>
        <w:rPr>
          <w:color w:val="231F20"/>
          <w:spacing w:val="-2"/>
        </w:rPr>
        <w:t xml:space="preserve">and </w:t>
      </w:r>
      <w:r>
        <w:rPr>
          <w:color w:val="231F20"/>
        </w:rPr>
        <w:t>enhancing safety and efficiency in port operations.</w:t>
      </w:r>
    </w:p>
    <w:p w14:paraId="130CDF71" w14:textId="77777777" w:rsidR="00A918E6" w:rsidRDefault="001A1C1A">
      <w:pPr>
        <w:pStyle w:val="a3"/>
        <w:spacing w:before="3" w:line="297" w:lineRule="auto"/>
        <w:ind w:left="2693" w:right="139" w:firstLine="396"/>
        <w:jc w:val="both"/>
      </w:pPr>
      <w:r>
        <w:rPr>
          <w:color w:val="231F20"/>
        </w:rPr>
        <w:t>IALA could encourage its members and the maritime community to study and assess</w:t>
      </w:r>
      <w:r>
        <w:rPr>
          <w:color w:val="231F20"/>
          <w:spacing w:val="-4"/>
        </w:rPr>
        <w:t xml:space="preserve"> </w:t>
      </w:r>
      <w:r>
        <w:rPr>
          <w:color w:val="231F20"/>
        </w:rPr>
        <w:t>the</w:t>
      </w:r>
      <w:r>
        <w:rPr>
          <w:color w:val="231F20"/>
          <w:spacing w:val="-4"/>
        </w:rPr>
        <w:t xml:space="preserve"> </w:t>
      </w:r>
      <w:r>
        <w:rPr>
          <w:color w:val="231F20"/>
        </w:rPr>
        <w:t>feasibility</w:t>
      </w:r>
      <w:r>
        <w:rPr>
          <w:color w:val="231F20"/>
          <w:spacing w:val="-4"/>
        </w:rPr>
        <w:t xml:space="preserve"> </w:t>
      </w:r>
      <w:r>
        <w:rPr>
          <w:color w:val="231F20"/>
        </w:rPr>
        <w:t>of</w:t>
      </w:r>
      <w:r>
        <w:rPr>
          <w:color w:val="231F20"/>
          <w:spacing w:val="-4"/>
        </w:rPr>
        <w:t xml:space="preserve"> </w:t>
      </w:r>
      <w:r>
        <w:rPr>
          <w:color w:val="231F20"/>
        </w:rPr>
        <w:t>these</w:t>
      </w:r>
      <w:r>
        <w:rPr>
          <w:color w:val="231F20"/>
          <w:spacing w:val="-4"/>
        </w:rPr>
        <w:t xml:space="preserve"> </w:t>
      </w:r>
      <w:r>
        <w:rPr>
          <w:color w:val="231F20"/>
        </w:rPr>
        <w:t>technologies</w:t>
      </w:r>
      <w:r>
        <w:rPr>
          <w:color w:val="231F20"/>
          <w:spacing w:val="-4"/>
        </w:rPr>
        <w:t xml:space="preserve"> </w:t>
      </w:r>
      <w:r>
        <w:rPr>
          <w:color w:val="231F20"/>
        </w:rPr>
        <w:t>for</w:t>
      </w:r>
      <w:r>
        <w:rPr>
          <w:color w:val="231F20"/>
          <w:spacing w:val="-4"/>
        </w:rPr>
        <w:t xml:space="preserve"> </w:t>
      </w:r>
      <w:r>
        <w:rPr>
          <w:color w:val="231F20"/>
        </w:rPr>
        <w:t>maritime</w:t>
      </w:r>
      <w:r>
        <w:rPr>
          <w:color w:val="231F20"/>
          <w:spacing w:val="-4"/>
        </w:rPr>
        <w:t xml:space="preserve"> </w:t>
      </w:r>
      <w:r>
        <w:rPr>
          <w:color w:val="231F20"/>
        </w:rPr>
        <w:t>applications.</w:t>
      </w:r>
      <w:r>
        <w:rPr>
          <w:color w:val="231F20"/>
          <w:spacing w:val="-4"/>
        </w:rPr>
        <w:t xml:space="preserve"> </w:t>
      </w:r>
      <w:r>
        <w:rPr>
          <w:color w:val="231F20"/>
        </w:rPr>
        <w:t>Additionally,</w:t>
      </w:r>
      <w:r>
        <w:rPr>
          <w:color w:val="231F20"/>
          <w:spacing w:val="-4"/>
        </w:rPr>
        <w:t xml:space="preserve"> </w:t>
      </w:r>
      <w:r>
        <w:rPr>
          <w:color w:val="231F20"/>
        </w:rPr>
        <w:t>IALA could</w:t>
      </w:r>
      <w:r>
        <w:rPr>
          <w:color w:val="231F20"/>
          <w:spacing w:val="-3"/>
        </w:rPr>
        <w:t xml:space="preserve"> </w:t>
      </w:r>
      <w:r>
        <w:rPr>
          <w:color w:val="231F20"/>
        </w:rPr>
        <w:t>facilitate</w:t>
      </w:r>
      <w:r>
        <w:rPr>
          <w:color w:val="231F20"/>
          <w:spacing w:val="-3"/>
        </w:rPr>
        <w:t xml:space="preserve"> </w:t>
      </w:r>
      <w:r>
        <w:rPr>
          <w:color w:val="231F20"/>
        </w:rPr>
        <w:t>collaboration</w:t>
      </w:r>
      <w:r>
        <w:rPr>
          <w:color w:val="231F20"/>
          <w:spacing w:val="-3"/>
        </w:rPr>
        <w:t xml:space="preserve"> </w:t>
      </w:r>
      <w:r>
        <w:rPr>
          <w:color w:val="231F20"/>
        </w:rPr>
        <w:t>among</w:t>
      </w:r>
      <w:r>
        <w:rPr>
          <w:color w:val="231F20"/>
          <w:spacing w:val="-3"/>
        </w:rPr>
        <w:t xml:space="preserve"> </w:t>
      </w:r>
      <w:r>
        <w:rPr>
          <w:color w:val="231F20"/>
        </w:rPr>
        <w:t>its</w:t>
      </w:r>
      <w:r>
        <w:rPr>
          <w:color w:val="231F20"/>
          <w:spacing w:val="-3"/>
        </w:rPr>
        <w:t xml:space="preserve"> </w:t>
      </w:r>
      <w:r>
        <w:rPr>
          <w:color w:val="231F20"/>
        </w:rPr>
        <w:t>members,</w:t>
      </w:r>
      <w:r>
        <w:rPr>
          <w:color w:val="231F20"/>
          <w:spacing w:val="-3"/>
        </w:rPr>
        <w:t xml:space="preserve"> </w:t>
      </w:r>
      <w:r>
        <w:rPr>
          <w:color w:val="231F20"/>
        </w:rPr>
        <w:t>industry</w:t>
      </w:r>
      <w:r>
        <w:rPr>
          <w:color w:val="231F20"/>
          <w:spacing w:val="-3"/>
        </w:rPr>
        <w:t xml:space="preserve"> </w:t>
      </w:r>
      <w:r>
        <w:rPr>
          <w:color w:val="231F20"/>
        </w:rPr>
        <w:t>partners,</w:t>
      </w:r>
      <w:r>
        <w:rPr>
          <w:color w:val="231F20"/>
          <w:spacing w:val="-3"/>
        </w:rPr>
        <w:t xml:space="preserve"> </w:t>
      </w:r>
      <w:r>
        <w:rPr>
          <w:color w:val="231F20"/>
        </w:rPr>
        <w:t>and</w:t>
      </w:r>
      <w:r>
        <w:rPr>
          <w:color w:val="231F20"/>
          <w:spacing w:val="-3"/>
        </w:rPr>
        <w:t xml:space="preserve"> </w:t>
      </w:r>
      <w:r>
        <w:rPr>
          <w:color w:val="231F20"/>
        </w:rPr>
        <w:t>other</w:t>
      </w:r>
      <w:r>
        <w:rPr>
          <w:color w:val="231F20"/>
          <w:spacing w:val="-3"/>
        </w:rPr>
        <w:t xml:space="preserve"> </w:t>
      </w:r>
      <w:r>
        <w:rPr>
          <w:color w:val="231F20"/>
        </w:rPr>
        <w:t>relevant organizations</w:t>
      </w:r>
      <w:r>
        <w:rPr>
          <w:color w:val="231F20"/>
          <w:spacing w:val="-16"/>
        </w:rPr>
        <w:t xml:space="preserve"> </w:t>
      </w:r>
      <w:r>
        <w:rPr>
          <w:color w:val="231F20"/>
        </w:rPr>
        <w:t>to</w:t>
      </w:r>
      <w:r>
        <w:rPr>
          <w:color w:val="231F20"/>
          <w:spacing w:val="-15"/>
        </w:rPr>
        <w:t xml:space="preserve"> </w:t>
      </w:r>
      <w:r>
        <w:rPr>
          <w:color w:val="231F20"/>
        </w:rPr>
        <w:t>identify</w:t>
      </w:r>
      <w:r>
        <w:rPr>
          <w:color w:val="231F20"/>
          <w:spacing w:val="-16"/>
        </w:rPr>
        <w:t xml:space="preserve"> </w:t>
      </w:r>
      <w:r>
        <w:rPr>
          <w:color w:val="231F20"/>
        </w:rPr>
        <w:t>best</w:t>
      </w:r>
      <w:r>
        <w:rPr>
          <w:color w:val="231F20"/>
          <w:spacing w:val="-15"/>
        </w:rPr>
        <w:t xml:space="preserve"> </w:t>
      </w:r>
      <w:r>
        <w:rPr>
          <w:color w:val="231F20"/>
        </w:rPr>
        <w:t>practices,</w:t>
      </w:r>
      <w:r>
        <w:rPr>
          <w:color w:val="231F20"/>
          <w:spacing w:val="-16"/>
        </w:rPr>
        <w:t xml:space="preserve"> </w:t>
      </w:r>
      <w:r>
        <w:rPr>
          <w:color w:val="231F20"/>
        </w:rPr>
        <w:t>develop</w:t>
      </w:r>
      <w:r>
        <w:rPr>
          <w:color w:val="231F20"/>
          <w:spacing w:val="-15"/>
        </w:rPr>
        <w:t xml:space="preserve"> </w:t>
      </w:r>
      <w:r>
        <w:rPr>
          <w:color w:val="231F20"/>
        </w:rPr>
        <w:t>standards,</w:t>
      </w:r>
      <w:r>
        <w:rPr>
          <w:color w:val="231F20"/>
          <w:spacing w:val="-16"/>
        </w:rPr>
        <w:t xml:space="preserve"> </w:t>
      </w:r>
      <w:r>
        <w:rPr>
          <w:color w:val="231F20"/>
        </w:rPr>
        <w:t>and</w:t>
      </w:r>
      <w:r>
        <w:rPr>
          <w:color w:val="231F20"/>
          <w:spacing w:val="-15"/>
        </w:rPr>
        <w:t xml:space="preserve"> </w:t>
      </w:r>
      <w:r>
        <w:rPr>
          <w:color w:val="231F20"/>
        </w:rPr>
        <w:t>promote</w:t>
      </w:r>
      <w:r>
        <w:rPr>
          <w:color w:val="231F20"/>
          <w:spacing w:val="-16"/>
        </w:rPr>
        <w:t xml:space="preserve"> </w:t>
      </w:r>
      <w:r>
        <w:rPr>
          <w:color w:val="231F20"/>
        </w:rPr>
        <w:t>interoperability of</w:t>
      </w:r>
      <w:r>
        <w:rPr>
          <w:color w:val="231F20"/>
          <w:spacing w:val="-7"/>
        </w:rPr>
        <w:t xml:space="preserve"> </w:t>
      </w:r>
      <w:r>
        <w:rPr>
          <w:color w:val="231F20"/>
        </w:rPr>
        <w:t>low</w:t>
      </w:r>
      <w:r>
        <w:rPr>
          <w:color w:val="231F20"/>
          <w:spacing w:val="-7"/>
        </w:rPr>
        <w:t xml:space="preserve"> </w:t>
      </w:r>
      <w:r>
        <w:rPr>
          <w:color w:val="231F20"/>
        </w:rPr>
        <w:t>power</w:t>
      </w:r>
      <w:r>
        <w:rPr>
          <w:color w:val="231F20"/>
          <w:spacing w:val="-7"/>
        </w:rPr>
        <w:t xml:space="preserve"> </w:t>
      </w:r>
      <w:r>
        <w:rPr>
          <w:color w:val="231F20"/>
        </w:rPr>
        <w:t>communication</w:t>
      </w:r>
      <w:r>
        <w:rPr>
          <w:color w:val="231F20"/>
          <w:spacing w:val="-7"/>
        </w:rPr>
        <w:t xml:space="preserve"> </w:t>
      </w:r>
      <w:r>
        <w:rPr>
          <w:color w:val="231F20"/>
        </w:rPr>
        <w:t>systems</w:t>
      </w:r>
      <w:r>
        <w:rPr>
          <w:color w:val="231F20"/>
          <w:spacing w:val="-7"/>
        </w:rPr>
        <w:t xml:space="preserve"> </w:t>
      </w:r>
      <w:r>
        <w:rPr>
          <w:color w:val="231F20"/>
        </w:rPr>
        <w:t>within</w:t>
      </w:r>
      <w:r>
        <w:rPr>
          <w:color w:val="231F20"/>
          <w:spacing w:val="-7"/>
        </w:rPr>
        <w:t xml:space="preserve"> </w:t>
      </w:r>
      <w:r>
        <w:rPr>
          <w:color w:val="231F20"/>
        </w:rPr>
        <w:t>the</w:t>
      </w:r>
      <w:r>
        <w:rPr>
          <w:color w:val="231F20"/>
          <w:spacing w:val="-7"/>
        </w:rPr>
        <w:t xml:space="preserve"> </w:t>
      </w:r>
      <w:r>
        <w:rPr>
          <w:color w:val="231F20"/>
        </w:rPr>
        <w:t>maritime</w:t>
      </w:r>
      <w:r>
        <w:rPr>
          <w:color w:val="231F20"/>
          <w:spacing w:val="-7"/>
        </w:rPr>
        <w:t xml:space="preserve"> </w:t>
      </w:r>
      <w:r>
        <w:rPr>
          <w:color w:val="231F20"/>
        </w:rPr>
        <w:t>domain.</w:t>
      </w:r>
    </w:p>
    <w:p w14:paraId="6FE49E8E" w14:textId="77777777" w:rsidR="00A918E6" w:rsidRDefault="00A918E6">
      <w:pPr>
        <w:pStyle w:val="a3"/>
      </w:pPr>
    </w:p>
    <w:p w14:paraId="30A3A9BE" w14:textId="77777777" w:rsidR="00A918E6" w:rsidRDefault="00A918E6">
      <w:pPr>
        <w:pStyle w:val="a3"/>
        <w:spacing w:before="83"/>
      </w:pPr>
    </w:p>
    <w:p w14:paraId="11B3B71E" w14:textId="77777777" w:rsidR="00A918E6" w:rsidRDefault="001A1C1A">
      <w:pPr>
        <w:pStyle w:val="1"/>
        <w:numPr>
          <w:ilvl w:val="1"/>
          <w:numId w:val="1"/>
        </w:numPr>
        <w:tabs>
          <w:tab w:val="left" w:pos="3082"/>
        </w:tabs>
        <w:ind w:left="3082" w:hanging="389"/>
        <w:jc w:val="left"/>
      </w:pPr>
      <w:r>
        <w:rPr>
          <w:color w:val="231F20"/>
          <w:spacing w:val="-2"/>
          <w:w w:val="105"/>
        </w:rPr>
        <w:t>AUTONOMOUS</w:t>
      </w:r>
      <w:r>
        <w:rPr>
          <w:color w:val="231F20"/>
          <w:spacing w:val="-5"/>
          <w:w w:val="105"/>
        </w:rPr>
        <w:t xml:space="preserve"> </w:t>
      </w:r>
      <w:r>
        <w:rPr>
          <w:color w:val="231F20"/>
          <w:spacing w:val="-2"/>
          <w:w w:val="105"/>
        </w:rPr>
        <w:t>MARINE</w:t>
      </w:r>
      <w:r>
        <w:rPr>
          <w:color w:val="231F20"/>
          <w:spacing w:val="-5"/>
          <w:w w:val="105"/>
        </w:rPr>
        <w:t xml:space="preserve"> </w:t>
      </w:r>
      <w:r>
        <w:rPr>
          <w:color w:val="231F20"/>
          <w:spacing w:val="-2"/>
          <w:w w:val="105"/>
        </w:rPr>
        <w:t>RADIO</w:t>
      </w:r>
      <w:r>
        <w:rPr>
          <w:color w:val="231F20"/>
          <w:spacing w:val="-5"/>
          <w:w w:val="105"/>
        </w:rPr>
        <w:t xml:space="preserve"> </w:t>
      </w:r>
      <w:r>
        <w:rPr>
          <w:color w:val="231F20"/>
          <w:spacing w:val="-2"/>
          <w:w w:val="105"/>
        </w:rPr>
        <w:t>DEVICES</w:t>
      </w:r>
    </w:p>
    <w:p w14:paraId="3684AC40" w14:textId="77777777" w:rsidR="00A918E6" w:rsidRDefault="001A1C1A">
      <w:pPr>
        <w:pStyle w:val="a3"/>
        <w:spacing w:before="49" w:line="297" w:lineRule="auto"/>
        <w:ind w:left="2693" w:right="139"/>
        <w:jc w:val="both"/>
      </w:pPr>
      <w:r>
        <w:rPr>
          <w:color w:val="231F20"/>
        </w:rPr>
        <w:t>There</w:t>
      </w:r>
      <w:r>
        <w:rPr>
          <w:color w:val="231F20"/>
          <w:spacing w:val="-2"/>
        </w:rPr>
        <w:t xml:space="preserve"> </w:t>
      </w:r>
      <w:r>
        <w:rPr>
          <w:color w:val="231F20"/>
        </w:rPr>
        <w:t>are</w:t>
      </w:r>
      <w:r>
        <w:rPr>
          <w:color w:val="231F20"/>
          <w:spacing w:val="-2"/>
        </w:rPr>
        <w:t xml:space="preserve"> </w:t>
      </w:r>
      <w:r>
        <w:rPr>
          <w:color w:val="231F20"/>
        </w:rPr>
        <w:t>numerous</w:t>
      </w:r>
      <w:r>
        <w:rPr>
          <w:color w:val="231F20"/>
          <w:spacing w:val="-2"/>
        </w:rPr>
        <w:t xml:space="preserve"> </w:t>
      </w:r>
      <w:r>
        <w:rPr>
          <w:color w:val="231F20"/>
        </w:rPr>
        <w:t>maritime</w:t>
      </w:r>
      <w:r>
        <w:rPr>
          <w:color w:val="231F20"/>
          <w:spacing w:val="-2"/>
        </w:rPr>
        <w:t xml:space="preserve"> </w:t>
      </w:r>
      <w:r>
        <w:rPr>
          <w:color w:val="231F20"/>
        </w:rPr>
        <w:t>radio</w:t>
      </w:r>
      <w:r>
        <w:rPr>
          <w:color w:val="231F20"/>
          <w:spacing w:val="-2"/>
        </w:rPr>
        <w:t xml:space="preserve"> </w:t>
      </w:r>
      <w:r>
        <w:rPr>
          <w:color w:val="231F20"/>
        </w:rPr>
        <w:t>devices</w:t>
      </w:r>
      <w:r>
        <w:rPr>
          <w:color w:val="231F20"/>
          <w:spacing w:val="-2"/>
        </w:rPr>
        <w:t xml:space="preserve"> </w:t>
      </w:r>
      <w:r>
        <w:rPr>
          <w:color w:val="231F20"/>
        </w:rPr>
        <w:t>that</w:t>
      </w:r>
      <w:r>
        <w:rPr>
          <w:color w:val="231F20"/>
          <w:spacing w:val="-2"/>
        </w:rPr>
        <w:t xml:space="preserve"> </w:t>
      </w:r>
      <w:r>
        <w:rPr>
          <w:color w:val="231F20"/>
        </w:rPr>
        <w:t>operate</w:t>
      </w:r>
      <w:r>
        <w:rPr>
          <w:color w:val="231F20"/>
          <w:spacing w:val="-2"/>
        </w:rPr>
        <w:t xml:space="preserve"> </w:t>
      </w:r>
      <w:r>
        <w:rPr>
          <w:color w:val="231F20"/>
        </w:rPr>
        <w:t>autonomously.</w:t>
      </w:r>
      <w:r>
        <w:rPr>
          <w:color w:val="231F20"/>
          <w:spacing w:val="-2"/>
        </w:rPr>
        <w:t xml:space="preserve"> </w:t>
      </w:r>
      <w:r>
        <w:rPr>
          <w:color w:val="231F20"/>
        </w:rPr>
        <w:t>These</w:t>
      </w:r>
      <w:r>
        <w:rPr>
          <w:color w:val="231F20"/>
          <w:spacing w:val="-2"/>
        </w:rPr>
        <w:t xml:space="preserve"> </w:t>
      </w:r>
      <w:r>
        <w:rPr>
          <w:color w:val="231F20"/>
        </w:rPr>
        <w:t xml:space="preserve">include </w:t>
      </w:r>
      <w:r>
        <w:rPr>
          <w:color w:val="231F20"/>
          <w:spacing w:val="-4"/>
        </w:rPr>
        <w:t>but</w:t>
      </w:r>
      <w:r>
        <w:rPr>
          <w:color w:val="231F20"/>
          <w:spacing w:val="-7"/>
        </w:rPr>
        <w:t xml:space="preserve"> </w:t>
      </w:r>
      <w:r>
        <w:rPr>
          <w:color w:val="231F20"/>
          <w:spacing w:val="-4"/>
        </w:rPr>
        <w:t>are</w:t>
      </w:r>
      <w:r>
        <w:rPr>
          <w:color w:val="231F20"/>
          <w:spacing w:val="-7"/>
        </w:rPr>
        <w:t xml:space="preserve"> </w:t>
      </w:r>
      <w:r>
        <w:rPr>
          <w:color w:val="231F20"/>
          <w:spacing w:val="-4"/>
        </w:rPr>
        <w:t>not</w:t>
      </w:r>
      <w:r>
        <w:rPr>
          <w:color w:val="231F20"/>
          <w:spacing w:val="-7"/>
        </w:rPr>
        <w:t xml:space="preserve"> </w:t>
      </w:r>
      <w:r>
        <w:rPr>
          <w:color w:val="231F20"/>
          <w:spacing w:val="-4"/>
        </w:rPr>
        <w:t>limited</w:t>
      </w:r>
      <w:r>
        <w:rPr>
          <w:color w:val="231F20"/>
          <w:spacing w:val="-7"/>
        </w:rPr>
        <w:t xml:space="preserve"> </w:t>
      </w:r>
      <w:r>
        <w:rPr>
          <w:color w:val="231F20"/>
          <w:spacing w:val="-4"/>
        </w:rPr>
        <w:t>to:</w:t>
      </w:r>
      <w:r>
        <w:rPr>
          <w:color w:val="231F20"/>
          <w:spacing w:val="-7"/>
        </w:rPr>
        <w:t xml:space="preserve"> </w:t>
      </w:r>
      <w:r>
        <w:rPr>
          <w:color w:val="231F20"/>
          <w:spacing w:val="-4"/>
        </w:rPr>
        <w:t>devices</w:t>
      </w:r>
      <w:r>
        <w:rPr>
          <w:color w:val="231F20"/>
          <w:spacing w:val="-7"/>
        </w:rPr>
        <w:t xml:space="preserve"> </w:t>
      </w:r>
      <w:r>
        <w:rPr>
          <w:color w:val="231F20"/>
          <w:spacing w:val="-4"/>
        </w:rPr>
        <w:t>on</w:t>
      </w:r>
      <w:r>
        <w:rPr>
          <w:color w:val="231F20"/>
          <w:spacing w:val="-7"/>
        </w:rPr>
        <w:t xml:space="preserve"> </w:t>
      </w:r>
      <w:r>
        <w:rPr>
          <w:color w:val="231F20"/>
          <w:spacing w:val="-4"/>
        </w:rPr>
        <w:t>towed</w:t>
      </w:r>
      <w:r>
        <w:rPr>
          <w:color w:val="231F20"/>
          <w:spacing w:val="-7"/>
        </w:rPr>
        <w:t xml:space="preserve"> </w:t>
      </w:r>
      <w:r>
        <w:rPr>
          <w:color w:val="231F20"/>
          <w:spacing w:val="-4"/>
        </w:rPr>
        <w:t>or</w:t>
      </w:r>
      <w:r>
        <w:rPr>
          <w:color w:val="231F20"/>
          <w:spacing w:val="-7"/>
        </w:rPr>
        <w:t xml:space="preserve"> </w:t>
      </w:r>
      <w:r>
        <w:rPr>
          <w:color w:val="231F20"/>
          <w:spacing w:val="-4"/>
        </w:rPr>
        <w:t>unpowered</w:t>
      </w:r>
      <w:r>
        <w:rPr>
          <w:color w:val="231F20"/>
          <w:spacing w:val="-7"/>
        </w:rPr>
        <w:t xml:space="preserve"> </w:t>
      </w:r>
      <w:r>
        <w:rPr>
          <w:color w:val="231F20"/>
          <w:spacing w:val="-4"/>
        </w:rPr>
        <w:t>ships</w:t>
      </w:r>
      <w:r>
        <w:rPr>
          <w:color w:val="231F20"/>
          <w:spacing w:val="-7"/>
        </w:rPr>
        <w:t xml:space="preserve"> </w:t>
      </w:r>
      <w:r>
        <w:rPr>
          <w:color w:val="231F20"/>
          <w:spacing w:val="-4"/>
        </w:rPr>
        <w:t>and</w:t>
      </w:r>
      <w:r>
        <w:rPr>
          <w:color w:val="231F20"/>
          <w:spacing w:val="-7"/>
        </w:rPr>
        <w:t xml:space="preserve"> </w:t>
      </w:r>
      <w:r>
        <w:rPr>
          <w:color w:val="231F20"/>
          <w:spacing w:val="-4"/>
        </w:rPr>
        <w:t>barges,</w:t>
      </w:r>
      <w:r>
        <w:rPr>
          <w:color w:val="231F20"/>
          <w:spacing w:val="-7"/>
        </w:rPr>
        <w:t xml:space="preserve"> </w:t>
      </w:r>
      <w:r>
        <w:rPr>
          <w:color w:val="231F20"/>
          <w:spacing w:val="-4"/>
        </w:rPr>
        <w:t>“man</w:t>
      </w:r>
      <w:r>
        <w:rPr>
          <w:color w:val="231F20"/>
          <w:spacing w:val="-7"/>
        </w:rPr>
        <w:t xml:space="preserve"> </w:t>
      </w:r>
      <w:r>
        <w:rPr>
          <w:color w:val="231F20"/>
          <w:spacing w:val="-4"/>
        </w:rPr>
        <w:t xml:space="preserve">overboard” </w:t>
      </w:r>
      <w:r>
        <w:rPr>
          <w:color w:val="231F20"/>
          <w:spacing w:val="-2"/>
        </w:rPr>
        <w:t>devices,</w:t>
      </w:r>
      <w:r>
        <w:rPr>
          <w:color w:val="231F20"/>
          <w:spacing w:val="-6"/>
        </w:rPr>
        <w:t xml:space="preserve"> </w:t>
      </w:r>
      <w:r>
        <w:rPr>
          <w:color w:val="231F20"/>
          <w:spacing w:val="-2"/>
        </w:rPr>
        <w:t>diver</w:t>
      </w:r>
      <w:r>
        <w:rPr>
          <w:color w:val="231F20"/>
          <w:spacing w:val="-6"/>
        </w:rPr>
        <w:t xml:space="preserve"> </w:t>
      </w:r>
      <w:r>
        <w:rPr>
          <w:color w:val="231F20"/>
          <w:spacing w:val="-2"/>
        </w:rPr>
        <w:t>locating,</w:t>
      </w:r>
      <w:r>
        <w:rPr>
          <w:color w:val="231F20"/>
          <w:spacing w:val="-6"/>
        </w:rPr>
        <w:t xml:space="preserve"> </w:t>
      </w:r>
      <w:r>
        <w:rPr>
          <w:color w:val="231F20"/>
          <w:spacing w:val="-2"/>
        </w:rPr>
        <w:t>alerting</w:t>
      </w:r>
      <w:r>
        <w:rPr>
          <w:color w:val="231F20"/>
          <w:spacing w:val="-6"/>
        </w:rPr>
        <w:t xml:space="preserve"> </w:t>
      </w:r>
      <w:r>
        <w:rPr>
          <w:color w:val="231F20"/>
          <w:spacing w:val="-2"/>
        </w:rPr>
        <w:t>and</w:t>
      </w:r>
      <w:r>
        <w:rPr>
          <w:color w:val="231F20"/>
          <w:spacing w:val="-6"/>
        </w:rPr>
        <w:t xml:space="preserve"> </w:t>
      </w:r>
      <w:r>
        <w:rPr>
          <w:color w:val="231F20"/>
          <w:spacing w:val="-2"/>
        </w:rPr>
        <w:t>radiotelephony</w:t>
      </w:r>
      <w:r>
        <w:rPr>
          <w:color w:val="231F20"/>
          <w:spacing w:val="-6"/>
        </w:rPr>
        <w:t xml:space="preserve"> </w:t>
      </w:r>
      <w:r>
        <w:rPr>
          <w:color w:val="231F20"/>
          <w:spacing w:val="-2"/>
        </w:rPr>
        <w:t>devices,</w:t>
      </w:r>
      <w:r>
        <w:rPr>
          <w:color w:val="231F20"/>
          <w:spacing w:val="-6"/>
        </w:rPr>
        <w:t xml:space="preserve"> </w:t>
      </w:r>
      <w:r>
        <w:rPr>
          <w:color w:val="231F20"/>
          <w:spacing w:val="-2"/>
        </w:rPr>
        <w:t>fishing</w:t>
      </w:r>
      <w:r>
        <w:rPr>
          <w:color w:val="231F20"/>
          <w:spacing w:val="-6"/>
        </w:rPr>
        <w:t xml:space="preserve"> </w:t>
      </w:r>
      <w:r>
        <w:rPr>
          <w:color w:val="231F20"/>
          <w:spacing w:val="-2"/>
        </w:rPr>
        <w:t>net</w:t>
      </w:r>
      <w:r>
        <w:rPr>
          <w:color w:val="231F20"/>
          <w:spacing w:val="-6"/>
        </w:rPr>
        <w:t xml:space="preserve"> </w:t>
      </w:r>
      <w:r>
        <w:rPr>
          <w:color w:val="231F20"/>
          <w:spacing w:val="-2"/>
        </w:rPr>
        <w:t>marker</w:t>
      </w:r>
      <w:r>
        <w:rPr>
          <w:color w:val="231F20"/>
          <w:spacing w:val="-6"/>
        </w:rPr>
        <w:t xml:space="preserve"> </w:t>
      </w:r>
      <w:r>
        <w:rPr>
          <w:color w:val="231F20"/>
          <w:spacing w:val="-2"/>
        </w:rPr>
        <w:t>buoys,</w:t>
      </w:r>
      <w:r>
        <w:rPr>
          <w:color w:val="231F20"/>
          <w:spacing w:val="-6"/>
        </w:rPr>
        <w:t xml:space="preserve"> </w:t>
      </w:r>
      <w:r>
        <w:rPr>
          <w:color w:val="231F20"/>
          <w:spacing w:val="-2"/>
        </w:rPr>
        <w:t xml:space="preserve">oil </w:t>
      </w:r>
      <w:r>
        <w:rPr>
          <w:color w:val="231F20"/>
        </w:rPr>
        <w:t>spill</w:t>
      </w:r>
      <w:r>
        <w:rPr>
          <w:color w:val="231F20"/>
          <w:spacing w:val="-9"/>
        </w:rPr>
        <w:t xml:space="preserve"> </w:t>
      </w:r>
      <w:r>
        <w:rPr>
          <w:color w:val="231F20"/>
        </w:rPr>
        <w:t>tracking</w:t>
      </w:r>
      <w:r>
        <w:rPr>
          <w:color w:val="231F20"/>
          <w:spacing w:val="-9"/>
        </w:rPr>
        <w:t xml:space="preserve"> </w:t>
      </w:r>
      <w:r>
        <w:rPr>
          <w:color w:val="231F20"/>
        </w:rPr>
        <w:t>buoys,</w:t>
      </w:r>
      <w:r>
        <w:rPr>
          <w:color w:val="231F20"/>
          <w:spacing w:val="-9"/>
        </w:rPr>
        <w:t xml:space="preserve"> </w:t>
      </w:r>
      <w:r>
        <w:rPr>
          <w:color w:val="231F20"/>
        </w:rPr>
        <w:t>oceanographic,</w:t>
      </w:r>
      <w:r>
        <w:rPr>
          <w:color w:val="231F20"/>
          <w:spacing w:val="-9"/>
        </w:rPr>
        <w:t xml:space="preserve"> </w:t>
      </w:r>
      <w:r>
        <w:rPr>
          <w:color w:val="231F20"/>
        </w:rPr>
        <w:t>and</w:t>
      </w:r>
      <w:r>
        <w:rPr>
          <w:color w:val="231F20"/>
          <w:spacing w:val="-9"/>
        </w:rPr>
        <w:t xml:space="preserve"> </w:t>
      </w:r>
      <w:r>
        <w:rPr>
          <w:color w:val="231F20"/>
        </w:rPr>
        <w:t>other</w:t>
      </w:r>
      <w:r>
        <w:rPr>
          <w:color w:val="231F20"/>
          <w:spacing w:val="-9"/>
        </w:rPr>
        <w:t xml:space="preserve"> </w:t>
      </w:r>
      <w:r>
        <w:rPr>
          <w:color w:val="231F20"/>
        </w:rPr>
        <w:t>drifting</w:t>
      </w:r>
      <w:r>
        <w:rPr>
          <w:color w:val="231F20"/>
          <w:spacing w:val="-9"/>
        </w:rPr>
        <w:t xml:space="preserve"> </w:t>
      </w:r>
      <w:r>
        <w:rPr>
          <w:color w:val="231F20"/>
        </w:rPr>
        <w:t>buoys.</w:t>
      </w:r>
    </w:p>
    <w:p w14:paraId="1AD0EF7D" w14:textId="77777777" w:rsidR="00A918E6" w:rsidRDefault="001A1C1A">
      <w:pPr>
        <w:pStyle w:val="a3"/>
        <w:spacing w:before="3" w:line="297" w:lineRule="auto"/>
        <w:ind w:left="2693" w:right="140" w:firstLine="396"/>
        <w:jc w:val="both"/>
      </w:pPr>
      <w:r>
        <w:rPr>
          <w:color w:val="231F20"/>
          <w:spacing w:val="-4"/>
        </w:rPr>
        <w:t>Some</w:t>
      </w:r>
      <w:r>
        <w:rPr>
          <w:color w:val="231F20"/>
          <w:spacing w:val="-9"/>
        </w:rPr>
        <w:t xml:space="preserve"> </w:t>
      </w:r>
      <w:r>
        <w:rPr>
          <w:color w:val="231F20"/>
          <w:spacing w:val="-4"/>
        </w:rPr>
        <w:t>types</w:t>
      </w:r>
      <w:r>
        <w:rPr>
          <w:color w:val="231F20"/>
          <w:spacing w:val="-9"/>
        </w:rPr>
        <w:t xml:space="preserve"> </w:t>
      </w:r>
      <w:r>
        <w:rPr>
          <w:color w:val="231F20"/>
          <w:spacing w:val="-4"/>
        </w:rPr>
        <w:t>of</w:t>
      </w:r>
      <w:r>
        <w:rPr>
          <w:color w:val="231F20"/>
          <w:spacing w:val="-9"/>
        </w:rPr>
        <w:t xml:space="preserve"> </w:t>
      </w:r>
      <w:r>
        <w:rPr>
          <w:color w:val="231F20"/>
          <w:spacing w:val="-4"/>
        </w:rPr>
        <w:t>autonomous</w:t>
      </w:r>
      <w:r>
        <w:rPr>
          <w:color w:val="231F20"/>
          <w:spacing w:val="-9"/>
        </w:rPr>
        <w:t xml:space="preserve"> </w:t>
      </w:r>
      <w:r>
        <w:rPr>
          <w:color w:val="231F20"/>
          <w:spacing w:val="-4"/>
        </w:rPr>
        <w:t>maritime</w:t>
      </w:r>
      <w:r>
        <w:rPr>
          <w:color w:val="231F20"/>
          <w:spacing w:val="-9"/>
        </w:rPr>
        <w:t xml:space="preserve"> </w:t>
      </w:r>
      <w:r>
        <w:rPr>
          <w:color w:val="231F20"/>
          <w:spacing w:val="-4"/>
        </w:rPr>
        <w:t>radio</w:t>
      </w:r>
      <w:r>
        <w:rPr>
          <w:color w:val="231F20"/>
          <w:spacing w:val="-9"/>
        </w:rPr>
        <w:t xml:space="preserve"> </w:t>
      </w:r>
      <w:r>
        <w:rPr>
          <w:color w:val="231F20"/>
          <w:spacing w:val="-4"/>
        </w:rPr>
        <w:t>devices</w:t>
      </w:r>
      <w:r>
        <w:rPr>
          <w:color w:val="231F20"/>
          <w:spacing w:val="-9"/>
        </w:rPr>
        <w:t xml:space="preserve"> </w:t>
      </w:r>
      <w:r>
        <w:rPr>
          <w:color w:val="231F20"/>
          <w:spacing w:val="-4"/>
        </w:rPr>
        <w:t>(AMRD)</w:t>
      </w:r>
      <w:r>
        <w:rPr>
          <w:color w:val="231F20"/>
          <w:spacing w:val="-9"/>
        </w:rPr>
        <w:t xml:space="preserve"> </w:t>
      </w:r>
      <w:r>
        <w:rPr>
          <w:color w:val="231F20"/>
          <w:spacing w:val="-4"/>
        </w:rPr>
        <w:t>use</w:t>
      </w:r>
      <w:r>
        <w:rPr>
          <w:color w:val="231F20"/>
          <w:spacing w:val="-9"/>
        </w:rPr>
        <w:t xml:space="preserve"> </w:t>
      </w:r>
      <w:r>
        <w:rPr>
          <w:color w:val="231F20"/>
          <w:spacing w:val="-4"/>
        </w:rPr>
        <w:t>AIS</w:t>
      </w:r>
      <w:r>
        <w:rPr>
          <w:color w:val="231F20"/>
          <w:spacing w:val="-9"/>
        </w:rPr>
        <w:t xml:space="preserve"> </w:t>
      </w:r>
      <w:r>
        <w:rPr>
          <w:color w:val="231F20"/>
          <w:spacing w:val="-4"/>
        </w:rPr>
        <w:t>or</w:t>
      </w:r>
      <w:r>
        <w:rPr>
          <w:color w:val="231F20"/>
          <w:spacing w:val="-9"/>
        </w:rPr>
        <w:t xml:space="preserve"> </w:t>
      </w:r>
      <w:r>
        <w:rPr>
          <w:color w:val="231F20"/>
          <w:spacing w:val="-4"/>
        </w:rPr>
        <w:t>digital</w:t>
      </w:r>
      <w:r>
        <w:rPr>
          <w:color w:val="231F20"/>
          <w:spacing w:val="-9"/>
        </w:rPr>
        <w:t xml:space="preserve"> </w:t>
      </w:r>
      <w:r>
        <w:rPr>
          <w:color w:val="231F20"/>
          <w:spacing w:val="-4"/>
        </w:rPr>
        <w:t xml:space="preserve">selective </w:t>
      </w:r>
      <w:r>
        <w:rPr>
          <w:color w:val="231F20"/>
        </w:rPr>
        <w:t>calling (DSC) technology. They can also transmit synthetic voice messages or employ</w:t>
      </w:r>
      <w:r>
        <w:rPr>
          <w:color w:val="231F20"/>
          <w:spacing w:val="40"/>
        </w:rPr>
        <w:t xml:space="preserve"> </w:t>
      </w:r>
      <w:r>
        <w:rPr>
          <w:color w:val="231F20"/>
        </w:rPr>
        <w:t>a combination of these technologies. These devices have been developed for and are operating</w:t>
      </w:r>
      <w:r>
        <w:rPr>
          <w:color w:val="231F20"/>
          <w:spacing w:val="-14"/>
        </w:rPr>
        <w:t xml:space="preserve"> </w:t>
      </w:r>
      <w:r>
        <w:rPr>
          <w:color w:val="231F20"/>
        </w:rPr>
        <w:t>in</w:t>
      </w:r>
      <w:r>
        <w:rPr>
          <w:color w:val="231F20"/>
          <w:spacing w:val="-14"/>
        </w:rPr>
        <w:t xml:space="preserve"> </w:t>
      </w:r>
      <w:r>
        <w:rPr>
          <w:color w:val="231F20"/>
        </w:rPr>
        <w:t>the</w:t>
      </w:r>
      <w:r>
        <w:rPr>
          <w:color w:val="231F20"/>
          <w:spacing w:val="-14"/>
        </w:rPr>
        <w:t xml:space="preserve"> </w:t>
      </w:r>
      <w:r>
        <w:rPr>
          <w:color w:val="231F20"/>
        </w:rPr>
        <w:t>maritime</w:t>
      </w:r>
      <w:r>
        <w:rPr>
          <w:color w:val="231F20"/>
          <w:spacing w:val="-14"/>
        </w:rPr>
        <w:t xml:space="preserve"> </w:t>
      </w:r>
      <w:r>
        <w:rPr>
          <w:color w:val="231F20"/>
        </w:rPr>
        <w:t>environment,</w:t>
      </w:r>
      <w:r>
        <w:rPr>
          <w:color w:val="231F20"/>
          <w:spacing w:val="-14"/>
        </w:rPr>
        <w:t xml:space="preserve"> </w:t>
      </w:r>
      <w:r>
        <w:rPr>
          <w:color w:val="231F20"/>
        </w:rPr>
        <w:t>with</w:t>
      </w:r>
      <w:r>
        <w:rPr>
          <w:color w:val="231F20"/>
          <w:spacing w:val="-14"/>
        </w:rPr>
        <w:t xml:space="preserve"> </w:t>
      </w:r>
      <w:r>
        <w:rPr>
          <w:color w:val="231F20"/>
        </w:rPr>
        <w:t>their</w:t>
      </w:r>
      <w:r>
        <w:rPr>
          <w:color w:val="231F20"/>
          <w:spacing w:val="-14"/>
        </w:rPr>
        <w:t xml:space="preserve"> </w:t>
      </w:r>
      <w:r>
        <w:rPr>
          <w:color w:val="231F20"/>
        </w:rPr>
        <w:t>numbers</w:t>
      </w:r>
      <w:r>
        <w:rPr>
          <w:color w:val="231F20"/>
          <w:spacing w:val="-14"/>
        </w:rPr>
        <w:t xml:space="preserve"> </w:t>
      </w:r>
      <w:r>
        <w:rPr>
          <w:color w:val="231F20"/>
        </w:rPr>
        <w:t>expected</w:t>
      </w:r>
      <w:r>
        <w:rPr>
          <w:color w:val="231F20"/>
          <w:spacing w:val="-14"/>
        </w:rPr>
        <w:t xml:space="preserve"> </w:t>
      </w:r>
      <w:r>
        <w:rPr>
          <w:color w:val="231F20"/>
        </w:rPr>
        <w:t>to</w:t>
      </w:r>
      <w:r>
        <w:rPr>
          <w:color w:val="231F20"/>
          <w:spacing w:val="-14"/>
        </w:rPr>
        <w:t xml:space="preserve"> </w:t>
      </w:r>
      <w:r>
        <w:rPr>
          <w:color w:val="231F20"/>
        </w:rPr>
        <w:t>grow.</w:t>
      </w:r>
    </w:p>
    <w:p w14:paraId="5C8058E3" w14:textId="77777777" w:rsidR="00A918E6" w:rsidRDefault="001A1C1A">
      <w:pPr>
        <w:pStyle w:val="a3"/>
        <w:spacing w:before="3" w:line="297" w:lineRule="auto"/>
        <w:ind w:left="2693" w:right="139" w:firstLine="396"/>
        <w:jc w:val="both"/>
      </w:pPr>
      <w:r>
        <w:rPr>
          <w:color w:val="231F20"/>
        </w:rPr>
        <w:t>Certain devices do not enhance the safety of navigation or serve the purpose of communication</w:t>
      </w:r>
      <w:r>
        <w:rPr>
          <w:color w:val="231F20"/>
          <w:spacing w:val="30"/>
        </w:rPr>
        <w:t xml:space="preserve"> </w:t>
      </w:r>
      <w:r>
        <w:rPr>
          <w:color w:val="231F20"/>
        </w:rPr>
        <w:t>between</w:t>
      </w:r>
      <w:r>
        <w:rPr>
          <w:color w:val="231F20"/>
          <w:spacing w:val="30"/>
        </w:rPr>
        <w:t xml:space="preserve"> </w:t>
      </w:r>
      <w:r>
        <w:rPr>
          <w:color w:val="231F20"/>
        </w:rPr>
        <w:t>coast</w:t>
      </w:r>
      <w:r>
        <w:rPr>
          <w:color w:val="231F20"/>
          <w:spacing w:val="30"/>
        </w:rPr>
        <w:t xml:space="preserve"> </w:t>
      </w:r>
      <w:r>
        <w:rPr>
          <w:color w:val="231F20"/>
        </w:rPr>
        <w:t>stations</w:t>
      </w:r>
      <w:r>
        <w:rPr>
          <w:color w:val="231F20"/>
          <w:spacing w:val="30"/>
        </w:rPr>
        <w:t xml:space="preserve"> </w:t>
      </w:r>
      <w:r>
        <w:rPr>
          <w:color w:val="231F20"/>
        </w:rPr>
        <w:t>and</w:t>
      </w:r>
      <w:r>
        <w:rPr>
          <w:color w:val="231F20"/>
          <w:spacing w:val="30"/>
        </w:rPr>
        <w:t xml:space="preserve"> </w:t>
      </w:r>
      <w:r>
        <w:rPr>
          <w:color w:val="231F20"/>
        </w:rPr>
        <w:t>ship</w:t>
      </w:r>
      <w:r>
        <w:rPr>
          <w:color w:val="231F20"/>
          <w:spacing w:val="30"/>
        </w:rPr>
        <w:t xml:space="preserve"> </w:t>
      </w:r>
      <w:r>
        <w:rPr>
          <w:color w:val="231F20"/>
        </w:rPr>
        <w:t>stations,</w:t>
      </w:r>
      <w:r>
        <w:rPr>
          <w:color w:val="231F20"/>
          <w:spacing w:val="30"/>
        </w:rPr>
        <w:t xml:space="preserve"> </w:t>
      </w:r>
      <w:r>
        <w:rPr>
          <w:color w:val="231F20"/>
        </w:rPr>
        <w:t>or</w:t>
      </w:r>
      <w:r>
        <w:rPr>
          <w:color w:val="231F20"/>
          <w:spacing w:val="30"/>
        </w:rPr>
        <w:t xml:space="preserve"> </w:t>
      </w:r>
      <w:r>
        <w:rPr>
          <w:color w:val="231F20"/>
        </w:rPr>
        <w:t>between</w:t>
      </w:r>
      <w:r>
        <w:rPr>
          <w:color w:val="231F20"/>
          <w:spacing w:val="30"/>
        </w:rPr>
        <w:t xml:space="preserve"> </w:t>
      </w:r>
      <w:r>
        <w:rPr>
          <w:color w:val="231F20"/>
        </w:rPr>
        <w:t>ship</w:t>
      </w:r>
      <w:r>
        <w:rPr>
          <w:color w:val="231F20"/>
          <w:spacing w:val="30"/>
        </w:rPr>
        <w:t xml:space="preserve"> </w:t>
      </w:r>
      <w:r>
        <w:rPr>
          <w:color w:val="231F20"/>
        </w:rPr>
        <w:t>stations, or between associated onboard communication stations, or survival craft stations and emergency position-indicating radio beacon stations. Nevertheless, they occupy the spectrum and identities of the maritime mobile service.</w:t>
      </w:r>
    </w:p>
    <w:p w14:paraId="42DEEB6F" w14:textId="12D3F4FC" w:rsidR="007F19A0" w:rsidRDefault="001A1C1A">
      <w:pPr>
        <w:pStyle w:val="a3"/>
        <w:spacing w:before="3" w:line="297" w:lineRule="auto"/>
        <w:ind w:left="2693" w:right="138" w:firstLine="396"/>
        <w:jc w:val="both"/>
        <w:rPr>
          <w:ins w:id="112" w:author="WANG SHUO (CHina MSA)" w:date="2025-07-02T09:30:00Z"/>
          <w:color w:val="231F20"/>
          <w:spacing w:val="37"/>
        </w:rPr>
      </w:pPr>
      <w:r>
        <w:rPr>
          <w:color w:val="231F20"/>
        </w:rPr>
        <w:t>There is a need to categorize and regulate the usage of autonomous maritime radio</w:t>
      </w:r>
      <w:r>
        <w:rPr>
          <w:color w:val="231F20"/>
          <w:spacing w:val="37"/>
        </w:rPr>
        <w:t xml:space="preserve"> </w:t>
      </w:r>
      <w:r>
        <w:rPr>
          <w:color w:val="231F20"/>
        </w:rPr>
        <w:t>devices.</w:t>
      </w:r>
      <w:r>
        <w:rPr>
          <w:color w:val="231F20"/>
          <w:spacing w:val="37"/>
        </w:rPr>
        <w:t xml:space="preserve"> </w:t>
      </w:r>
      <w:bookmarkStart w:id="113" w:name="OLE_LINK5"/>
      <w:bookmarkStart w:id="114" w:name="OLE_LINK6"/>
      <w:ins w:id="115" w:author="WANG SHUO (CHina MSA)" w:date="2025-07-02T09:31:00Z">
        <w:r w:rsidR="007F19A0" w:rsidRPr="00626A2B">
          <w:rPr>
            <w:color w:val="231F20"/>
          </w:rPr>
          <w:t>In 2023</w:t>
        </w:r>
        <w:r w:rsidR="00626A2B">
          <w:rPr>
            <w:color w:val="231F20"/>
          </w:rPr>
          <w:t xml:space="preserve">, </w:t>
        </w:r>
        <w:r w:rsidR="00626A2B" w:rsidRPr="00626A2B">
          <w:rPr>
            <w:color w:val="231F20"/>
          </w:rPr>
          <w:t>the ITU published a new recommendation ITU-R M.2135,</w:t>
        </w:r>
      </w:ins>
      <w:ins w:id="116" w:author="Administrator" w:date="2025-07-28T15:04:00Z">
        <w:r w:rsidR="00A95758">
          <w:rPr>
            <w:color w:val="231F20"/>
          </w:rPr>
          <w:t xml:space="preserve"> </w:t>
        </w:r>
      </w:ins>
      <w:ins w:id="117" w:author="WANG SHUO (CHina MSA)" w:date="2025-07-28T15:38:00Z">
        <w:r w:rsidR="00041146" w:rsidRPr="00626A2B">
          <w:rPr>
            <w:color w:val="231F20"/>
          </w:rPr>
          <w:t>which provides</w:t>
        </w:r>
      </w:ins>
      <w:ins w:id="118" w:author="WANG SHUO (CHina MSA)" w:date="2025-07-02T09:31:00Z">
        <w:r w:rsidR="00626A2B" w:rsidRPr="00626A2B">
          <w:rPr>
            <w:color w:val="231F20"/>
          </w:rPr>
          <w:t xml:space="preserve"> </w:t>
        </w:r>
      </w:ins>
      <w:ins w:id="119" w:author="WANG SHUO (CHina MSA)" w:date="2025-07-28T15:38:00Z">
        <w:r w:rsidR="00041146" w:rsidRPr="00626A2B">
          <w:rPr>
            <w:color w:val="231F20"/>
          </w:rPr>
          <w:t>the definition</w:t>
        </w:r>
      </w:ins>
      <w:ins w:id="120" w:author="WANG SHUO (CHina MSA)" w:date="2025-07-02T09:31:00Z">
        <w:r w:rsidR="00626A2B" w:rsidRPr="00626A2B">
          <w:rPr>
            <w:color w:val="231F20"/>
          </w:rPr>
          <w:t xml:space="preserve"> of AMRD.</w:t>
        </w:r>
      </w:ins>
      <w:ins w:id="121" w:author="WANG SHUO (CHina MSA)" w:date="2025-07-02T09:36:00Z">
        <w:r w:rsidR="0060700B">
          <w:rPr>
            <w:color w:val="231F20"/>
          </w:rPr>
          <w:t xml:space="preserve"> </w:t>
        </w:r>
        <w:r w:rsidR="0060700B" w:rsidRPr="0060700B">
          <w:rPr>
            <w:color w:val="231F20"/>
          </w:rPr>
          <w:t>The categorization of AMRD and relevant informa</w:t>
        </w:r>
        <w:r w:rsidR="0060700B">
          <w:rPr>
            <w:color w:val="231F20"/>
          </w:rPr>
          <w:t xml:space="preserve">tion are also contained in the </w:t>
        </w:r>
        <w:r w:rsidR="0060700B" w:rsidRPr="0060700B">
          <w:rPr>
            <w:color w:val="231F20"/>
          </w:rPr>
          <w:t xml:space="preserve">new recommendation and AMRD Group B devices will operate on a new channel (2006). </w:t>
        </w:r>
        <w:del w:id="122" w:author="Administrator" w:date="2025-07-28T15:05:00Z">
          <w:r w:rsidR="0060700B" w:rsidRPr="0060700B" w:rsidDel="00A95758">
            <w:rPr>
              <w:color w:val="231F20"/>
            </w:rPr>
            <w:delText xml:space="preserve"> </w:delText>
          </w:r>
        </w:del>
        <w:r w:rsidR="0060700B" w:rsidRPr="0060700B">
          <w:rPr>
            <w:color w:val="231F20"/>
          </w:rPr>
          <w:t>In principle, these devices use AIS technology but are not limited to it.</w:t>
        </w:r>
      </w:ins>
    </w:p>
    <w:p w14:paraId="7CFADB89" w14:textId="77777777" w:rsidR="00A918E6" w:rsidDel="0060700B" w:rsidRDefault="001A1C1A">
      <w:pPr>
        <w:pStyle w:val="a3"/>
        <w:spacing w:before="3" w:line="297" w:lineRule="auto"/>
        <w:ind w:left="2693" w:right="138" w:firstLine="396"/>
        <w:jc w:val="both"/>
        <w:rPr>
          <w:del w:id="123" w:author="WANG SHUO (CHina MSA)" w:date="2025-07-02T09:36:00Z"/>
        </w:rPr>
      </w:pPr>
      <w:del w:id="124" w:author="WANG SHUO (CHina MSA)" w:date="2025-07-02T09:36:00Z">
        <w:r w:rsidDel="0060700B">
          <w:rPr>
            <w:color w:val="231F20"/>
          </w:rPr>
          <w:delText>In</w:delText>
        </w:r>
        <w:r w:rsidDel="0060700B">
          <w:rPr>
            <w:color w:val="231F20"/>
            <w:spacing w:val="37"/>
          </w:rPr>
          <w:delText xml:space="preserve"> </w:delText>
        </w:r>
        <w:r w:rsidRPr="00492926" w:rsidDel="0060700B">
          <w:rPr>
            <w:color w:val="231F20"/>
          </w:rPr>
          <w:delText>2019</w:delText>
        </w:r>
        <w:r w:rsidDel="0060700B">
          <w:rPr>
            <w:color w:val="231F20"/>
          </w:rPr>
          <w:delText>,</w:delText>
        </w:r>
        <w:r w:rsidDel="0060700B">
          <w:rPr>
            <w:color w:val="231F20"/>
            <w:spacing w:val="37"/>
          </w:rPr>
          <w:delText xml:space="preserve"> </w:delText>
        </w:r>
        <w:r w:rsidDel="0060700B">
          <w:rPr>
            <w:color w:val="231F20"/>
          </w:rPr>
          <w:delText>the</w:delText>
        </w:r>
        <w:r w:rsidDel="0060700B">
          <w:rPr>
            <w:color w:val="231F20"/>
            <w:spacing w:val="37"/>
          </w:rPr>
          <w:delText xml:space="preserve"> </w:delText>
        </w:r>
        <w:r w:rsidDel="0060700B">
          <w:rPr>
            <w:color w:val="231F20"/>
          </w:rPr>
          <w:delText>ITU</w:delText>
        </w:r>
        <w:r w:rsidDel="0060700B">
          <w:rPr>
            <w:color w:val="231F20"/>
            <w:spacing w:val="37"/>
          </w:rPr>
          <w:delText xml:space="preserve"> </w:delText>
        </w:r>
        <w:r w:rsidRPr="00492926" w:rsidDel="0060700B">
          <w:rPr>
            <w:color w:val="231F20"/>
          </w:rPr>
          <w:delText>adopted</w:delText>
        </w:r>
        <w:r w:rsidRPr="00492926" w:rsidDel="0060700B">
          <w:rPr>
            <w:color w:val="231F20"/>
            <w:spacing w:val="37"/>
          </w:rPr>
          <w:delText xml:space="preserve"> </w:delText>
        </w:r>
        <w:r w:rsidRPr="00492926" w:rsidDel="0060700B">
          <w:rPr>
            <w:color w:val="231F20"/>
          </w:rPr>
          <w:delText>the</w:delText>
        </w:r>
        <w:r w:rsidRPr="00492926" w:rsidDel="0060700B">
          <w:rPr>
            <w:color w:val="231F20"/>
            <w:spacing w:val="37"/>
          </w:rPr>
          <w:delText xml:space="preserve"> </w:delText>
        </w:r>
        <w:r w:rsidRPr="00492926" w:rsidDel="0060700B">
          <w:rPr>
            <w:color w:val="231F20"/>
          </w:rPr>
          <w:delText>preliminary</w:delText>
        </w:r>
        <w:r w:rsidRPr="00492926" w:rsidDel="0060700B">
          <w:rPr>
            <w:color w:val="231F20"/>
            <w:spacing w:val="37"/>
          </w:rPr>
          <w:delText xml:space="preserve"> </w:delText>
        </w:r>
        <w:r w:rsidRPr="00492926" w:rsidDel="0060700B">
          <w:rPr>
            <w:color w:val="231F20"/>
          </w:rPr>
          <w:delText>draft</w:delText>
        </w:r>
        <w:r w:rsidDel="0060700B">
          <w:rPr>
            <w:color w:val="231F20"/>
            <w:spacing w:val="37"/>
          </w:rPr>
          <w:delText xml:space="preserve"> </w:delText>
        </w:r>
        <w:r w:rsidDel="0060700B">
          <w:rPr>
            <w:color w:val="231F20"/>
          </w:rPr>
          <w:delText>definition</w:delText>
        </w:r>
        <w:r w:rsidDel="0060700B">
          <w:rPr>
            <w:color w:val="231F20"/>
            <w:spacing w:val="37"/>
          </w:rPr>
          <w:delText xml:space="preserve"> </w:delText>
        </w:r>
        <w:r w:rsidDel="0060700B">
          <w:rPr>
            <w:color w:val="231F20"/>
          </w:rPr>
          <w:delText>of</w:delText>
        </w:r>
        <w:r w:rsidDel="0060700B">
          <w:rPr>
            <w:color w:val="231F20"/>
            <w:spacing w:val="37"/>
          </w:rPr>
          <w:delText xml:space="preserve"> </w:delText>
        </w:r>
        <w:r w:rsidDel="0060700B">
          <w:rPr>
            <w:color w:val="231F20"/>
          </w:rPr>
          <w:delText>AMRD.</w:delText>
        </w:r>
        <w:bookmarkEnd w:id="113"/>
        <w:bookmarkEnd w:id="114"/>
        <w:r w:rsidDel="0060700B">
          <w:rPr>
            <w:color w:val="231F20"/>
          </w:rPr>
          <w:delText xml:space="preserve"> The categorization of AMRD and relevant information are contained in the </w:delText>
        </w:r>
        <w:r w:rsidRPr="00492926" w:rsidDel="0060700B">
          <w:rPr>
            <w:color w:val="231F20"/>
          </w:rPr>
          <w:delText>draft</w:delText>
        </w:r>
        <w:r w:rsidDel="0060700B">
          <w:rPr>
            <w:color w:val="231F20"/>
          </w:rPr>
          <w:delText xml:space="preserve"> new recommendation</w:delText>
        </w:r>
        <w:r w:rsidRPr="00492926" w:rsidDel="0060700B">
          <w:rPr>
            <w:color w:val="231F20"/>
            <w:spacing w:val="-7"/>
          </w:rPr>
          <w:delText xml:space="preserve"> </w:delText>
        </w:r>
        <w:r w:rsidRPr="00492926" w:rsidDel="0060700B">
          <w:rPr>
            <w:color w:val="231F20"/>
          </w:rPr>
          <w:delText>ITU-R</w:delText>
        </w:r>
        <w:r w:rsidRPr="00492926" w:rsidDel="0060700B">
          <w:rPr>
            <w:color w:val="231F20"/>
            <w:spacing w:val="-7"/>
          </w:rPr>
          <w:delText xml:space="preserve"> </w:delText>
        </w:r>
        <w:r w:rsidRPr="00492926" w:rsidDel="0060700B">
          <w:rPr>
            <w:color w:val="231F20"/>
          </w:rPr>
          <w:delText>M.2135</w:delText>
        </w:r>
        <w:r w:rsidDel="0060700B">
          <w:rPr>
            <w:color w:val="231F20"/>
            <w:spacing w:val="-7"/>
          </w:rPr>
          <w:delText xml:space="preserve"> </w:delText>
        </w:r>
        <w:r w:rsidDel="0060700B">
          <w:rPr>
            <w:color w:val="231F20"/>
          </w:rPr>
          <w:delText>and</w:delText>
        </w:r>
        <w:r w:rsidDel="0060700B">
          <w:rPr>
            <w:color w:val="231F20"/>
            <w:spacing w:val="-7"/>
          </w:rPr>
          <w:delText xml:space="preserve"> </w:delText>
        </w:r>
        <w:r w:rsidDel="0060700B">
          <w:rPr>
            <w:color w:val="231F20"/>
          </w:rPr>
          <w:delText>will</w:delText>
        </w:r>
        <w:r w:rsidDel="0060700B">
          <w:rPr>
            <w:color w:val="231F20"/>
            <w:spacing w:val="-7"/>
          </w:rPr>
          <w:delText xml:space="preserve"> </w:delText>
        </w:r>
        <w:r w:rsidDel="0060700B">
          <w:rPr>
            <w:color w:val="231F20"/>
          </w:rPr>
          <w:delText>operate</w:delText>
        </w:r>
        <w:r w:rsidDel="0060700B">
          <w:rPr>
            <w:color w:val="231F20"/>
            <w:spacing w:val="-7"/>
          </w:rPr>
          <w:delText xml:space="preserve"> </w:delText>
        </w:r>
        <w:r w:rsidDel="0060700B">
          <w:rPr>
            <w:color w:val="231F20"/>
          </w:rPr>
          <w:delText>on</w:delText>
        </w:r>
        <w:r w:rsidDel="0060700B">
          <w:rPr>
            <w:color w:val="231F20"/>
            <w:spacing w:val="-7"/>
          </w:rPr>
          <w:delText xml:space="preserve"> </w:delText>
        </w:r>
        <w:r w:rsidDel="0060700B">
          <w:rPr>
            <w:color w:val="231F20"/>
          </w:rPr>
          <w:delText>a</w:delText>
        </w:r>
        <w:r w:rsidDel="0060700B">
          <w:rPr>
            <w:color w:val="231F20"/>
            <w:spacing w:val="-7"/>
          </w:rPr>
          <w:delText xml:space="preserve"> </w:delText>
        </w:r>
        <w:r w:rsidDel="0060700B">
          <w:rPr>
            <w:color w:val="231F20"/>
          </w:rPr>
          <w:delText>new</w:delText>
        </w:r>
        <w:r w:rsidDel="0060700B">
          <w:rPr>
            <w:color w:val="231F20"/>
            <w:spacing w:val="-7"/>
          </w:rPr>
          <w:delText xml:space="preserve"> </w:delText>
        </w:r>
        <w:r w:rsidDel="0060700B">
          <w:rPr>
            <w:color w:val="231F20"/>
          </w:rPr>
          <w:delText>channel</w:delText>
        </w:r>
        <w:r w:rsidDel="0060700B">
          <w:rPr>
            <w:color w:val="231F20"/>
            <w:spacing w:val="-7"/>
          </w:rPr>
          <w:delText xml:space="preserve"> </w:delText>
        </w:r>
        <w:r w:rsidDel="0060700B">
          <w:rPr>
            <w:color w:val="231F20"/>
          </w:rPr>
          <w:delText>(2006).</w:delText>
        </w:r>
        <w:r w:rsidDel="0060700B">
          <w:rPr>
            <w:color w:val="231F20"/>
            <w:spacing w:val="-7"/>
          </w:rPr>
          <w:delText xml:space="preserve"> </w:delText>
        </w:r>
        <w:r w:rsidDel="0060700B">
          <w:rPr>
            <w:color w:val="231F20"/>
          </w:rPr>
          <w:delText>In</w:delText>
        </w:r>
        <w:r w:rsidDel="0060700B">
          <w:rPr>
            <w:color w:val="231F20"/>
            <w:spacing w:val="-7"/>
          </w:rPr>
          <w:delText xml:space="preserve"> </w:delText>
        </w:r>
        <w:r w:rsidDel="0060700B">
          <w:rPr>
            <w:color w:val="231F20"/>
          </w:rPr>
          <w:delText>principle, these</w:delText>
        </w:r>
        <w:r w:rsidDel="0060700B">
          <w:rPr>
            <w:color w:val="231F20"/>
            <w:spacing w:val="-15"/>
          </w:rPr>
          <w:delText xml:space="preserve"> </w:delText>
        </w:r>
        <w:r w:rsidDel="0060700B">
          <w:rPr>
            <w:color w:val="231F20"/>
          </w:rPr>
          <w:delText>devices</w:delText>
        </w:r>
        <w:r w:rsidDel="0060700B">
          <w:rPr>
            <w:color w:val="231F20"/>
            <w:spacing w:val="-15"/>
          </w:rPr>
          <w:delText xml:space="preserve"> </w:delText>
        </w:r>
        <w:r w:rsidDel="0060700B">
          <w:rPr>
            <w:color w:val="231F20"/>
          </w:rPr>
          <w:delText>will</w:delText>
        </w:r>
        <w:r w:rsidDel="0060700B">
          <w:rPr>
            <w:color w:val="231F20"/>
            <w:spacing w:val="-15"/>
          </w:rPr>
          <w:delText xml:space="preserve"> </w:delText>
        </w:r>
        <w:r w:rsidDel="0060700B">
          <w:rPr>
            <w:color w:val="231F20"/>
          </w:rPr>
          <w:delText>use</w:delText>
        </w:r>
        <w:r w:rsidDel="0060700B">
          <w:rPr>
            <w:color w:val="231F20"/>
            <w:spacing w:val="-15"/>
          </w:rPr>
          <w:delText xml:space="preserve"> </w:delText>
        </w:r>
        <w:r w:rsidDel="0060700B">
          <w:rPr>
            <w:color w:val="231F20"/>
          </w:rPr>
          <w:delText>AIS</w:delText>
        </w:r>
        <w:r w:rsidDel="0060700B">
          <w:rPr>
            <w:color w:val="231F20"/>
            <w:spacing w:val="-15"/>
          </w:rPr>
          <w:delText xml:space="preserve"> </w:delText>
        </w:r>
        <w:r w:rsidDel="0060700B">
          <w:rPr>
            <w:color w:val="231F20"/>
          </w:rPr>
          <w:delText>technology</w:delText>
        </w:r>
        <w:r w:rsidDel="0060700B">
          <w:rPr>
            <w:color w:val="231F20"/>
            <w:spacing w:val="-15"/>
          </w:rPr>
          <w:delText xml:space="preserve"> </w:delText>
        </w:r>
        <w:r w:rsidDel="0060700B">
          <w:rPr>
            <w:color w:val="231F20"/>
          </w:rPr>
          <w:delText>but</w:delText>
        </w:r>
        <w:r w:rsidDel="0060700B">
          <w:rPr>
            <w:color w:val="231F20"/>
            <w:spacing w:val="-15"/>
          </w:rPr>
          <w:delText xml:space="preserve"> </w:delText>
        </w:r>
        <w:r w:rsidDel="0060700B">
          <w:rPr>
            <w:color w:val="231F20"/>
          </w:rPr>
          <w:delText>are</w:delText>
        </w:r>
        <w:r w:rsidDel="0060700B">
          <w:rPr>
            <w:color w:val="231F20"/>
            <w:spacing w:val="-15"/>
          </w:rPr>
          <w:delText xml:space="preserve"> </w:delText>
        </w:r>
        <w:r w:rsidDel="0060700B">
          <w:rPr>
            <w:color w:val="231F20"/>
          </w:rPr>
          <w:delText>not</w:delText>
        </w:r>
        <w:r w:rsidDel="0060700B">
          <w:rPr>
            <w:color w:val="231F20"/>
            <w:spacing w:val="-15"/>
          </w:rPr>
          <w:delText xml:space="preserve"> </w:delText>
        </w:r>
        <w:r w:rsidDel="0060700B">
          <w:rPr>
            <w:color w:val="231F20"/>
          </w:rPr>
          <w:delText>limited</w:delText>
        </w:r>
        <w:r w:rsidDel="0060700B">
          <w:rPr>
            <w:color w:val="231F20"/>
            <w:spacing w:val="-15"/>
          </w:rPr>
          <w:delText xml:space="preserve"> </w:delText>
        </w:r>
        <w:r w:rsidDel="0060700B">
          <w:rPr>
            <w:color w:val="231F20"/>
          </w:rPr>
          <w:delText>to</w:delText>
        </w:r>
        <w:r w:rsidDel="0060700B">
          <w:rPr>
            <w:color w:val="231F20"/>
            <w:spacing w:val="-15"/>
          </w:rPr>
          <w:delText xml:space="preserve"> </w:delText>
        </w:r>
        <w:r w:rsidDel="0060700B">
          <w:rPr>
            <w:color w:val="231F20"/>
          </w:rPr>
          <w:delText>it.</w:delText>
        </w:r>
        <w:r w:rsidRPr="00492926" w:rsidDel="0060700B">
          <w:rPr>
            <w:color w:val="231F20"/>
            <w:spacing w:val="-15"/>
          </w:rPr>
          <w:delText xml:space="preserve"> </w:delText>
        </w:r>
        <w:r w:rsidRPr="00492926" w:rsidDel="0060700B">
          <w:rPr>
            <w:color w:val="231F20"/>
          </w:rPr>
          <w:delText>The</w:delText>
        </w:r>
        <w:r w:rsidRPr="00492926" w:rsidDel="0060700B">
          <w:rPr>
            <w:color w:val="231F20"/>
            <w:spacing w:val="-15"/>
          </w:rPr>
          <w:delText xml:space="preserve"> </w:delText>
        </w:r>
        <w:r w:rsidRPr="00492926" w:rsidDel="0060700B">
          <w:rPr>
            <w:color w:val="231F20"/>
          </w:rPr>
          <w:delText>new</w:delText>
        </w:r>
        <w:r w:rsidRPr="00492926" w:rsidDel="0060700B">
          <w:rPr>
            <w:color w:val="231F20"/>
            <w:spacing w:val="-15"/>
          </w:rPr>
          <w:delText xml:space="preserve"> </w:delText>
        </w:r>
        <w:r w:rsidRPr="00492926" w:rsidDel="0060700B">
          <w:rPr>
            <w:color w:val="231F20"/>
          </w:rPr>
          <w:delText>recommendation could be published in 2022.</w:delText>
        </w:r>
      </w:del>
    </w:p>
    <w:p w14:paraId="3EC50B49" w14:textId="77777777" w:rsidR="00A918E6" w:rsidRDefault="001A1C1A">
      <w:pPr>
        <w:pStyle w:val="a3"/>
        <w:spacing w:before="4"/>
        <w:ind w:left="2693"/>
        <w:jc w:val="both"/>
      </w:pPr>
      <w:r>
        <w:rPr>
          <w:color w:val="231F20"/>
          <w:spacing w:val="-4"/>
        </w:rPr>
        <w:t>The</w:t>
      </w:r>
      <w:r>
        <w:rPr>
          <w:color w:val="231F20"/>
          <w:spacing w:val="-15"/>
        </w:rPr>
        <w:t xml:space="preserve"> </w:t>
      </w:r>
      <w:r>
        <w:rPr>
          <w:color w:val="231F20"/>
          <w:spacing w:val="-4"/>
        </w:rPr>
        <w:t>generally</w:t>
      </w:r>
      <w:r>
        <w:rPr>
          <w:color w:val="231F20"/>
          <w:spacing w:val="-14"/>
        </w:rPr>
        <w:t xml:space="preserve"> </w:t>
      </w:r>
      <w:r>
        <w:rPr>
          <w:color w:val="231F20"/>
          <w:spacing w:val="-4"/>
        </w:rPr>
        <w:t>agreed</w:t>
      </w:r>
      <w:r>
        <w:rPr>
          <w:color w:val="231F20"/>
          <w:spacing w:val="-14"/>
        </w:rPr>
        <w:t xml:space="preserve"> </w:t>
      </w:r>
      <w:r>
        <w:rPr>
          <w:color w:val="231F20"/>
          <w:spacing w:val="-4"/>
        </w:rPr>
        <w:t>IMO</w:t>
      </w:r>
      <w:r>
        <w:rPr>
          <w:color w:val="231F20"/>
          <w:spacing w:val="-14"/>
        </w:rPr>
        <w:t xml:space="preserve"> </w:t>
      </w:r>
      <w:r>
        <w:rPr>
          <w:color w:val="231F20"/>
          <w:spacing w:val="-4"/>
        </w:rPr>
        <w:t>position</w:t>
      </w:r>
      <w:r>
        <w:rPr>
          <w:color w:val="231F20"/>
          <w:spacing w:val="-14"/>
        </w:rPr>
        <w:t xml:space="preserve"> </w:t>
      </w:r>
      <w:r>
        <w:rPr>
          <w:color w:val="231F20"/>
          <w:spacing w:val="-4"/>
        </w:rPr>
        <w:t>states</w:t>
      </w:r>
      <w:r>
        <w:rPr>
          <w:color w:val="231F20"/>
          <w:spacing w:val="-14"/>
        </w:rPr>
        <w:t xml:space="preserve"> </w:t>
      </w:r>
      <w:r>
        <w:rPr>
          <w:color w:val="231F20"/>
          <w:spacing w:val="-4"/>
        </w:rPr>
        <w:t>that:</w:t>
      </w:r>
    </w:p>
    <w:p w14:paraId="284EB461" w14:textId="77777777" w:rsidR="00A918E6" w:rsidRDefault="001A1C1A">
      <w:pPr>
        <w:pStyle w:val="a9"/>
        <w:numPr>
          <w:ilvl w:val="0"/>
          <w:numId w:val="6"/>
        </w:numPr>
        <w:tabs>
          <w:tab w:val="left" w:pos="3371"/>
          <w:tab w:val="left" w:pos="3373"/>
        </w:tabs>
        <w:spacing w:before="18" w:line="280" w:lineRule="auto"/>
        <w:ind w:right="139"/>
        <w:jc w:val="both"/>
        <w:rPr>
          <w:sz w:val="20"/>
        </w:rPr>
      </w:pPr>
      <w:r>
        <w:rPr>
          <w:color w:val="231F20"/>
          <w:spacing w:val="-2"/>
          <w:sz w:val="20"/>
        </w:rPr>
        <w:t>the</w:t>
      </w:r>
      <w:r>
        <w:rPr>
          <w:color w:val="231F20"/>
          <w:spacing w:val="-8"/>
          <w:sz w:val="20"/>
        </w:rPr>
        <w:t xml:space="preserve"> </w:t>
      </w:r>
      <w:r>
        <w:rPr>
          <w:color w:val="231F20"/>
          <w:spacing w:val="-2"/>
          <w:sz w:val="20"/>
        </w:rPr>
        <w:t>integrity</w:t>
      </w:r>
      <w:r>
        <w:rPr>
          <w:color w:val="231F20"/>
          <w:spacing w:val="-8"/>
          <w:sz w:val="20"/>
        </w:rPr>
        <w:t xml:space="preserve"> </w:t>
      </w:r>
      <w:r>
        <w:rPr>
          <w:color w:val="231F20"/>
          <w:spacing w:val="-2"/>
          <w:sz w:val="20"/>
        </w:rPr>
        <w:t>of</w:t>
      </w:r>
      <w:r>
        <w:rPr>
          <w:color w:val="231F20"/>
          <w:spacing w:val="-8"/>
          <w:sz w:val="20"/>
        </w:rPr>
        <w:t xml:space="preserve"> </w:t>
      </w:r>
      <w:r>
        <w:rPr>
          <w:color w:val="231F20"/>
          <w:spacing w:val="-2"/>
          <w:sz w:val="20"/>
        </w:rPr>
        <w:t>AIS</w:t>
      </w:r>
      <w:r>
        <w:rPr>
          <w:color w:val="231F20"/>
          <w:spacing w:val="-8"/>
          <w:sz w:val="20"/>
        </w:rPr>
        <w:t xml:space="preserve"> </w:t>
      </w:r>
      <w:r>
        <w:rPr>
          <w:color w:val="231F20"/>
          <w:spacing w:val="-2"/>
          <w:sz w:val="20"/>
        </w:rPr>
        <w:t>and</w:t>
      </w:r>
      <w:r>
        <w:rPr>
          <w:color w:val="231F20"/>
          <w:spacing w:val="-8"/>
          <w:sz w:val="20"/>
        </w:rPr>
        <w:t xml:space="preserve"> </w:t>
      </w:r>
      <w:r>
        <w:rPr>
          <w:color w:val="231F20"/>
          <w:spacing w:val="-2"/>
          <w:sz w:val="20"/>
        </w:rPr>
        <w:t>the</w:t>
      </w:r>
      <w:r>
        <w:rPr>
          <w:color w:val="231F20"/>
          <w:spacing w:val="-8"/>
          <w:sz w:val="20"/>
        </w:rPr>
        <w:t xml:space="preserve"> </w:t>
      </w:r>
      <w:r>
        <w:rPr>
          <w:color w:val="231F20"/>
          <w:spacing w:val="-2"/>
          <w:sz w:val="20"/>
        </w:rPr>
        <w:t>Global</w:t>
      </w:r>
      <w:r>
        <w:rPr>
          <w:color w:val="231F20"/>
          <w:spacing w:val="-8"/>
          <w:sz w:val="20"/>
        </w:rPr>
        <w:t xml:space="preserve"> </w:t>
      </w:r>
      <w:r>
        <w:rPr>
          <w:color w:val="231F20"/>
          <w:spacing w:val="-2"/>
          <w:sz w:val="20"/>
        </w:rPr>
        <w:t>Maritime</w:t>
      </w:r>
      <w:r>
        <w:rPr>
          <w:color w:val="231F20"/>
          <w:spacing w:val="-8"/>
          <w:sz w:val="20"/>
        </w:rPr>
        <w:t xml:space="preserve"> </w:t>
      </w:r>
      <w:r>
        <w:rPr>
          <w:color w:val="231F20"/>
          <w:spacing w:val="-2"/>
          <w:sz w:val="20"/>
        </w:rPr>
        <w:t>Distress</w:t>
      </w:r>
      <w:r>
        <w:rPr>
          <w:color w:val="231F20"/>
          <w:spacing w:val="-8"/>
          <w:sz w:val="20"/>
        </w:rPr>
        <w:t xml:space="preserve"> </w:t>
      </w:r>
      <w:r>
        <w:rPr>
          <w:color w:val="231F20"/>
          <w:spacing w:val="-2"/>
          <w:sz w:val="20"/>
        </w:rPr>
        <w:t>and</w:t>
      </w:r>
      <w:r>
        <w:rPr>
          <w:color w:val="231F20"/>
          <w:spacing w:val="-8"/>
          <w:sz w:val="20"/>
        </w:rPr>
        <w:t xml:space="preserve"> </w:t>
      </w:r>
      <w:r>
        <w:rPr>
          <w:color w:val="231F20"/>
          <w:spacing w:val="-2"/>
          <w:sz w:val="20"/>
        </w:rPr>
        <w:t>Safety</w:t>
      </w:r>
      <w:r>
        <w:rPr>
          <w:color w:val="231F20"/>
          <w:spacing w:val="-8"/>
          <w:sz w:val="20"/>
        </w:rPr>
        <w:t xml:space="preserve"> </w:t>
      </w:r>
      <w:r>
        <w:rPr>
          <w:color w:val="231F20"/>
          <w:spacing w:val="-2"/>
          <w:sz w:val="20"/>
        </w:rPr>
        <w:t>System</w:t>
      </w:r>
      <w:r>
        <w:rPr>
          <w:color w:val="231F20"/>
          <w:spacing w:val="-8"/>
          <w:sz w:val="20"/>
        </w:rPr>
        <w:t xml:space="preserve"> </w:t>
      </w:r>
      <w:r>
        <w:rPr>
          <w:color w:val="231F20"/>
          <w:spacing w:val="-2"/>
          <w:sz w:val="20"/>
        </w:rPr>
        <w:t xml:space="preserve">(GMDSS) </w:t>
      </w:r>
      <w:r>
        <w:rPr>
          <w:color w:val="231F20"/>
          <w:sz w:val="20"/>
        </w:rPr>
        <w:t>should</w:t>
      </w:r>
      <w:r>
        <w:rPr>
          <w:color w:val="231F20"/>
          <w:spacing w:val="-4"/>
          <w:sz w:val="20"/>
        </w:rPr>
        <w:t xml:space="preserve"> </w:t>
      </w:r>
      <w:r>
        <w:rPr>
          <w:color w:val="231F20"/>
          <w:sz w:val="20"/>
        </w:rPr>
        <w:t>be</w:t>
      </w:r>
      <w:r>
        <w:rPr>
          <w:color w:val="231F20"/>
          <w:spacing w:val="-4"/>
          <w:sz w:val="20"/>
        </w:rPr>
        <w:t xml:space="preserve"> </w:t>
      </w:r>
      <w:r>
        <w:rPr>
          <w:color w:val="231F20"/>
          <w:sz w:val="20"/>
        </w:rPr>
        <w:t>protected;</w:t>
      </w:r>
    </w:p>
    <w:p w14:paraId="6E6AC44D" w14:textId="77777777" w:rsidR="00A918E6" w:rsidRDefault="001A1C1A">
      <w:pPr>
        <w:pStyle w:val="a9"/>
        <w:numPr>
          <w:ilvl w:val="0"/>
          <w:numId w:val="6"/>
        </w:numPr>
        <w:tabs>
          <w:tab w:val="left" w:pos="3372"/>
        </w:tabs>
        <w:spacing w:line="268" w:lineRule="exact"/>
        <w:ind w:left="3372" w:hanging="282"/>
        <w:jc w:val="both"/>
        <w:rPr>
          <w:sz w:val="20"/>
        </w:rPr>
      </w:pPr>
      <w:r>
        <w:rPr>
          <w:color w:val="231F20"/>
          <w:sz w:val="20"/>
        </w:rPr>
        <w:t>autonomous</w:t>
      </w:r>
      <w:r>
        <w:rPr>
          <w:color w:val="231F20"/>
          <w:spacing w:val="18"/>
          <w:sz w:val="20"/>
        </w:rPr>
        <w:t xml:space="preserve"> </w:t>
      </w:r>
      <w:r>
        <w:rPr>
          <w:color w:val="231F20"/>
          <w:sz w:val="20"/>
        </w:rPr>
        <w:t>maritime</w:t>
      </w:r>
      <w:r>
        <w:rPr>
          <w:color w:val="231F20"/>
          <w:spacing w:val="18"/>
          <w:sz w:val="20"/>
        </w:rPr>
        <w:t xml:space="preserve"> </w:t>
      </w:r>
      <w:r>
        <w:rPr>
          <w:color w:val="231F20"/>
          <w:sz w:val="20"/>
        </w:rPr>
        <w:t>radio</w:t>
      </w:r>
      <w:r>
        <w:rPr>
          <w:color w:val="231F20"/>
          <w:spacing w:val="18"/>
          <w:sz w:val="20"/>
        </w:rPr>
        <w:t xml:space="preserve"> </w:t>
      </w:r>
      <w:r>
        <w:rPr>
          <w:color w:val="231F20"/>
          <w:sz w:val="20"/>
        </w:rPr>
        <w:t>devices</w:t>
      </w:r>
      <w:r>
        <w:rPr>
          <w:color w:val="231F20"/>
          <w:spacing w:val="19"/>
          <w:sz w:val="20"/>
        </w:rPr>
        <w:t xml:space="preserve"> </w:t>
      </w:r>
      <w:r>
        <w:rPr>
          <w:color w:val="231F20"/>
          <w:sz w:val="20"/>
        </w:rPr>
        <w:t>which</w:t>
      </w:r>
      <w:r>
        <w:rPr>
          <w:color w:val="231F20"/>
          <w:spacing w:val="18"/>
          <w:sz w:val="20"/>
        </w:rPr>
        <w:t xml:space="preserve"> </w:t>
      </w:r>
      <w:r>
        <w:rPr>
          <w:color w:val="231F20"/>
          <w:sz w:val="20"/>
        </w:rPr>
        <w:t>enhance</w:t>
      </w:r>
      <w:r>
        <w:rPr>
          <w:color w:val="231F20"/>
          <w:spacing w:val="18"/>
          <w:sz w:val="20"/>
        </w:rPr>
        <w:t xml:space="preserve"> </w:t>
      </w:r>
      <w:r>
        <w:rPr>
          <w:color w:val="231F20"/>
          <w:sz w:val="20"/>
        </w:rPr>
        <w:t>the</w:t>
      </w:r>
      <w:r>
        <w:rPr>
          <w:color w:val="231F20"/>
          <w:spacing w:val="19"/>
          <w:sz w:val="20"/>
        </w:rPr>
        <w:t xml:space="preserve"> </w:t>
      </w:r>
      <w:r>
        <w:rPr>
          <w:color w:val="231F20"/>
          <w:sz w:val="20"/>
        </w:rPr>
        <w:t>safety</w:t>
      </w:r>
      <w:r>
        <w:rPr>
          <w:color w:val="231F20"/>
          <w:spacing w:val="18"/>
          <w:sz w:val="20"/>
        </w:rPr>
        <w:t xml:space="preserve"> </w:t>
      </w:r>
      <w:r>
        <w:rPr>
          <w:color w:val="231F20"/>
          <w:sz w:val="20"/>
        </w:rPr>
        <w:t>(of</w:t>
      </w:r>
      <w:r>
        <w:rPr>
          <w:color w:val="231F20"/>
          <w:spacing w:val="18"/>
          <w:sz w:val="20"/>
        </w:rPr>
        <w:t xml:space="preserve"> </w:t>
      </w:r>
      <w:r>
        <w:rPr>
          <w:color w:val="231F20"/>
          <w:spacing w:val="-2"/>
          <w:sz w:val="20"/>
        </w:rPr>
        <w:t>navigation)</w:t>
      </w:r>
    </w:p>
    <w:p w14:paraId="10F9C0BA" w14:textId="77777777" w:rsidR="00A918E6" w:rsidRDefault="001A1C1A">
      <w:pPr>
        <w:pStyle w:val="a3"/>
        <w:spacing w:before="51" w:line="297" w:lineRule="auto"/>
        <w:ind w:left="3373"/>
      </w:pPr>
      <w:proofErr w:type="gramStart"/>
      <w:r>
        <w:rPr>
          <w:color w:val="231F20"/>
        </w:rPr>
        <w:t>should</w:t>
      </w:r>
      <w:proofErr w:type="gramEnd"/>
      <w:r>
        <w:rPr>
          <w:color w:val="231F20"/>
        </w:rPr>
        <w:t xml:space="preserve"> be regulated for the use of frequencies and identities of the maritime mobile</w:t>
      </w:r>
      <w:r>
        <w:rPr>
          <w:color w:val="231F20"/>
          <w:spacing w:val="-4"/>
        </w:rPr>
        <w:t xml:space="preserve"> </w:t>
      </w:r>
      <w:r>
        <w:rPr>
          <w:color w:val="231F20"/>
        </w:rPr>
        <w:t>service;</w:t>
      </w:r>
      <w:r>
        <w:rPr>
          <w:color w:val="231F20"/>
          <w:spacing w:val="-4"/>
        </w:rPr>
        <w:t xml:space="preserve"> </w:t>
      </w:r>
      <w:r>
        <w:rPr>
          <w:color w:val="231F20"/>
        </w:rPr>
        <w:t>and</w:t>
      </w:r>
    </w:p>
    <w:p w14:paraId="586351B2" w14:textId="77777777" w:rsidR="00A918E6" w:rsidRDefault="001A1C1A">
      <w:pPr>
        <w:pStyle w:val="a9"/>
        <w:numPr>
          <w:ilvl w:val="0"/>
          <w:numId w:val="6"/>
        </w:numPr>
        <w:tabs>
          <w:tab w:val="left" w:pos="3372"/>
        </w:tabs>
        <w:spacing w:line="251" w:lineRule="exact"/>
        <w:ind w:left="3372" w:hanging="282"/>
        <w:jc w:val="both"/>
        <w:rPr>
          <w:sz w:val="20"/>
        </w:rPr>
      </w:pPr>
      <w:r>
        <w:rPr>
          <w:color w:val="231F20"/>
          <w:sz w:val="20"/>
        </w:rPr>
        <w:t>for</w:t>
      </w:r>
      <w:r>
        <w:rPr>
          <w:color w:val="231F20"/>
          <w:spacing w:val="22"/>
          <w:sz w:val="20"/>
        </w:rPr>
        <w:t xml:space="preserve"> </w:t>
      </w:r>
      <w:r>
        <w:rPr>
          <w:color w:val="231F20"/>
          <w:sz w:val="20"/>
        </w:rPr>
        <w:t>autonomous</w:t>
      </w:r>
      <w:r>
        <w:rPr>
          <w:color w:val="231F20"/>
          <w:spacing w:val="23"/>
          <w:sz w:val="20"/>
        </w:rPr>
        <w:t xml:space="preserve"> </w:t>
      </w:r>
      <w:r>
        <w:rPr>
          <w:color w:val="231F20"/>
          <w:sz w:val="20"/>
        </w:rPr>
        <w:t>maritime</w:t>
      </w:r>
      <w:r>
        <w:rPr>
          <w:color w:val="231F20"/>
          <w:spacing w:val="23"/>
          <w:sz w:val="20"/>
        </w:rPr>
        <w:t xml:space="preserve"> </w:t>
      </w:r>
      <w:r>
        <w:rPr>
          <w:color w:val="231F20"/>
          <w:sz w:val="20"/>
        </w:rPr>
        <w:t>radio</w:t>
      </w:r>
      <w:r>
        <w:rPr>
          <w:color w:val="231F20"/>
          <w:spacing w:val="23"/>
          <w:sz w:val="20"/>
        </w:rPr>
        <w:t xml:space="preserve"> </w:t>
      </w:r>
      <w:r>
        <w:rPr>
          <w:color w:val="231F20"/>
          <w:sz w:val="20"/>
        </w:rPr>
        <w:t>devices</w:t>
      </w:r>
      <w:r>
        <w:rPr>
          <w:color w:val="231F20"/>
          <w:spacing w:val="22"/>
          <w:sz w:val="20"/>
        </w:rPr>
        <w:t xml:space="preserve"> </w:t>
      </w:r>
      <w:r>
        <w:rPr>
          <w:color w:val="231F20"/>
          <w:sz w:val="20"/>
        </w:rPr>
        <w:t>which</w:t>
      </w:r>
      <w:r>
        <w:rPr>
          <w:color w:val="231F20"/>
          <w:spacing w:val="23"/>
          <w:sz w:val="20"/>
        </w:rPr>
        <w:t xml:space="preserve"> </w:t>
      </w:r>
      <w:r>
        <w:rPr>
          <w:color w:val="231F20"/>
          <w:sz w:val="20"/>
        </w:rPr>
        <w:t>do</w:t>
      </w:r>
      <w:r>
        <w:rPr>
          <w:color w:val="231F20"/>
          <w:spacing w:val="23"/>
          <w:sz w:val="20"/>
        </w:rPr>
        <w:t xml:space="preserve"> </w:t>
      </w:r>
      <w:r>
        <w:rPr>
          <w:color w:val="231F20"/>
          <w:sz w:val="20"/>
        </w:rPr>
        <w:t>not</w:t>
      </w:r>
      <w:r>
        <w:rPr>
          <w:color w:val="231F20"/>
          <w:spacing w:val="23"/>
          <w:sz w:val="20"/>
        </w:rPr>
        <w:t xml:space="preserve"> </w:t>
      </w:r>
      <w:r>
        <w:rPr>
          <w:color w:val="231F20"/>
          <w:sz w:val="20"/>
        </w:rPr>
        <w:t>enhance</w:t>
      </w:r>
      <w:r>
        <w:rPr>
          <w:color w:val="231F20"/>
          <w:spacing w:val="22"/>
          <w:sz w:val="20"/>
        </w:rPr>
        <w:t xml:space="preserve"> </w:t>
      </w:r>
      <w:r>
        <w:rPr>
          <w:color w:val="231F20"/>
          <w:sz w:val="20"/>
        </w:rPr>
        <w:t>the</w:t>
      </w:r>
      <w:r>
        <w:rPr>
          <w:color w:val="231F20"/>
          <w:spacing w:val="23"/>
          <w:sz w:val="20"/>
        </w:rPr>
        <w:t xml:space="preserve"> </w:t>
      </w:r>
      <w:r>
        <w:rPr>
          <w:color w:val="231F20"/>
          <w:sz w:val="20"/>
        </w:rPr>
        <w:t>safety</w:t>
      </w:r>
      <w:r>
        <w:rPr>
          <w:color w:val="231F20"/>
          <w:spacing w:val="23"/>
          <w:sz w:val="20"/>
        </w:rPr>
        <w:t xml:space="preserve"> </w:t>
      </w:r>
      <w:r>
        <w:rPr>
          <w:color w:val="231F20"/>
          <w:spacing w:val="-5"/>
          <w:sz w:val="20"/>
        </w:rPr>
        <w:t>(of</w:t>
      </w:r>
    </w:p>
    <w:p w14:paraId="7542075B" w14:textId="77777777" w:rsidR="00A918E6" w:rsidRDefault="001A1C1A">
      <w:pPr>
        <w:pStyle w:val="a3"/>
        <w:spacing w:before="50" w:line="297" w:lineRule="auto"/>
        <w:ind w:left="3373"/>
      </w:pPr>
      <w:proofErr w:type="gramStart"/>
      <w:r>
        <w:rPr>
          <w:color w:val="231F20"/>
        </w:rPr>
        <w:t>navigation</w:t>
      </w:r>
      <w:proofErr w:type="gramEnd"/>
      <w:r>
        <w:rPr>
          <w:color w:val="231F20"/>
        </w:rPr>
        <w:t>),</w:t>
      </w:r>
      <w:r>
        <w:rPr>
          <w:color w:val="231F20"/>
          <w:spacing w:val="-4"/>
        </w:rPr>
        <w:t xml:space="preserve"> </w:t>
      </w:r>
      <w:r>
        <w:rPr>
          <w:color w:val="231F20"/>
        </w:rPr>
        <w:t>regulation</w:t>
      </w:r>
      <w:r>
        <w:rPr>
          <w:color w:val="231F20"/>
          <w:spacing w:val="-4"/>
        </w:rPr>
        <w:t xml:space="preserve"> </w:t>
      </w:r>
      <w:r>
        <w:rPr>
          <w:color w:val="231F20"/>
        </w:rPr>
        <w:t>of</w:t>
      </w:r>
      <w:r>
        <w:rPr>
          <w:color w:val="231F20"/>
          <w:spacing w:val="-4"/>
        </w:rPr>
        <w:t xml:space="preserve"> </w:t>
      </w:r>
      <w:r>
        <w:rPr>
          <w:color w:val="231F20"/>
        </w:rPr>
        <w:t>the</w:t>
      </w:r>
      <w:r>
        <w:rPr>
          <w:color w:val="231F20"/>
          <w:spacing w:val="-4"/>
        </w:rPr>
        <w:t xml:space="preserve"> </w:t>
      </w:r>
      <w:r>
        <w:rPr>
          <w:color w:val="231F20"/>
        </w:rPr>
        <w:t>use</w:t>
      </w:r>
      <w:r>
        <w:rPr>
          <w:color w:val="231F20"/>
          <w:spacing w:val="-4"/>
        </w:rPr>
        <w:t xml:space="preserve"> </w:t>
      </w:r>
      <w:r>
        <w:rPr>
          <w:color w:val="231F20"/>
        </w:rPr>
        <w:t>of</w:t>
      </w:r>
      <w:r>
        <w:rPr>
          <w:color w:val="231F20"/>
          <w:spacing w:val="-4"/>
        </w:rPr>
        <w:t xml:space="preserve"> </w:t>
      </w:r>
      <w:r>
        <w:rPr>
          <w:color w:val="231F20"/>
        </w:rPr>
        <w:t>frequencies,</w:t>
      </w:r>
      <w:r>
        <w:rPr>
          <w:color w:val="231F20"/>
          <w:spacing w:val="-4"/>
        </w:rPr>
        <w:t xml:space="preserve"> </w:t>
      </w:r>
      <w:r>
        <w:rPr>
          <w:color w:val="231F20"/>
        </w:rPr>
        <w:t>and</w:t>
      </w:r>
      <w:r>
        <w:rPr>
          <w:color w:val="231F20"/>
          <w:spacing w:val="-4"/>
        </w:rPr>
        <w:t xml:space="preserve"> </w:t>
      </w:r>
      <w:r>
        <w:rPr>
          <w:color w:val="231F20"/>
        </w:rPr>
        <w:t>technical</w:t>
      </w:r>
      <w:r>
        <w:rPr>
          <w:color w:val="231F20"/>
          <w:spacing w:val="-4"/>
        </w:rPr>
        <w:t xml:space="preserve"> </w:t>
      </w:r>
      <w:r>
        <w:rPr>
          <w:color w:val="231F20"/>
        </w:rPr>
        <w:t>and</w:t>
      </w:r>
      <w:r>
        <w:rPr>
          <w:color w:val="231F20"/>
          <w:spacing w:val="-4"/>
        </w:rPr>
        <w:t xml:space="preserve"> </w:t>
      </w:r>
      <w:r>
        <w:rPr>
          <w:color w:val="231F20"/>
        </w:rPr>
        <w:t>operational characteristics,</w:t>
      </w:r>
      <w:r>
        <w:rPr>
          <w:color w:val="231F20"/>
          <w:spacing w:val="-24"/>
        </w:rPr>
        <w:t xml:space="preserve"> </w:t>
      </w:r>
      <w:r>
        <w:rPr>
          <w:color w:val="231F20"/>
        </w:rPr>
        <w:t>should</w:t>
      </w:r>
      <w:r>
        <w:rPr>
          <w:color w:val="231F20"/>
          <w:spacing w:val="-23"/>
        </w:rPr>
        <w:t xml:space="preserve"> </w:t>
      </w:r>
      <w:r>
        <w:rPr>
          <w:color w:val="231F20"/>
        </w:rPr>
        <w:t>benefit</w:t>
      </w:r>
      <w:r>
        <w:rPr>
          <w:color w:val="231F20"/>
          <w:spacing w:val="-23"/>
        </w:rPr>
        <w:t xml:space="preserve"> </w:t>
      </w:r>
      <w:r>
        <w:rPr>
          <w:color w:val="231F20"/>
        </w:rPr>
        <w:t>both</w:t>
      </w:r>
      <w:r>
        <w:rPr>
          <w:color w:val="231F20"/>
          <w:spacing w:val="-23"/>
        </w:rPr>
        <w:t xml:space="preserve"> </w:t>
      </w:r>
      <w:r>
        <w:rPr>
          <w:color w:val="231F20"/>
        </w:rPr>
        <w:t>the</w:t>
      </w:r>
      <w:r>
        <w:rPr>
          <w:color w:val="231F20"/>
          <w:spacing w:val="-23"/>
        </w:rPr>
        <w:t xml:space="preserve"> </w:t>
      </w:r>
      <w:r>
        <w:rPr>
          <w:color w:val="231F20"/>
        </w:rPr>
        <w:t>user</w:t>
      </w:r>
      <w:r>
        <w:rPr>
          <w:color w:val="231F20"/>
          <w:spacing w:val="-23"/>
        </w:rPr>
        <w:t xml:space="preserve"> </w:t>
      </w:r>
      <w:r>
        <w:rPr>
          <w:color w:val="231F20"/>
        </w:rPr>
        <w:t>of</w:t>
      </w:r>
      <w:r>
        <w:rPr>
          <w:color w:val="231F20"/>
          <w:spacing w:val="-23"/>
        </w:rPr>
        <w:t xml:space="preserve"> </w:t>
      </w:r>
      <w:r>
        <w:rPr>
          <w:color w:val="231F20"/>
        </w:rPr>
        <w:t>devices</w:t>
      </w:r>
      <w:r>
        <w:rPr>
          <w:color w:val="231F20"/>
          <w:spacing w:val="-23"/>
        </w:rPr>
        <w:t xml:space="preserve"> </w:t>
      </w:r>
      <w:r>
        <w:rPr>
          <w:color w:val="231F20"/>
        </w:rPr>
        <w:t>as</w:t>
      </w:r>
      <w:r>
        <w:rPr>
          <w:color w:val="231F20"/>
          <w:spacing w:val="-23"/>
        </w:rPr>
        <w:t xml:space="preserve"> </w:t>
      </w:r>
      <w:r>
        <w:rPr>
          <w:color w:val="231F20"/>
        </w:rPr>
        <w:t>well</w:t>
      </w:r>
      <w:r>
        <w:rPr>
          <w:color w:val="231F20"/>
          <w:spacing w:val="-23"/>
        </w:rPr>
        <w:t xml:space="preserve"> </w:t>
      </w:r>
      <w:r>
        <w:rPr>
          <w:color w:val="231F20"/>
        </w:rPr>
        <w:t>as</w:t>
      </w:r>
      <w:r>
        <w:rPr>
          <w:color w:val="231F20"/>
          <w:spacing w:val="-24"/>
        </w:rPr>
        <w:t xml:space="preserve"> </w:t>
      </w:r>
      <w:r>
        <w:rPr>
          <w:color w:val="231F20"/>
        </w:rPr>
        <w:t>maritime</w:t>
      </w:r>
      <w:r>
        <w:rPr>
          <w:color w:val="231F20"/>
          <w:spacing w:val="-23"/>
        </w:rPr>
        <w:t xml:space="preserve"> </w:t>
      </w:r>
      <w:r>
        <w:rPr>
          <w:color w:val="231F20"/>
          <w:spacing w:val="-2"/>
        </w:rPr>
        <w:t>safety.</w:t>
      </w:r>
    </w:p>
    <w:p w14:paraId="01212B45" w14:textId="77777777" w:rsidR="00A918E6" w:rsidRDefault="00A918E6">
      <w:pPr>
        <w:pStyle w:val="a3"/>
        <w:spacing w:line="297" w:lineRule="auto"/>
        <w:sectPr w:rsidR="00A918E6">
          <w:pgSz w:w="11910" w:h="15880"/>
          <w:pgMar w:top="1520" w:right="708" w:bottom="280" w:left="708" w:header="839" w:footer="0" w:gutter="0"/>
          <w:cols w:space="720"/>
        </w:sectPr>
      </w:pPr>
    </w:p>
    <w:p w14:paraId="70859742" w14:textId="77777777" w:rsidR="00A918E6" w:rsidRPr="00806496" w:rsidRDefault="001A1C1A">
      <w:pPr>
        <w:pStyle w:val="a9"/>
        <w:numPr>
          <w:ilvl w:val="2"/>
          <w:numId w:val="1"/>
        </w:numPr>
        <w:tabs>
          <w:tab w:val="left" w:pos="631"/>
        </w:tabs>
        <w:ind w:left="631" w:hanging="502"/>
        <w:jc w:val="left"/>
        <w:rPr>
          <w:rFonts w:ascii="Arial MT"/>
          <w:color w:val="231F20"/>
          <w:sz w:val="20"/>
        </w:rPr>
        <w:pPrChange w:id="125" w:author="WANG SHUO (CHina MSA)" w:date="2025-06-25T11:36:00Z">
          <w:pPr>
            <w:pStyle w:val="a9"/>
            <w:numPr>
              <w:ilvl w:val="2"/>
              <w:numId w:val="7"/>
            </w:numPr>
            <w:tabs>
              <w:tab w:val="left" w:pos="572"/>
            </w:tabs>
            <w:spacing w:before="151"/>
            <w:ind w:left="572" w:hanging="443"/>
          </w:pPr>
        </w:pPrChange>
      </w:pPr>
      <w:r>
        <w:rPr>
          <w:rFonts w:ascii="Arial MT"/>
          <w:color w:val="231F20"/>
          <w:sz w:val="20"/>
        </w:rPr>
        <w:lastRenderedPageBreak/>
        <w:t>AMRD</w:t>
      </w:r>
      <w:r>
        <w:rPr>
          <w:rFonts w:ascii="Arial MT"/>
          <w:color w:val="231F20"/>
          <w:sz w:val="20"/>
          <w:rPrChange w:id="126" w:author="WANG SHUO (CHina MSA)" w:date="2025-06-25T11:36:00Z">
            <w:rPr>
              <w:rFonts w:ascii="Arial MT"/>
              <w:color w:val="231F20"/>
              <w:spacing w:val="-1"/>
              <w:sz w:val="20"/>
            </w:rPr>
          </w:rPrChange>
        </w:rPr>
        <w:t xml:space="preserve"> </w:t>
      </w:r>
      <w:r>
        <w:rPr>
          <w:rFonts w:ascii="Arial MT"/>
          <w:color w:val="231F20"/>
          <w:sz w:val="20"/>
        </w:rPr>
        <w:t>GROUP</w:t>
      </w:r>
      <w:r>
        <w:rPr>
          <w:rFonts w:ascii="Arial MT"/>
          <w:color w:val="231F20"/>
          <w:sz w:val="20"/>
          <w:rPrChange w:id="127" w:author="WANG SHUO (CHina MSA)" w:date="2025-06-25T11:36:00Z">
            <w:rPr>
              <w:rFonts w:ascii="Arial MT"/>
              <w:color w:val="231F20"/>
              <w:spacing w:val="-13"/>
              <w:sz w:val="20"/>
            </w:rPr>
          </w:rPrChange>
        </w:rPr>
        <w:t xml:space="preserve"> </w:t>
      </w:r>
      <w:r>
        <w:rPr>
          <w:rFonts w:ascii="Arial MT"/>
          <w:color w:val="231F20"/>
          <w:sz w:val="20"/>
          <w:rPrChange w:id="128" w:author="WANG SHUO (CHina MSA)" w:date="2025-06-25T11:36:00Z">
            <w:rPr>
              <w:rFonts w:ascii="Arial MT"/>
              <w:color w:val="231F20"/>
              <w:spacing w:val="-10"/>
              <w:sz w:val="20"/>
            </w:rPr>
          </w:rPrChange>
        </w:rPr>
        <w:t>A</w:t>
      </w:r>
    </w:p>
    <w:p w14:paraId="5008AAB9" w14:textId="77777777" w:rsidR="00A918E6" w:rsidRDefault="001A1C1A">
      <w:pPr>
        <w:pStyle w:val="a3"/>
        <w:spacing w:before="57" w:line="297" w:lineRule="auto"/>
        <w:ind w:left="129" w:right="2704"/>
        <w:jc w:val="both"/>
      </w:pPr>
      <w:r>
        <w:rPr>
          <w:color w:val="231F20"/>
          <w:w w:val="90"/>
        </w:rPr>
        <w:t>This group consists of Mobile Aids to Navigation (</w:t>
      </w:r>
      <w:proofErr w:type="spellStart"/>
      <w:r>
        <w:rPr>
          <w:color w:val="231F20"/>
          <w:w w:val="90"/>
        </w:rPr>
        <w:t>MAtoN</w:t>
      </w:r>
      <w:proofErr w:type="spellEnd"/>
      <w:r>
        <w:rPr>
          <w:color w:val="231F20"/>
          <w:w w:val="90"/>
        </w:rPr>
        <w:t xml:space="preserve">) and Man </w:t>
      </w:r>
      <w:proofErr w:type="gramStart"/>
      <w:r>
        <w:rPr>
          <w:color w:val="231F20"/>
          <w:w w:val="90"/>
        </w:rPr>
        <w:t>Over</w:t>
      </w:r>
      <w:proofErr w:type="gramEnd"/>
      <w:r>
        <w:rPr>
          <w:color w:val="231F20"/>
          <w:w w:val="90"/>
        </w:rPr>
        <w:t xml:space="preserve"> Board Class M (MOB). </w:t>
      </w:r>
      <w:r>
        <w:rPr>
          <w:color w:val="231F20"/>
        </w:rPr>
        <w:t>Their</w:t>
      </w:r>
      <w:r>
        <w:rPr>
          <w:color w:val="231F20"/>
          <w:spacing w:val="-12"/>
        </w:rPr>
        <w:t xml:space="preserve"> </w:t>
      </w:r>
      <w:r>
        <w:rPr>
          <w:color w:val="231F20"/>
        </w:rPr>
        <w:t>technical</w:t>
      </w:r>
      <w:r>
        <w:rPr>
          <w:color w:val="231F20"/>
          <w:spacing w:val="-12"/>
        </w:rPr>
        <w:t xml:space="preserve"> </w:t>
      </w:r>
      <w:r>
        <w:rPr>
          <w:color w:val="231F20"/>
        </w:rPr>
        <w:t>and</w:t>
      </w:r>
      <w:r>
        <w:rPr>
          <w:color w:val="231F20"/>
          <w:spacing w:val="-12"/>
        </w:rPr>
        <w:t xml:space="preserve"> </w:t>
      </w:r>
      <w:r>
        <w:rPr>
          <w:color w:val="231F20"/>
        </w:rPr>
        <w:t>operational</w:t>
      </w:r>
      <w:r>
        <w:rPr>
          <w:color w:val="231F20"/>
          <w:spacing w:val="-12"/>
        </w:rPr>
        <w:t xml:space="preserve"> </w:t>
      </w:r>
      <w:r>
        <w:rPr>
          <w:color w:val="231F20"/>
        </w:rPr>
        <w:t>characteristics</w:t>
      </w:r>
      <w:r>
        <w:rPr>
          <w:color w:val="231F20"/>
          <w:spacing w:val="-12"/>
        </w:rPr>
        <w:t xml:space="preserve"> </w:t>
      </w:r>
      <w:r>
        <w:rPr>
          <w:color w:val="231F20"/>
        </w:rPr>
        <w:t>are</w:t>
      </w:r>
      <w:r>
        <w:rPr>
          <w:color w:val="231F20"/>
          <w:spacing w:val="-12"/>
        </w:rPr>
        <w:t xml:space="preserve"> </w:t>
      </w:r>
      <w:r>
        <w:rPr>
          <w:color w:val="231F20"/>
        </w:rPr>
        <w:t>described</w:t>
      </w:r>
      <w:r>
        <w:rPr>
          <w:color w:val="231F20"/>
          <w:spacing w:val="-12"/>
        </w:rPr>
        <w:t xml:space="preserve"> </w:t>
      </w:r>
      <w:r>
        <w:rPr>
          <w:color w:val="231F20"/>
        </w:rPr>
        <w:t>in</w:t>
      </w:r>
      <w:r>
        <w:rPr>
          <w:color w:val="231F20"/>
          <w:spacing w:val="-12"/>
        </w:rPr>
        <w:t xml:space="preserve"> </w:t>
      </w:r>
      <w:r>
        <w:rPr>
          <w:color w:val="231F20"/>
        </w:rPr>
        <w:t>the</w:t>
      </w:r>
      <w:r>
        <w:rPr>
          <w:color w:val="231F20"/>
          <w:spacing w:val="-12"/>
        </w:rPr>
        <w:t xml:space="preserve"> </w:t>
      </w:r>
      <w:r>
        <w:rPr>
          <w:color w:val="231F20"/>
        </w:rPr>
        <w:t>most</w:t>
      </w:r>
      <w:r>
        <w:rPr>
          <w:color w:val="231F20"/>
          <w:spacing w:val="-12"/>
        </w:rPr>
        <w:t xml:space="preserve"> </w:t>
      </w:r>
      <w:r>
        <w:rPr>
          <w:color w:val="231F20"/>
        </w:rPr>
        <w:t>recent</w:t>
      </w:r>
      <w:r>
        <w:rPr>
          <w:color w:val="231F20"/>
          <w:spacing w:val="-12"/>
        </w:rPr>
        <w:t xml:space="preserve"> </w:t>
      </w:r>
      <w:r>
        <w:rPr>
          <w:color w:val="231F20"/>
        </w:rPr>
        <w:t xml:space="preserve">versions </w:t>
      </w:r>
      <w:r>
        <w:rPr>
          <w:color w:val="231F20"/>
          <w:spacing w:val="-2"/>
        </w:rPr>
        <w:t>of</w:t>
      </w:r>
      <w:r>
        <w:rPr>
          <w:color w:val="231F20"/>
          <w:spacing w:val="-19"/>
        </w:rPr>
        <w:t xml:space="preserve"> </w:t>
      </w:r>
      <w:r>
        <w:rPr>
          <w:color w:val="231F20"/>
          <w:spacing w:val="-2"/>
        </w:rPr>
        <w:t>Recommendations</w:t>
      </w:r>
      <w:r>
        <w:rPr>
          <w:color w:val="231F20"/>
          <w:spacing w:val="-17"/>
        </w:rPr>
        <w:t xml:space="preserve"> </w:t>
      </w:r>
      <w:ins w:id="129" w:author="Li Yang for WP5B 35" w:date="2025-07-02T09:00:00Z">
        <w:r w:rsidRPr="00850D7E">
          <w:rPr>
            <w:color w:val="231F20"/>
            <w:spacing w:val="-2"/>
          </w:rPr>
          <w:t>ITU-R</w:t>
        </w:r>
        <w:r w:rsidRPr="00850D7E">
          <w:rPr>
            <w:color w:val="231F20"/>
            <w:spacing w:val="-17"/>
          </w:rPr>
          <w:t xml:space="preserve"> </w:t>
        </w:r>
        <w:r w:rsidRPr="00850D7E">
          <w:rPr>
            <w:color w:val="231F20"/>
            <w:spacing w:val="-2"/>
          </w:rPr>
          <w:t>M.</w:t>
        </w:r>
        <w:r w:rsidRPr="00850D7E">
          <w:rPr>
            <w:rFonts w:eastAsia="宋体"/>
            <w:color w:val="231F20"/>
            <w:spacing w:val="-2"/>
            <w:lang w:eastAsia="zh-CN"/>
          </w:rPr>
          <w:t>2135,</w:t>
        </w:r>
        <w:r>
          <w:rPr>
            <w:color w:val="231F20"/>
            <w:spacing w:val="-17"/>
          </w:rPr>
          <w:t xml:space="preserve"> </w:t>
        </w:r>
      </w:ins>
      <w:r>
        <w:rPr>
          <w:color w:val="231F20"/>
          <w:spacing w:val="-2"/>
        </w:rPr>
        <w:t>ITU-R</w:t>
      </w:r>
      <w:r>
        <w:rPr>
          <w:color w:val="231F20"/>
          <w:spacing w:val="-17"/>
        </w:rPr>
        <w:t xml:space="preserve"> </w:t>
      </w:r>
      <w:r>
        <w:rPr>
          <w:color w:val="231F20"/>
          <w:spacing w:val="-2"/>
        </w:rPr>
        <w:t>M.1371</w:t>
      </w:r>
      <w:r>
        <w:rPr>
          <w:color w:val="231F20"/>
          <w:spacing w:val="-17"/>
        </w:rPr>
        <w:t xml:space="preserve"> </w:t>
      </w:r>
      <w:r>
        <w:rPr>
          <w:color w:val="231F20"/>
          <w:spacing w:val="-2"/>
        </w:rPr>
        <w:t>and</w:t>
      </w:r>
      <w:r>
        <w:rPr>
          <w:color w:val="231F20"/>
          <w:spacing w:val="-17"/>
        </w:rPr>
        <w:t xml:space="preserve"> </w:t>
      </w:r>
      <w:r>
        <w:rPr>
          <w:color w:val="231F20"/>
          <w:spacing w:val="-2"/>
        </w:rPr>
        <w:t>ITU-R</w:t>
      </w:r>
      <w:r>
        <w:rPr>
          <w:color w:val="231F20"/>
          <w:spacing w:val="-17"/>
        </w:rPr>
        <w:t xml:space="preserve"> </w:t>
      </w:r>
      <w:r>
        <w:rPr>
          <w:color w:val="231F20"/>
          <w:spacing w:val="-2"/>
        </w:rPr>
        <w:t>M.493.</w:t>
      </w:r>
    </w:p>
    <w:p w14:paraId="778A683A" w14:textId="77777777" w:rsidR="00A918E6" w:rsidRDefault="001A1C1A">
      <w:pPr>
        <w:pStyle w:val="a3"/>
        <w:spacing w:before="2" w:line="297" w:lineRule="auto"/>
        <w:ind w:left="129" w:right="2704"/>
        <w:jc w:val="both"/>
      </w:pPr>
      <w:r>
        <w:rPr>
          <w:color w:val="231F20"/>
        </w:rPr>
        <w:t xml:space="preserve">Mobile </w:t>
      </w:r>
      <w:proofErr w:type="spellStart"/>
      <w:r>
        <w:rPr>
          <w:color w:val="231F20"/>
        </w:rPr>
        <w:t>AtoN</w:t>
      </w:r>
      <w:proofErr w:type="spellEnd"/>
      <w:r>
        <w:rPr>
          <w:color w:val="231F20"/>
        </w:rPr>
        <w:t xml:space="preserve"> and MOB should use the numbering scheme defined in ITU-R M.585 “Identities</w:t>
      </w:r>
      <w:r>
        <w:rPr>
          <w:color w:val="231F20"/>
          <w:spacing w:val="-22"/>
        </w:rPr>
        <w:t xml:space="preserve"> </w:t>
      </w:r>
      <w:r>
        <w:rPr>
          <w:color w:val="231F20"/>
        </w:rPr>
        <w:t>in</w:t>
      </w:r>
      <w:r>
        <w:rPr>
          <w:color w:val="231F20"/>
          <w:spacing w:val="-22"/>
        </w:rPr>
        <w:t xml:space="preserve"> </w:t>
      </w:r>
      <w:r>
        <w:rPr>
          <w:color w:val="231F20"/>
        </w:rPr>
        <w:t>the</w:t>
      </w:r>
      <w:r>
        <w:rPr>
          <w:color w:val="231F20"/>
          <w:spacing w:val="-22"/>
        </w:rPr>
        <w:t xml:space="preserve"> </w:t>
      </w:r>
      <w:r>
        <w:rPr>
          <w:color w:val="231F20"/>
        </w:rPr>
        <w:t>maritime</w:t>
      </w:r>
      <w:r>
        <w:rPr>
          <w:color w:val="231F20"/>
          <w:spacing w:val="-22"/>
        </w:rPr>
        <w:t xml:space="preserve"> </w:t>
      </w:r>
      <w:r>
        <w:rPr>
          <w:color w:val="231F20"/>
        </w:rPr>
        <w:t>mobile</w:t>
      </w:r>
      <w:r>
        <w:rPr>
          <w:color w:val="231F20"/>
          <w:spacing w:val="-22"/>
        </w:rPr>
        <w:t xml:space="preserve"> </w:t>
      </w:r>
      <w:r>
        <w:rPr>
          <w:color w:val="231F20"/>
        </w:rPr>
        <w:t>service,”</w:t>
      </w:r>
      <w:r>
        <w:rPr>
          <w:color w:val="231F20"/>
          <w:spacing w:val="-22"/>
        </w:rPr>
        <w:t xml:space="preserve"> </w:t>
      </w:r>
      <w:r>
        <w:rPr>
          <w:color w:val="231F20"/>
        </w:rPr>
        <w:t>i.e.,</w:t>
      </w:r>
      <w:r>
        <w:rPr>
          <w:color w:val="231F20"/>
          <w:spacing w:val="-22"/>
        </w:rPr>
        <w:t xml:space="preserve"> </w:t>
      </w:r>
      <w:r>
        <w:rPr>
          <w:color w:val="231F20"/>
        </w:rPr>
        <w:t>for</w:t>
      </w:r>
      <w:r>
        <w:rPr>
          <w:color w:val="231F20"/>
          <w:spacing w:val="-22"/>
        </w:rPr>
        <w:t xml:space="preserve"> </w:t>
      </w:r>
      <w:proofErr w:type="spellStart"/>
      <w:r>
        <w:rPr>
          <w:color w:val="231F20"/>
        </w:rPr>
        <w:t>MAtoN</w:t>
      </w:r>
      <w:proofErr w:type="spellEnd"/>
      <w:r>
        <w:rPr>
          <w:color w:val="231F20"/>
        </w:rPr>
        <w:t>,</w:t>
      </w:r>
      <w:r>
        <w:rPr>
          <w:color w:val="231F20"/>
          <w:spacing w:val="-22"/>
        </w:rPr>
        <w:t xml:space="preserve"> </w:t>
      </w:r>
      <w:r>
        <w:rPr>
          <w:color w:val="231F20"/>
        </w:rPr>
        <w:t>it</w:t>
      </w:r>
      <w:r>
        <w:rPr>
          <w:color w:val="231F20"/>
          <w:spacing w:val="-22"/>
        </w:rPr>
        <w:t xml:space="preserve"> </w:t>
      </w:r>
      <w:r>
        <w:rPr>
          <w:color w:val="231F20"/>
        </w:rPr>
        <w:t>is</w:t>
      </w:r>
      <w:r>
        <w:rPr>
          <w:color w:val="231F20"/>
          <w:spacing w:val="-22"/>
        </w:rPr>
        <w:t xml:space="preserve"> </w:t>
      </w:r>
      <w:r>
        <w:rPr>
          <w:color w:val="231F20"/>
        </w:rPr>
        <w:t>99MIDXXXX.</w:t>
      </w:r>
    </w:p>
    <w:p w14:paraId="13CD5DED" w14:textId="77777777" w:rsidR="00A918E6" w:rsidRDefault="00A918E6">
      <w:pPr>
        <w:pStyle w:val="a3"/>
      </w:pPr>
    </w:p>
    <w:p w14:paraId="48991375" w14:textId="77777777" w:rsidR="00A918E6" w:rsidRDefault="00A918E6">
      <w:pPr>
        <w:pStyle w:val="a3"/>
        <w:spacing w:before="71"/>
      </w:pPr>
    </w:p>
    <w:p w14:paraId="338C387C" w14:textId="77777777" w:rsidR="00A918E6" w:rsidRPr="00806496" w:rsidRDefault="001A1C1A">
      <w:pPr>
        <w:pStyle w:val="a9"/>
        <w:numPr>
          <w:ilvl w:val="2"/>
          <w:numId w:val="1"/>
        </w:numPr>
        <w:tabs>
          <w:tab w:val="left" w:pos="609"/>
        </w:tabs>
        <w:ind w:left="631" w:hanging="502"/>
        <w:jc w:val="left"/>
        <w:rPr>
          <w:rFonts w:ascii="Arial MT"/>
          <w:color w:val="231F20"/>
          <w:sz w:val="20"/>
        </w:rPr>
        <w:pPrChange w:id="130" w:author="WANG SHUO (CHina MSA)" w:date="2025-06-25T11:36:00Z">
          <w:pPr>
            <w:pStyle w:val="a9"/>
            <w:numPr>
              <w:ilvl w:val="2"/>
              <w:numId w:val="7"/>
            </w:numPr>
            <w:tabs>
              <w:tab w:val="left" w:pos="609"/>
            </w:tabs>
            <w:ind w:left="609" w:hanging="480"/>
          </w:pPr>
        </w:pPrChange>
      </w:pPr>
      <w:r>
        <w:rPr>
          <w:rFonts w:ascii="Arial MT"/>
          <w:color w:val="231F20"/>
          <w:sz w:val="20"/>
        </w:rPr>
        <w:t>AMRD</w:t>
      </w:r>
      <w:r>
        <w:rPr>
          <w:rFonts w:ascii="Arial MT"/>
          <w:color w:val="231F20"/>
          <w:sz w:val="20"/>
          <w:rPrChange w:id="131" w:author="WANG SHUO (CHina MSA)" w:date="2025-06-25T11:36:00Z">
            <w:rPr>
              <w:rFonts w:ascii="Arial MT"/>
              <w:color w:val="231F20"/>
              <w:spacing w:val="-1"/>
              <w:sz w:val="20"/>
            </w:rPr>
          </w:rPrChange>
        </w:rPr>
        <w:t xml:space="preserve"> </w:t>
      </w:r>
      <w:r>
        <w:rPr>
          <w:rFonts w:ascii="Arial MT"/>
          <w:color w:val="231F20"/>
          <w:sz w:val="20"/>
        </w:rPr>
        <w:t>GROUP</w:t>
      </w:r>
      <w:r>
        <w:rPr>
          <w:rFonts w:ascii="Arial MT"/>
          <w:color w:val="231F20"/>
          <w:sz w:val="20"/>
          <w:rPrChange w:id="132" w:author="WANG SHUO (CHina MSA)" w:date="2025-06-25T11:36:00Z">
            <w:rPr>
              <w:rFonts w:ascii="Arial MT"/>
              <w:color w:val="231F20"/>
              <w:spacing w:val="-7"/>
              <w:sz w:val="20"/>
            </w:rPr>
          </w:rPrChange>
        </w:rPr>
        <w:t xml:space="preserve"> </w:t>
      </w:r>
      <w:r>
        <w:rPr>
          <w:rFonts w:ascii="Arial MT"/>
          <w:color w:val="231F20"/>
          <w:sz w:val="20"/>
          <w:rPrChange w:id="133" w:author="WANG SHUO (CHina MSA)" w:date="2025-06-25T11:36:00Z">
            <w:rPr>
              <w:rFonts w:ascii="Arial MT"/>
              <w:color w:val="231F20"/>
              <w:spacing w:val="-10"/>
              <w:sz w:val="20"/>
            </w:rPr>
          </w:rPrChange>
        </w:rPr>
        <w:t>B</w:t>
      </w:r>
    </w:p>
    <w:p w14:paraId="255FC3BE" w14:textId="77777777" w:rsidR="00A918E6" w:rsidRDefault="001A1C1A">
      <w:pPr>
        <w:pStyle w:val="a3"/>
        <w:spacing w:before="58" w:line="297" w:lineRule="auto"/>
        <w:ind w:left="129" w:right="2705"/>
        <w:jc w:val="both"/>
        <w:rPr>
          <w:ins w:id="134" w:author="WANG SHUO (CHina MSA)" w:date="2025-07-02T09:39:00Z"/>
          <w:color w:val="231F20"/>
          <w:spacing w:val="-2"/>
        </w:rPr>
      </w:pPr>
      <w:r>
        <w:rPr>
          <w:color w:val="231F20"/>
          <w:w w:val="90"/>
        </w:rPr>
        <w:t>All</w:t>
      </w:r>
      <w:r>
        <w:rPr>
          <w:color w:val="231F20"/>
          <w:spacing w:val="-4"/>
          <w:w w:val="90"/>
        </w:rPr>
        <w:t xml:space="preserve"> </w:t>
      </w:r>
      <w:r>
        <w:rPr>
          <w:color w:val="231F20"/>
          <w:w w:val="90"/>
        </w:rPr>
        <w:t>other</w:t>
      </w:r>
      <w:r>
        <w:rPr>
          <w:color w:val="231F20"/>
          <w:spacing w:val="-4"/>
          <w:w w:val="90"/>
        </w:rPr>
        <w:t xml:space="preserve"> </w:t>
      </w:r>
      <w:r>
        <w:rPr>
          <w:color w:val="231F20"/>
          <w:w w:val="90"/>
        </w:rPr>
        <w:t>AMRDs</w:t>
      </w:r>
      <w:r>
        <w:rPr>
          <w:color w:val="231F20"/>
          <w:spacing w:val="-4"/>
          <w:w w:val="90"/>
        </w:rPr>
        <w:t xml:space="preserve"> </w:t>
      </w:r>
      <w:r>
        <w:rPr>
          <w:color w:val="231F20"/>
          <w:w w:val="90"/>
        </w:rPr>
        <w:t>that</w:t>
      </w:r>
      <w:r>
        <w:rPr>
          <w:color w:val="231F20"/>
          <w:spacing w:val="-4"/>
          <w:w w:val="90"/>
        </w:rPr>
        <w:t xml:space="preserve"> </w:t>
      </w:r>
      <w:r>
        <w:rPr>
          <w:color w:val="231F20"/>
          <w:w w:val="90"/>
        </w:rPr>
        <w:t>do</w:t>
      </w:r>
      <w:r>
        <w:rPr>
          <w:color w:val="231F20"/>
          <w:spacing w:val="-4"/>
          <w:w w:val="90"/>
        </w:rPr>
        <w:t xml:space="preserve"> </w:t>
      </w:r>
      <w:r>
        <w:rPr>
          <w:color w:val="231F20"/>
          <w:w w:val="90"/>
        </w:rPr>
        <w:t>not</w:t>
      </w:r>
      <w:r>
        <w:rPr>
          <w:color w:val="231F20"/>
          <w:spacing w:val="-4"/>
          <w:w w:val="90"/>
        </w:rPr>
        <w:t xml:space="preserve"> </w:t>
      </w:r>
      <w:r>
        <w:rPr>
          <w:color w:val="231F20"/>
          <w:w w:val="90"/>
        </w:rPr>
        <w:t>enhance</w:t>
      </w:r>
      <w:r>
        <w:rPr>
          <w:color w:val="231F20"/>
          <w:spacing w:val="-4"/>
          <w:w w:val="90"/>
        </w:rPr>
        <w:t xml:space="preserve"> </w:t>
      </w:r>
      <w:r>
        <w:rPr>
          <w:color w:val="231F20"/>
          <w:w w:val="90"/>
        </w:rPr>
        <w:t>the</w:t>
      </w:r>
      <w:r>
        <w:rPr>
          <w:color w:val="231F20"/>
          <w:spacing w:val="-4"/>
          <w:w w:val="90"/>
        </w:rPr>
        <w:t xml:space="preserve"> </w:t>
      </w:r>
      <w:r>
        <w:rPr>
          <w:color w:val="231F20"/>
          <w:w w:val="90"/>
        </w:rPr>
        <w:t>safety</w:t>
      </w:r>
      <w:r>
        <w:rPr>
          <w:color w:val="231F20"/>
          <w:spacing w:val="-4"/>
          <w:w w:val="90"/>
        </w:rPr>
        <w:t xml:space="preserve"> </w:t>
      </w:r>
      <w:r>
        <w:rPr>
          <w:color w:val="231F20"/>
          <w:w w:val="90"/>
        </w:rPr>
        <w:t>of</w:t>
      </w:r>
      <w:r>
        <w:rPr>
          <w:color w:val="231F20"/>
          <w:spacing w:val="-4"/>
          <w:w w:val="90"/>
        </w:rPr>
        <w:t xml:space="preserve"> </w:t>
      </w:r>
      <w:r>
        <w:rPr>
          <w:color w:val="231F20"/>
          <w:w w:val="90"/>
        </w:rPr>
        <w:t>navigation</w:t>
      </w:r>
      <w:r>
        <w:rPr>
          <w:color w:val="231F20"/>
          <w:spacing w:val="-4"/>
          <w:w w:val="90"/>
        </w:rPr>
        <w:t xml:space="preserve"> </w:t>
      </w:r>
      <w:r>
        <w:rPr>
          <w:color w:val="231F20"/>
          <w:w w:val="90"/>
        </w:rPr>
        <w:t>are</w:t>
      </w:r>
      <w:r>
        <w:rPr>
          <w:color w:val="231F20"/>
          <w:spacing w:val="-4"/>
          <w:w w:val="90"/>
        </w:rPr>
        <w:t xml:space="preserve"> </w:t>
      </w:r>
      <w:r>
        <w:rPr>
          <w:color w:val="231F20"/>
          <w:w w:val="90"/>
        </w:rPr>
        <w:t>categorized</w:t>
      </w:r>
      <w:r>
        <w:rPr>
          <w:color w:val="231F20"/>
          <w:spacing w:val="-4"/>
          <w:w w:val="90"/>
        </w:rPr>
        <w:t xml:space="preserve"> </w:t>
      </w:r>
      <w:r>
        <w:rPr>
          <w:color w:val="231F20"/>
          <w:w w:val="90"/>
        </w:rPr>
        <w:t>as</w:t>
      </w:r>
      <w:r>
        <w:rPr>
          <w:color w:val="231F20"/>
          <w:spacing w:val="-4"/>
          <w:w w:val="90"/>
        </w:rPr>
        <w:t xml:space="preserve"> </w:t>
      </w:r>
      <w:r>
        <w:rPr>
          <w:color w:val="231F20"/>
          <w:w w:val="90"/>
        </w:rPr>
        <w:t>AMRD</w:t>
      </w:r>
      <w:r>
        <w:rPr>
          <w:color w:val="231F20"/>
          <w:spacing w:val="-4"/>
          <w:w w:val="90"/>
        </w:rPr>
        <w:t xml:space="preserve"> </w:t>
      </w:r>
      <w:r>
        <w:rPr>
          <w:color w:val="231F20"/>
          <w:w w:val="90"/>
        </w:rPr>
        <w:t>Group</w:t>
      </w:r>
      <w:r>
        <w:rPr>
          <w:color w:val="231F20"/>
          <w:spacing w:val="-4"/>
          <w:w w:val="90"/>
        </w:rPr>
        <w:t xml:space="preserve"> </w:t>
      </w:r>
      <w:r>
        <w:rPr>
          <w:color w:val="231F20"/>
          <w:w w:val="90"/>
        </w:rPr>
        <w:t>B. The</w:t>
      </w:r>
      <w:r>
        <w:rPr>
          <w:color w:val="231F20"/>
          <w:spacing w:val="-2"/>
          <w:w w:val="90"/>
        </w:rPr>
        <w:t xml:space="preserve"> </w:t>
      </w:r>
      <w:r>
        <w:rPr>
          <w:color w:val="231F20"/>
          <w:w w:val="90"/>
        </w:rPr>
        <w:t>characteristics</w:t>
      </w:r>
      <w:r>
        <w:rPr>
          <w:color w:val="231F20"/>
          <w:spacing w:val="-2"/>
          <w:w w:val="90"/>
        </w:rPr>
        <w:t xml:space="preserve"> </w:t>
      </w:r>
      <w:r>
        <w:rPr>
          <w:color w:val="231F20"/>
          <w:w w:val="90"/>
        </w:rPr>
        <w:t>of</w:t>
      </w:r>
      <w:r>
        <w:rPr>
          <w:color w:val="231F20"/>
          <w:spacing w:val="-2"/>
          <w:w w:val="90"/>
        </w:rPr>
        <w:t xml:space="preserve"> </w:t>
      </w:r>
      <w:r>
        <w:rPr>
          <w:color w:val="231F20"/>
          <w:w w:val="90"/>
        </w:rPr>
        <w:t>AMRD</w:t>
      </w:r>
      <w:r>
        <w:rPr>
          <w:color w:val="231F20"/>
          <w:spacing w:val="-2"/>
          <w:w w:val="90"/>
        </w:rPr>
        <w:t xml:space="preserve"> </w:t>
      </w:r>
      <w:r>
        <w:rPr>
          <w:color w:val="231F20"/>
          <w:w w:val="90"/>
        </w:rPr>
        <w:t>Group</w:t>
      </w:r>
      <w:r>
        <w:rPr>
          <w:color w:val="231F20"/>
          <w:spacing w:val="-2"/>
          <w:w w:val="90"/>
        </w:rPr>
        <w:t xml:space="preserve"> </w:t>
      </w:r>
      <w:r>
        <w:rPr>
          <w:color w:val="231F20"/>
          <w:w w:val="90"/>
        </w:rPr>
        <w:t>B</w:t>
      </w:r>
      <w:r>
        <w:rPr>
          <w:color w:val="231F20"/>
          <w:spacing w:val="-2"/>
          <w:w w:val="90"/>
        </w:rPr>
        <w:t xml:space="preserve"> </w:t>
      </w:r>
      <w:r>
        <w:rPr>
          <w:color w:val="231F20"/>
          <w:w w:val="90"/>
        </w:rPr>
        <w:t>were</w:t>
      </w:r>
      <w:r>
        <w:rPr>
          <w:color w:val="231F20"/>
          <w:spacing w:val="-2"/>
          <w:w w:val="90"/>
        </w:rPr>
        <w:t xml:space="preserve"> </w:t>
      </w:r>
      <w:r>
        <w:rPr>
          <w:color w:val="231F20"/>
          <w:w w:val="90"/>
        </w:rPr>
        <w:t>further</w:t>
      </w:r>
      <w:r>
        <w:rPr>
          <w:color w:val="231F20"/>
          <w:spacing w:val="-2"/>
          <w:w w:val="90"/>
        </w:rPr>
        <w:t xml:space="preserve"> </w:t>
      </w:r>
      <w:r>
        <w:rPr>
          <w:color w:val="231F20"/>
          <w:w w:val="90"/>
        </w:rPr>
        <w:t>developed</w:t>
      </w:r>
      <w:r>
        <w:rPr>
          <w:color w:val="231F20"/>
          <w:spacing w:val="-2"/>
          <w:w w:val="90"/>
        </w:rPr>
        <w:t xml:space="preserve"> </w:t>
      </w:r>
      <w:r>
        <w:rPr>
          <w:color w:val="231F20"/>
          <w:w w:val="90"/>
        </w:rPr>
        <w:t>and</w:t>
      </w:r>
      <w:r>
        <w:rPr>
          <w:color w:val="231F20"/>
          <w:spacing w:val="-2"/>
          <w:w w:val="90"/>
        </w:rPr>
        <w:t xml:space="preserve"> </w:t>
      </w:r>
      <w:r>
        <w:rPr>
          <w:color w:val="231F20"/>
          <w:w w:val="90"/>
        </w:rPr>
        <w:t>are</w:t>
      </w:r>
      <w:r>
        <w:rPr>
          <w:color w:val="231F20"/>
          <w:spacing w:val="-2"/>
          <w:w w:val="90"/>
        </w:rPr>
        <w:t xml:space="preserve"> </w:t>
      </w:r>
      <w:r>
        <w:rPr>
          <w:color w:val="231F20"/>
          <w:w w:val="90"/>
        </w:rPr>
        <w:t>contained</w:t>
      </w:r>
      <w:r>
        <w:rPr>
          <w:color w:val="231F20"/>
          <w:spacing w:val="-2"/>
          <w:w w:val="90"/>
        </w:rPr>
        <w:t xml:space="preserve"> </w:t>
      </w:r>
      <w:r>
        <w:rPr>
          <w:color w:val="231F20"/>
          <w:w w:val="90"/>
        </w:rPr>
        <w:t>in</w:t>
      </w:r>
      <w:r>
        <w:rPr>
          <w:color w:val="231F20"/>
          <w:spacing w:val="-2"/>
          <w:w w:val="90"/>
        </w:rPr>
        <w:t xml:space="preserve"> </w:t>
      </w:r>
      <w:r>
        <w:rPr>
          <w:color w:val="231F20"/>
          <w:w w:val="90"/>
        </w:rPr>
        <w:t>two</w:t>
      </w:r>
      <w:r>
        <w:rPr>
          <w:color w:val="231F20"/>
          <w:spacing w:val="-2"/>
          <w:w w:val="90"/>
        </w:rPr>
        <w:t xml:space="preserve"> </w:t>
      </w:r>
      <w:r>
        <w:rPr>
          <w:color w:val="231F20"/>
          <w:w w:val="90"/>
        </w:rPr>
        <w:t xml:space="preserve">annexes, </w:t>
      </w:r>
      <w:r>
        <w:rPr>
          <w:color w:val="231F20"/>
          <w:spacing w:val="-2"/>
        </w:rPr>
        <w:t>one</w:t>
      </w:r>
      <w:r>
        <w:rPr>
          <w:color w:val="231F20"/>
          <w:spacing w:val="-29"/>
        </w:rPr>
        <w:t xml:space="preserve"> </w:t>
      </w:r>
      <w:r>
        <w:rPr>
          <w:color w:val="231F20"/>
          <w:spacing w:val="-2"/>
        </w:rPr>
        <w:t>for</w:t>
      </w:r>
      <w:r>
        <w:rPr>
          <w:color w:val="231F20"/>
          <w:spacing w:val="-29"/>
        </w:rPr>
        <w:t xml:space="preserve"> </w:t>
      </w:r>
      <w:r>
        <w:rPr>
          <w:color w:val="231F20"/>
          <w:spacing w:val="-2"/>
        </w:rPr>
        <w:t>devices</w:t>
      </w:r>
      <w:r>
        <w:rPr>
          <w:color w:val="231F20"/>
          <w:spacing w:val="-29"/>
        </w:rPr>
        <w:t xml:space="preserve"> </w:t>
      </w:r>
      <w:r>
        <w:rPr>
          <w:color w:val="231F20"/>
          <w:spacing w:val="-2"/>
        </w:rPr>
        <w:t>using</w:t>
      </w:r>
      <w:r>
        <w:rPr>
          <w:color w:val="231F20"/>
          <w:spacing w:val="-29"/>
        </w:rPr>
        <w:t xml:space="preserve"> </w:t>
      </w:r>
      <w:r>
        <w:rPr>
          <w:color w:val="231F20"/>
          <w:spacing w:val="-2"/>
        </w:rPr>
        <w:t>AIS</w:t>
      </w:r>
      <w:r>
        <w:rPr>
          <w:color w:val="231F20"/>
          <w:spacing w:val="-29"/>
        </w:rPr>
        <w:t xml:space="preserve"> </w:t>
      </w:r>
      <w:r>
        <w:rPr>
          <w:color w:val="231F20"/>
          <w:spacing w:val="-2"/>
        </w:rPr>
        <w:t>technology</w:t>
      </w:r>
      <w:r>
        <w:rPr>
          <w:color w:val="231F20"/>
          <w:spacing w:val="-29"/>
        </w:rPr>
        <w:t xml:space="preserve"> </w:t>
      </w:r>
      <w:r>
        <w:rPr>
          <w:color w:val="231F20"/>
          <w:spacing w:val="-2"/>
        </w:rPr>
        <w:t>and</w:t>
      </w:r>
      <w:r>
        <w:rPr>
          <w:color w:val="231F20"/>
          <w:spacing w:val="-29"/>
        </w:rPr>
        <w:t xml:space="preserve"> </w:t>
      </w:r>
      <w:r>
        <w:rPr>
          <w:color w:val="231F20"/>
          <w:spacing w:val="-2"/>
        </w:rPr>
        <w:t>the</w:t>
      </w:r>
      <w:r>
        <w:rPr>
          <w:color w:val="231F20"/>
          <w:spacing w:val="-29"/>
        </w:rPr>
        <w:t xml:space="preserve"> </w:t>
      </w:r>
      <w:r>
        <w:rPr>
          <w:color w:val="231F20"/>
          <w:spacing w:val="-2"/>
        </w:rPr>
        <w:t>other</w:t>
      </w:r>
      <w:r>
        <w:rPr>
          <w:color w:val="231F20"/>
          <w:spacing w:val="-29"/>
        </w:rPr>
        <w:t xml:space="preserve"> </w:t>
      </w:r>
      <w:r>
        <w:rPr>
          <w:color w:val="231F20"/>
          <w:spacing w:val="-2"/>
        </w:rPr>
        <w:t>for</w:t>
      </w:r>
      <w:r>
        <w:rPr>
          <w:color w:val="231F20"/>
          <w:spacing w:val="-29"/>
        </w:rPr>
        <w:t xml:space="preserve"> </w:t>
      </w:r>
      <w:r>
        <w:rPr>
          <w:color w:val="231F20"/>
          <w:spacing w:val="-2"/>
        </w:rPr>
        <w:t>devices</w:t>
      </w:r>
      <w:r>
        <w:rPr>
          <w:color w:val="231F20"/>
          <w:spacing w:val="-29"/>
        </w:rPr>
        <w:t xml:space="preserve"> </w:t>
      </w:r>
      <w:r>
        <w:rPr>
          <w:color w:val="231F20"/>
          <w:spacing w:val="-2"/>
        </w:rPr>
        <w:t>using</w:t>
      </w:r>
      <w:r>
        <w:rPr>
          <w:color w:val="231F20"/>
          <w:spacing w:val="-29"/>
        </w:rPr>
        <w:t xml:space="preserve"> </w:t>
      </w:r>
      <w:r>
        <w:rPr>
          <w:color w:val="231F20"/>
          <w:spacing w:val="-2"/>
        </w:rPr>
        <w:t>other</w:t>
      </w:r>
      <w:r>
        <w:rPr>
          <w:color w:val="231F20"/>
          <w:spacing w:val="-29"/>
        </w:rPr>
        <w:t xml:space="preserve"> </w:t>
      </w:r>
      <w:r>
        <w:rPr>
          <w:color w:val="231F20"/>
          <w:spacing w:val="-2"/>
        </w:rPr>
        <w:t>technologies.</w:t>
      </w:r>
    </w:p>
    <w:p w14:paraId="65E50991" w14:textId="77777777" w:rsidR="008879AF" w:rsidRDefault="008879AF" w:rsidP="00806496">
      <w:pPr>
        <w:pStyle w:val="a3"/>
        <w:spacing w:before="58" w:line="297" w:lineRule="auto"/>
        <w:ind w:left="129" w:right="2705" w:firstLineChars="200" w:firstLine="400"/>
        <w:jc w:val="both"/>
      </w:pPr>
      <w:ins w:id="135" w:author="WANG SHUO (CHina MSA)" w:date="2025-07-02T09:39:00Z">
        <w:r>
          <w:rPr>
            <w:color w:val="231F20"/>
          </w:rPr>
          <w:t xml:space="preserve">The AMRD Group B numbering scheme is </w:t>
        </w:r>
        <w:r w:rsidRPr="00850D7E">
          <w:rPr>
            <w:rFonts w:eastAsia="宋体"/>
            <w:color w:val="231F20"/>
            <w:lang w:eastAsia="zh-CN"/>
          </w:rPr>
          <w:t>provi</w:t>
        </w:r>
        <w:del w:id="136" w:author="Administrator" w:date="2025-07-28T15:04:00Z">
          <w:r w:rsidRPr="00850D7E" w:rsidDel="00A95758">
            <w:rPr>
              <w:rFonts w:eastAsia="宋体"/>
              <w:color w:val="231F20"/>
              <w:lang w:eastAsia="zh-CN"/>
            </w:rPr>
            <w:delText>d</w:delText>
          </w:r>
        </w:del>
        <w:r w:rsidRPr="00850D7E">
          <w:rPr>
            <w:rFonts w:eastAsia="宋体"/>
            <w:color w:val="231F20"/>
            <w:lang w:eastAsia="zh-CN"/>
          </w:rPr>
          <w:t>ded in</w:t>
        </w:r>
        <w:r w:rsidRPr="00850D7E">
          <w:rPr>
            <w:color w:val="231F20"/>
            <w:spacing w:val="-11"/>
          </w:rPr>
          <w:t xml:space="preserve"> </w:t>
        </w:r>
        <w:r w:rsidRPr="00850D7E">
          <w:rPr>
            <w:color w:val="231F20"/>
            <w:spacing w:val="-4"/>
          </w:rPr>
          <w:t>ITU-R</w:t>
        </w:r>
        <w:r w:rsidRPr="00850D7E">
          <w:rPr>
            <w:color w:val="231F20"/>
            <w:spacing w:val="-12"/>
          </w:rPr>
          <w:t xml:space="preserve"> </w:t>
        </w:r>
        <w:r w:rsidRPr="00850D7E">
          <w:rPr>
            <w:color w:val="231F20"/>
            <w:spacing w:val="-4"/>
          </w:rPr>
          <w:t>M.585-</w:t>
        </w:r>
        <w:r w:rsidRPr="00850D7E">
          <w:rPr>
            <w:rFonts w:eastAsia="宋体"/>
            <w:color w:val="231F20"/>
            <w:spacing w:val="-4"/>
            <w:lang w:eastAsia="zh-CN"/>
          </w:rPr>
          <w:t>9</w:t>
        </w:r>
        <w:r w:rsidRPr="00850D7E">
          <w:rPr>
            <w:color w:val="231F20"/>
            <w:spacing w:val="-4"/>
          </w:rPr>
          <w:t>.</w:t>
        </w:r>
      </w:ins>
    </w:p>
    <w:p w14:paraId="1EACECB3" w14:textId="77777777" w:rsidR="00A918E6" w:rsidDel="008879AF" w:rsidRDefault="001A1C1A">
      <w:pPr>
        <w:pStyle w:val="a3"/>
        <w:spacing w:before="2" w:line="297" w:lineRule="auto"/>
        <w:ind w:left="129" w:right="2705" w:firstLine="396"/>
        <w:jc w:val="both"/>
        <w:rPr>
          <w:del w:id="137" w:author="WANG SHUO (CHina MSA)" w:date="2025-07-02T09:39:00Z"/>
        </w:rPr>
      </w:pPr>
      <w:del w:id="138" w:author="WANG SHUO (CHina MSA)" w:date="2025-07-02T09:39:00Z">
        <w:r w:rsidDel="008879AF">
          <w:rPr>
            <w:color w:val="231F20"/>
          </w:rPr>
          <w:delText xml:space="preserve">The AMRD Group B numbering scheme is </w:delText>
        </w:r>
        <w:r w:rsidRPr="00850D7E" w:rsidDel="008879AF">
          <w:rPr>
            <w:color w:val="231F20"/>
          </w:rPr>
          <w:delText xml:space="preserve">still under consideration. The identity </w:delText>
        </w:r>
        <w:r w:rsidRPr="00850D7E" w:rsidDel="008879AF">
          <w:rPr>
            <w:color w:val="231F20"/>
            <w:spacing w:val="-4"/>
          </w:rPr>
          <w:delText>979YYYYYY</w:delText>
        </w:r>
        <w:r w:rsidRPr="00850D7E" w:rsidDel="008879AF">
          <w:rPr>
            <w:color w:val="231F20"/>
            <w:spacing w:val="-12"/>
          </w:rPr>
          <w:delText xml:space="preserve"> </w:delText>
        </w:r>
        <w:r w:rsidRPr="00850D7E" w:rsidDel="008879AF">
          <w:rPr>
            <w:color w:val="231F20"/>
            <w:spacing w:val="-4"/>
          </w:rPr>
          <w:delText>(not</w:delText>
        </w:r>
        <w:r w:rsidRPr="00850D7E" w:rsidDel="008879AF">
          <w:rPr>
            <w:color w:val="231F20"/>
            <w:spacing w:val="-12"/>
          </w:rPr>
          <w:delText xml:space="preserve"> </w:delText>
        </w:r>
        <w:r w:rsidRPr="00850D7E" w:rsidDel="008879AF">
          <w:rPr>
            <w:color w:val="231F20"/>
            <w:spacing w:val="-4"/>
          </w:rPr>
          <w:delText>including</w:delText>
        </w:r>
        <w:r w:rsidRPr="00850D7E" w:rsidDel="008879AF">
          <w:rPr>
            <w:color w:val="231F20"/>
            <w:spacing w:val="-11"/>
          </w:rPr>
          <w:delText xml:space="preserve"> </w:delText>
        </w:r>
        <w:r w:rsidRPr="00850D7E" w:rsidDel="008879AF">
          <w:rPr>
            <w:color w:val="231F20"/>
            <w:spacing w:val="-4"/>
          </w:rPr>
          <w:delText>the</w:delText>
        </w:r>
        <w:r w:rsidRPr="00850D7E" w:rsidDel="008879AF">
          <w:rPr>
            <w:color w:val="231F20"/>
            <w:spacing w:val="-12"/>
          </w:rPr>
          <w:delText xml:space="preserve"> </w:delText>
        </w:r>
        <w:r w:rsidRPr="00850D7E" w:rsidDel="008879AF">
          <w:rPr>
            <w:color w:val="231F20"/>
            <w:spacing w:val="-4"/>
          </w:rPr>
          <w:delText>manufacturer</w:delText>
        </w:r>
        <w:r w:rsidRPr="00850D7E" w:rsidDel="008879AF">
          <w:rPr>
            <w:color w:val="231F20"/>
            <w:spacing w:val="-12"/>
          </w:rPr>
          <w:delText xml:space="preserve"> </w:delText>
        </w:r>
        <w:r w:rsidRPr="00850D7E" w:rsidDel="008879AF">
          <w:rPr>
            <w:color w:val="231F20"/>
            <w:spacing w:val="-4"/>
          </w:rPr>
          <w:delText>ID)</w:delText>
        </w:r>
        <w:r w:rsidRPr="00850D7E" w:rsidDel="008879AF">
          <w:rPr>
            <w:color w:val="231F20"/>
            <w:spacing w:val="-11"/>
          </w:rPr>
          <w:delText xml:space="preserve"> </w:delText>
        </w:r>
        <w:r w:rsidRPr="00850D7E" w:rsidDel="008879AF">
          <w:rPr>
            <w:color w:val="231F20"/>
            <w:spacing w:val="-4"/>
          </w:rPr>
          <w:delText>is</w:delText>
        </w:r>
        <w:r w:rsidRPr="00850D7E" w:rsidDel="008879AF">
          <w:rPr>
            <w:color w:val="231F20"/>
            <w:spacing w:val="-12"/>
          </w:rPr>
          <w:delText xml:space="preserve"> </w:delText>
        </w:r>
        <w:r w:rsidRPr="00850D7E" w:rsidDel="008879AF">
          <w:rPr>
            <w:color w:val="231F20"/>
            <w:spacing w:val="-4"/>
          </w:rPr>
          <w:delText>proposed</w:delText>
        </w:r>
        <w:r w:rsidRPr="00850D7E" w:rsidDel="008879AF">
          <w:rPr>
            <w:color w:val="231F20"/>
            <w:spacing w:val="-11"/>
          </w:rPr>
          <w:delText xml:space="preserve"> </w:delText>
        </w:r>
        <w:r w:rsidRPr="00850D7E" w:rsidDel="008879AF">
          <w:rPr>
            <w:color w:val="231F20"/>
            <w:spacing w:val="-4"/>
          </w:rPr>
          <w:delText>for</w:delText>
        </w:r>
        <w:r w:rsidRPr="00850D7E" w:rsidDel="008879AF">
          <w:rPr>
            <w:color w:val="231F20"/>
            <w:spacing w:val="-12"/>
          </w:rPr>
          <w:delText xml:space="preserve"> </w:delText>
        </w:r>
        <w:r w:rsidRPr="00850D7E" w:rsidDel="008879AF">
          <w:rPr>
            <w:color w:val="231F20"/>
            <w:spacing w:val="-4"/>
          </w:rPr>
          <w:delText>the</w:delText>
        </w:r>
        <w:r w:rsidRPr="00850D7E" w:rsidDel="008879AF">
          <w:rPr>
            <w:color w:val="231F20"/>
            <w:spacing w:val="-12"/>
          </w:rPr>
          <w:delText xml:space="preserve"> </w:delText>
        </w:r>
        <w:r w:rsidRPr="00850D7E" w:rsidDel="008879AF">
          <w:rPr>
            <w:color w:val="231F20"/>
            <w:spacing w:val="-4"/>
          </w:rPr>
          <w:delText>revised</w:delText>
        </w:r>
        <w:r w:rsidRPr="00850D7E" w:rsidDel="008879AF">
          <w:rPr>
            <w:color w:val="231F20"/>
            <w:spacing w:val="-11"/>
          </w:rPr>
          <w:delText xml:space="preserve"> </w:delText>
        </w:r>
        <w:r w:rsidRPr="00850D7E" w:rsidDel="008879AF">
          <w:rPr>
            <w:color w:val="231F20"/>
            <w:spacing w:val="-4"/>
          </w:rPr>
          <w:delText>ITU-R</w:delText>
        </w:r>
        <w:r w:rsidRPr="00850D7E" w:rsidDel="008879AF">
          <w:rPr>
            <w:color w:val="231F20"/>
            <w:spacing w:val="-12"/>
          </w:rPr>
          <w:delText xml:space="preserve"> </w:delText>
        </w:r>
        <w:r w:rsidRPr="00850D7E" w:rsidDel="008879AF">
          <w:rPr>
            <w:color w:val="231F20"/>
            <w:spacing w:val="-4"/>
          </w:rPr>
          <w:delText xml:space="preserve">M.585-7. </w:delText>
        </w:r>
        <w:r w:rsidRPr="00850D7E" w:rsidDel="008879AF">
          <w:rPr>
            <w:color w:val="231F20"/>
          </w:rPr>
          <w:delText>However,</w:delText>
        </w:r>
        <w:r w:rsidRPr="00850D7E" w:rsidDel="008879AF">
          <w:rPr>
            <w:color w:val="231F20"/>
            <w:spacing w:val="-20"/>
          </w:rPr>
          <w:delText xml:space="preserve"> </w:delText>
        </w:r>
        <w:r w:rsidRPr="00850D7E" w:rsidDel="008879AF">
          <w:rPr>
            <w:color w:val="231F20"/>
          </w:rPr>
          <w:delText>further</w:delText>
        </w:r>
        <w:r w:rsidRPr="00850D7E" w:rsidDel="008879AF">
          <w:rPr>
            <w:color w:val="231F20"/>
            <w:spacing w:val="-20"/>
          </w:rPr>
          <w:delText xml:space="preserve"> </w:delText>
        </w:r>
        <w:r w:rsidRPr="00850D7E" w:rsidDel="008879AF">
          <w:rPr>
            <w:color w:val="231F20"/>
          </w:rPr>
          <w:delText>work</w:delText>
        </w:r>
        <w:r w:rsidRPr="00850D7E" w:rsidDel="008879AF">
          <w:rPr>
            <w:color w:val="231F20"/>
            <w:spacing w:val="-20"/>
          </w:rPr>
          <w:delText xml:space="preserve"> </w:delText>
        </w:r>
        <w:r w:rsidRPr="00850D7E" w:rsidDel="008879AF">
          <w:rPr>
            <w:color w:val="231F20"/>
          </w:rPr>
          <w:delText>is</w:delText>
        </w:r>
        <w:r w:rsidRPr="00850D7E" w:rsidDel="008879AF">
          <w:rPr>
            <w:color w:val="231F20"/>
            <w:spacing w:val="-20"/>
          </w:rPr>
          <w:delText xml:space="preserve"> </w:delText>
        </w:r>
        <w:r w:rsidRPr="00850D7E" w:rsidDel="008879AF">
          <w:rPr>
            <w:color w:val="231F20"/>
          </w:rPr>
          <w:delText>needed</w:delText>
        </w:r>
        <w:r w:rsidRPr="00850D7E" w:rsidDel="008879AF">
          <w:rPr>
            <w:color w:val="231F20"/>
            <w:spacing w:val="-20"/>
          </w:rPr>
          <w:delText xml:space="preserve"> </w:delText>
        </w:r>
        <w:r w:rsidRPr="00850D7E" w:rsidDel="008879AF">
          <w:rPr>
            <w:color w:val="231F20"/>
          </w:rPr>
          <w:delText>and</w:delText>
        </w:r>
        <w:r w:rsidRPr="00850D7E" w:rsidDel="008879AF">
          <w:rPr>
            <w:color w:val="231F20"/>
            <w:spacing w:val="-20"/>
          </w:rPr>
          <w:delText xml:space="preserve"> </w:delText>
        </w:r>
        <w:r w:rsidRPr="00850D7E" w:rsidDel="008879AF">
          <w:rPr>
            <w:color w:val="231F20"/>
          </w:rPr>
          <w:delText>will</w:delText>
        </w:r>
        <w:r w:rsidRPr="00850D7E" w:rsidDel="008879AF">
          <w:rPr>
            <w:color w:val="231F20"/>
            <w:spacing w:val="-20"/>
          </w:rPr>
          <w:delText xml:space="preserve"> </w:delText>
        </w:r>
        <w:r w:rsidRPr="00850D7E" w:rsidDel="008879AF">
          <w:rPr>
            <w:color w:val="231F20"/>
          </w:rPr>
          <w:delText>be</w:delText>
        </w:r>
        <w:r w:rsidRPr="00850D7E" w:rsidDel="008879AF">
          <w:rPr>
            <w:color w:val="231F20"/>
            <w:spacing w:val="-20"/>
          </w:rPr>
          <w:delText xml:space="preserve"> </w:delText>
        </w:r>
        <w:r w:rsidRPr="00850D7E" w:rsidDel="008879AF">
          <w:rPr>
            <w:color w:val="231F20"/>
          </w:rPr>
          <w:delText>carried</w:delText>
        </w:r>
        <w:r w:rsidRPr="00850D7E" w:rsidDel="008879AF">
          <w:rPr>
            <w:color w:val="231F20"/>
            <w:spacing w:val="-20"/>
          </w:rPr>
          <w:delText xml:space="preserve"> </w:delText>
        </w:r>
        <w:r w:rsidRPr="00850D7E" w:rsidDel="008879AF">
          <w:rPr>
            <w:color w:val="231F20"/>
          </w:rPr>
          <w:delText>forward</w:delText>
        </w:r>
        <w:r w:rsidRPr="00850D7E" w:rsidDel="008879AF">
          <w:rPr>
            <w:color w:val="231F20"/>
            <w:spacing w:val="-20"/>
          </w:rPr>
          <w:delText xml:space="preserve"> </w:delText>
        </w:r>
        <w:r w:rsidRPr="00850D7E" w:rsidDel="008879AF">
          <w:rPr>
            <w:color w:val="231F20"/>
          </w:rPr>
          <w:delText>to</w:delText>
        </w:r>
        <w:r w:rsidRPr="00850D7E" w:rsidDel="008879AF">
          <w:rPr>
            <w:color w:val="231F20"/>
            <w:spacing w:val="-20"/>
          </w:rPr>
          <w:delText xml:space="preserve"> </w:delText>
        </w:r>
        <w:r w:rsidRPr="00850D7E" w:rsidDel="008879AF">
          <w:rPr>
            <w:color w:val="231F20"/>
          </w:rPr>
          <w:delText>the</w:delText>
        </w:r>
        <w:r w:rsidRPr="00850D7E" w:rsidDel="008879AF">
          <w:rPr>
            <w:color w:val="231F20"/>
            <w:spacing w:val="-20"/>
          </w:rPr>
          <w:delText xml:space="preserve"> </w:delText>
        </w:r>
        <w:r w:rsidRPr="00850D7E" w:rsidDel="008879AF">
          <w:rPr>
            <w:color w:val="231F20"/>
          </w:rPr>
          <w:delText>ITU</w:delText>
        </w:r>
        <w:r w:rsidRPr="00850D7E" w:rsidDel="008879AF">
          <w:rPr>
            <w:color w:val="231F20"/>
            <w:spacing w:val="-20"/>
          </w:rPr>
          <w:delText xml:space="preserve"> </w:delText>
        </w:r>
        <w:r w:rsidRPr="00850D7E" w:rsidDel="008879AF">
          <w:rPr>
            <w:color w:val="231F20"/>
          </w:rPr>
          <w:delText>WP</w:delText>
        </w:r>
        <w:r w:rsidRPr="00850D7E" w:rsidDel="008879AF">
          <w:rPr>
            <w:color w:val="231F20"/>
            <w:spacing w:val="-20"/>
          </w:rPr>
          <w:delText xml:space="preserve"> </w:delText>
        </w:r>
        <w:r w:rsidRPr="00850D7E" w:rsidDel="008879AF">
          <w:rPr>
            <w:color w:val="231F20"/>
          </w:rPr>
          <w:delText>5B</w:delText>
        </w:r>
        <w:r w:rsidRPr="00850D7E" w:rsidDel="008879AF">
          <w:rPr>
            <w:color w:val="231F20"/>
            <w:spacing w:val="-20"/>
          </w:rPr>
          <w:delText xml:space="preserve"> </w:delText>
        </w:r>
        <w:r w:rsidRPr="00850D7E" w:rsidDel="008879AF">
          <w:rPr>
            <w:color w:val="231F20"/>
          </w:rPr>
          <w:delText>meetings.</w:delText>
        </w:r>
      </w:del>
    </w:p>
    <w:p w14:paraId="6B014D84" w14:textId="77777777" w:rsidR="00A918E6" w:rsidRDefault="00A918E6">
      <w:pPr>
        <w:pStyle w:val="1"/>
        <w:tabs>
          <w:tab w:val="left" w:pos="545"/>
        </w:tabs>
        <w:ind w:left="0" w:firstLine="0"/>
        <w:rPr>
          <w:rFonts w:ascii="Tahoma" w:eastAsia="Tahoma" w:hAnsi="Tahoma" w:cs="Tahoma"/>
          <w:color w:val="231F20"/>
          <w:spacing w:val="-12"/>
          <w:sz w:val="20"/>
          <w:szCs w:val="20"/>
        </w:rPr>
      </w:pPr>
    </w:p>
    <w:p w14:paraId="2C07AD87" w14:textId="77777777" w:rsidR="00A918E6" w:rsidRPr="00806496" w:rsidRDefault="001A1C1A">
      <w:pPr>
        <w:pStyle w:val="1"/>
        <w:numPr>
          <w:ilvl w:val="1"/>
          <w:numId w:val="1"/>
        </w:numPr>
        <w:tabs>
          <w:tab w:val="left" w:pos="545"/>
        </w:tabs>
        <w:ind w:left="545" w:hanging="403"/>
        <w:jc w:val="left"/>
        <w:rPr>
          <w:color w:val="231F20"/>
          <w:spacing w:val="-4"/>
        </w:rPr>
        <w:pPrChange w:id="139" w:author="WANG SHUO (CHina MSA)" w:date="2025-06-25T11:35:00Z">
          <w:pPr>
            <w:pStyle w:val="1"/>
            <w:numPr>
              <w:ilvl w:val="1"/>
              <w:numId w:val="8"/>
            </w:numPr>
            <w:tabs>
              <w:tab w:val="left" w:pos="650"/>
            </w:tabs>
            <w:ind w:left="650" w:hanging="521"/>
            <w:jc w:val="right"/>
          </w:pPr>
        </w:pPrChange>
      </w:pPr>
      <w:r>
        <w:rPr>
          <w:color w:val="231F20"/>
          <w:spacing w:val="-4"/>
        </w:rPr>
        <w:t>3GPP</w:t>
      </w:r>
    </w:p>
    <w:p w14:paraId="3D98CF29" w14:textId="77777777" w:rsidR="00A918E6" w:rsidRDefault="001A1C1A">
      <w:pPr>
        <w:pStyle w:val="a3"/>
        <w:spacing w:before="49" w:line="297" w:lineRule="auto"/>
        <w:ind w:left="129" w:right="2704"/>
        <w:jc w:val="both"/>
      </w:pPr>
      <w:r>
        <w:rPr>
          <w:color w:val="231F20"/>
        </w:rPr>
        <w:t>IALA has a focus on evaluating various communication technologies for maritime use. Some</w:t>
      </w:r>
      <w:r>
        <w:rPr>
          <w:color w:val="231F20"/>
          <w:spacing w:val="-8"/>
        </w:rPr>
        <w:t xml:space="preserve"> </w:t>
      </w:r>
      <w:r>
        <w:rPr>
          <w:color w:val="231F20"/>
        </w:rPr>
        <w:t>of</w:t>
      </w:r>
      <w:r>
        <w:rPr>
          <w:color w:val="231F20"/>
          <w:spacing w:val="-8"/>
        </w:rPr>
        <w:t xml:space="preserve"> </w:t>
      </w:r>
      <w:r>
        <w:rPr>
          <w:color w:val="231F20"/>
        </w:rPr>
        <w:t>the</w:t>
      </w:r>
      <w:r>
        <w:rPr>
          <w:color w:val="231F20"/>
          <w:spacing w:val="-8"/>
        </w:rPr>
        <w:t xml:space="preserve"> </w:t>
      </w:r>
      <w:r>
        <w:rPr>
          <w:color w:val="231F20"/>
        </w:rPr>
        <w:t>technologies</w:t>
      </w:r>
      <w:r>
        <w:rPr>
          <w:color w:val="231F20"/>
          <w:spacing w:val="-8"/>
        </w:rPr>
        <w:t xml:space="preserve"> </w:t>
      </w:r>
      <w:r>
        <w:rPr>
          <w:color w:val="231F20"/>
        </w:rPr>
        <w:t>assessed</w:t>
      </w:r>
      <w:r>
        <w:rPr>
          <w:color w:val="231F20"/>
          <w:spacing w:val="-8"/>
        </w:rPr>
        <w:t xml:space="preserve"> </w:t>
      </w:r>
      <w:r>
        <w:rPr>
          <w:color w:val="231F20"/>
        </w:rPr>
        <w:t>include</w:t>
      </w:r>
      <w:r>
        <w:rPr>
          <w:color w:val="231F20"/>
          <w:spacing w:val="-8"/>
        </w:rPr>
        <w:t xml:space="preserve"> </w:t>
      </w:r>
      <w:r>
        <w:rPr>
          <w:color w:val="231F20"/>
        </w:rPr>
        <w:t>3GPP,</w:t>
      </w:r>
      <w:r>
        <w:rPr>
          <w:color w:val="231F20"/>
          <w:spacing w:val="-8"/>
        </w:rPr>
        <w:t xml:space="preserve"> </w:t>
      </w:r>
      <w:r>
        <w:rPr>
          <w:color w:val="231F20"/>
        </w:rPr>
        <w:t>LTE-M,</w:t>
      </w:r>
      <w:r>
        <w:rPr>
          <w:color w:val="231F20"/>
          <w:spacing w:val="-8"/>
        </w:rPr>
        <w:t xml:space="preserve"> </w:t>
      </w:r>
      <w:r>
        <w:rPr>
          <w:color w:val="231F20"/>
        </w:rPr>
        <w:t>and</w:t>
      </w:r>
      <w:r>
        <w:rPr>
          <w:color w:val="231F20"/>
          <w:spacing w:val="-8"/>
        </w:rPr>
        <w:t xml:space="preserve"> </w:t>
      </w:r>
      <w:r>
        <w:rPr>
          <w:color w:val="231F20"/>
        </w:rPr>
        <w:t>others.</w:t>
      </w:r>
    </w:p>
    <w:p w14:paraId="2A503DCC" w14:textId="77777777" w:rsidR="00A918E6" w:rsidRDefault="001A1C1A">
      <w:pPr>
        <w:pStyle w:val="a3"/>
        <w:spacing w:before="1" w:line="297" w:lineRule="auto"/>
        <w:ind w:left="129" w:right="2704" w:firstLine="396"/>
        <w:jc w:val="both"/>
      </w:pPr>
      <w:r>
        <w:rPr>
          <w:color w:val="231F20"/>
        </w:rPr>
        <w:t xml:space="preserve">IALA cooperates with 3GPP as one of the vertical industries and contributes to its </w:t>
      </w:r>
      <w:r>
        <w:rPr>
          <w:color w:val="231F20"/>
          <w:spacing w:val="-2"/>
        </w:rPr>
        <w:t>development</w:t>
      </w:r>
      <w:r>
        <w:rPr>
          <w:color w:val="231F20"/>
          <w:spacing w:val="-14"/>
        </w:rPr>
        <w:t xml:space="preserve"> </w:t>
      </w:r>
      <w:r>
        <w:rPr>
          <w:color w:val="231F20"/>
          <w:spacing w:val="-2"/>
        </w:rPr>
        <w:t>by</w:t>
      </w:r>
      <w:r>
        <w:rPr>
          <w:color w:val="231F20"/>
          <w:spacing w:val="-14"/>
        </w:rPr>
        <w:t xml:space="preserve"> </w:t>
      </w:r>
      <w:r>
        <w:rPr>
          <w:color w:val="231F20"/>
          <w:spacing w:val="-2"/>
        </w:rPr>
        <w:t>sharing</w:t>
      </w:r>
      <w:r>
        <w:rPr>
          <w:color w:val="231F20"/>
          <w:spacing w:val="-13"/>
        </w:rPr>
        <w:t xml:space="preserve"> </w:t>
      </w:r>
      <w:r>
        <w:rPr>
          <w:color w:val="231F20"/>
          <w:spacing w:val="-2"/>
        </w:rPr>
        <w:t>maritime</w:t>
      </w:r>
      <w:r>
        <w:rPr>
          <w:color w:val="231F20"/>
          <w:spacing w:val="-14"/>
        </w:rPr>
        <w:t xml:space="preserve"> </w:t>
      </w:r>
      <w:r>
        <w:rPr>
          <w:color w:val="231F20"/>
          <w:spacing w:val="-2"/>
        </w:rPr>
        <w:t>viewpoints.</w:t>
      </w:r>
      <w:r>
        <w:rPr>
          <w:color w:val="231F20"/>
          <w:spacing w:val="-14"/>
        </w:rPr>
        <w:t xml:space="preserve"> </w:t>
      </w:r>
      <w:r>
        <w:rPr>
          <w:color w:val="231F20"/>
          <w:spacing w:val="-2"/>
        </w:rPr>
        <w:t>However,</w:t>
      </w:r>
      <w:r>
        <w:rPr>
          <w:color w:val="231F20"/>
          <w:spacing w:val="-13"/>
        </w:rPr>
        <w:t xml:space="preserve"> </w:t>
      </w:r>
      <w:r>
        <w:rPr>
          <w:color w:val="231F20"/>
          <w:spacing w:val="-2"/>
        </w:rPr>
        <w:t>IALA</w:t>
      </w:r>
      <w:r>
        <w:rPr>
          <w:color w:val="231F20"/>
          <w:spacing w:val="-14"/>
        </w:rPr>
        <w:t xml:space="preserve"> </w:t>
      </w:r>
      <w:r>
        <w:rPr>
          <w:color w:val="231F20"/>
          <w:spacing w:val="-2"/>
        </w:rPr>
        <w:t>acknowledges</w:t>
      </w:r>
      <w:r>
        <w:rPr>
          <w:color w:val="231F20"/>
          <w:spacing w:val="-13"/>
        </w:rPr>
        <w:t xml:space="preserve"> </w:t>
      </w:r>
      <w:r>
        <w:rPr>
          <w:color w:val="231F20"/>
          <w:spacing w:val="-2"/>
        </w:rPr>
        <w:t>that</w:t>
      </w:r>
      <w:r>
        <w:rPr>
          <w:color w:val="231F20"/>
          <w:spacing w:val="-14"/>
        </w:rPr>
        <w:t xml:space="preserve"> </w:t>
      </w:r>
      <w:r>
        <w:rPr>
          <w:color w:val="231F20"/>
          <w:spacing w:val="-2"/>
        </w:rPr>
        <w:t>it</w:t>
      </w:r>
      <w:r>
        <w:rPr>
          <w:color w:val="231F20"/>
          <w:spacing w:val="-14"/>
        </w:rPr>
        <w:t xml:space="preserve"> </w:t>
      </w:r>
      <w:r>
        <w:rPr>
          <w:color w:val="231F20"/>
          <w:spacing w:val="-2"/>
        </w:rPr>
        <w:t xml:space="preserve">cannot </w:t>
      </w:r>
      <w:r>
        <w:rPr>
          <w:color w:val="231F20"/>
        </w:rPr>
        <w:t>represent</w:t>
      </w:r>
      <w:r>
        <w:rPr>
          <w:color w:val="231F20"/>
          <w:spacing w:val="-10"/>
        </w:rPr>
        <w:t xml:space="preserve"> </w:t>
      </w:r>
      <w:r>
        <w:rPr>
          <w:color w:val="231F20"/>
        </w:rPr>
        <w:t>the</w:t>
      </w:r>
      <w:r>
        <w:rPr>
          <w:color w:val="231F20"/>
          <w:spacing w:val="-10"/>
        </w:rPr>
        <w:t xml:space="preserve"> </w:t>
      </w:r>
      <w:r>
        <w:rPr>
          <w:color w:val="231F20"/>
        </w:rPr>
        <w:t>entire</w:t>
      </w:r>
      <w:r>
        <w:rPr>
          <w:color w:val="231F20"/>
          <w:spacing w:val="-10"/>
        </w:rPr>
        <w:t xml:space="preserve"> </w:t>
      </w:r>
      <w:r>
        <w:rPr>
          <w:color w:val="231F20"/>
        </w:rPr>
        <w:t>maritime</w:t>
      </w:r>
      <w:r>
        <w:rPr>
          <w:color w:val="231F20"/>
          <w:spacing w:val="-10"/>
        </w:rPr>
        <w:t xml:space="preserve"> </w:t>
      </w:r>
      <w:r>
        <w:rPr>
          <w:color w:val="231F20"/>
        </w:rPr>
        <w:t>industry.</w:t>
      </w:r>
      <w:r>
        <w:rPr>
          <w:color w:val="231F20"/>
          <w:spacing w:val="-10"/>
        </w:rPr>
        <w:t xml:space="preserve"> </w:t>
      </w:r>
      <w:r>
        <w:rPr>
          <w:color w:val="231F20"/>
        </w:rPr>
        <w:t>This</w:t>
      </w:r>
      <w:r>
        <w:rPr>
          <w:color w:val="231F20"/>
          <w:spacing w:val="-10"/>
        </w:rPr>
        <w:t xml:space="preserve"> </w:t>
      </w:r>
      <w:r>
        <w:rPr>
          <w:color w:val="231F20"/>
        </w:rPr>
        <w:t>collaboration</w:t>
      </w:r>
      <w:r>
        <w:rPr>
          <w:color w:val="231F20"/>
          <w:spacing w:val="-10"/>
        </w:rPr>
        <w:t xml:space="preserve"> </w:t>
      </w:r>
      <w:r>
        <w:rPr>
          <w:color w:val="231F20"/>
        </w:rPr>
        <w:t>helps</w:t>
      </w:r>
      <w:r>
        <w:rPr>
          <w:color w:val="231F20"/>
          <w:spacing w:val="-10"/>
        </w:rPr>
        <w:t xml:space="preserve"> </w:t>
      </w:r>
      <w:r>
        <w:rPr>
          <w:color w:val="231F20"/>
        </w:rPr>
        <w:t>bridge</w:t>
      </w:r>
      <w:r>
        <w:rPr>
          <w:color w:val="231F20"/>
          <w:spacing w:val="-10"/>
        </w:rPr>
        <w:t xml:space="preserve"> </w:t>
      </w:r>
      <w:r>
        <w:rPr>
          <w:color w:val="231F20"/>
        </w:rPr>
        <w:t>the</w:t>
      </w:r>
      <w:r>
        <w:rPr>
          <w:color w:val="231F20"/>
          <w:spacing w:val="-10"/>
        </w:rPr>
        <w:t xml:space="preserve"> </w:t>
      </w:r>
      <w:r>
        <w:rPr>
          <w:color w:val="231F20"/>
        </w:rPr>
        <w:t>gap</w:t>
      </w:r>
      <w:r>
        <w:rPr>
          <w:color w:val="231F20"/>
          <w:spacing w:val="-10"/>
        </w:rPr>
        <w:t xml:space="preserve"> </w:t>
      </w:r>
      <w:r>
        <w:rPr>
          <w:color w:val="231F20"/>
        </w:rPr>
        <w:t>between the maritime sector and telecommunications, ensuring that the specific needs of the maritime</w:t>
      </w:r>
      <w:r>
        <w:rPr>
          <w:color w:val="231F20"/>
          <w:spacing w:val="-9"/>
        </w:rPr>
        <w:t xml:space="preserve"> </w:t>
      </w:r>
      <w:r>
        <w:rPr>
          <w:color w:val="231F20"/>
        </w:rPr>
        <w:t>environment</w:t>
      </w:r>
      <w:r>
        <w:rPr>
          <w:color w:val="231F20"/>
          <w:spacing w:val="-9"/>
        </w:rPr>
        <w:t xml:space="preserve"> </w:t>
      </w:r>
      <w:r>
        <w:rPr>
          <w:color w:val="231F20"/>
        </w:rPr>
        <w:t>are</w:t>
      </w:r>
      <w:r>
        <w:rPr>
          <w:color w:val="231F20"/>
          <w:spacing w:val="-9"/>
        </w:rPr>
        <w:t xml:space="preserve"> </w:t>
      </w:r>
      <w:r>
        <w:rPr>
          <w:color w:val="231F20"/>
        </w:rPr>
        <w:t>considered</w:t>
      </w:r>
      <w:r>
        <w:rPr>
          <w:color w:val="231F20"/>
          <w:spacing w:val="-9"/>
        </w:rPr>
        <w:t xml:space="preserve"> </w:t>
      </w:r>
      <w:r>
        <w:rPr>
          <w:color w:val="231F20"/>
        </w:rPr>
        <w:t>in</w:t>
      </w:r>
      <w:r>
        <w:rPr>
          <w:color w:val="231F20"/>
          <w:spacing w:val="-9"/>
        </w:rPr>
        <w:t xml:space="preserve"> </w:t>
      </w:r>
      <w:r>
        <w:rPr>
          <w:color w:val="231F20"/>
        </w:rPr>
        <w:t>the</w:t>
      </w:r>
      <w:r>
        <w:rPr>
          <w:color w:val="231F20"/>
          <w:spacing w:val="-9"/>
        </w:rPr>
        <w:t xml:space="preserve"> </w:t>
      </w:r>
      <w:r>
        <w:rPr>
          <w:color w:val="231F20"/>
        </w:rPr>
        <w:t>development</w:t>
      </w:r>
      <w:r>
        <w:rPr>
          <w:color w:val="231F20"/>
          <w:spacing w:val="-9"/>
        </w:rPr>
        <w:t xml:space="preserve"> </w:t>
      </w:r>
      <w:r>
        <w:rPr>
          <w:color w:val="231F20"/>
        </w:rPr>
        <w:t>of</w:t>
      </w:r>
      <w:r>
        <w:rPr>
          <w:color w:val="231F20"/>
          <w:spacing w:val="-9"/>
        </w:rPr>
        <w:t xml:space="preserve"> </w:t>
      </w:r>
      <w:r>
        <w:rPr>
          <w:color w:val="231F20"/>
        </w:rPr>
        <w:t>3GPP</w:t>
      </w:r>
      <w:r>
        <w:rPr>
          <w:color w:val="231F20"/>
          <w:spacing w:val="-9"/>
        </w:rPr>
        <w:t xml:space="preserve"> </w:t>
      </w:r>
      <w:r>
        <w:rPr>
          <w:color w:val="231F20"/>
        </w:rPr>
        <w:t>standards.</w:t>
      </w:r>
    </w:p>
    <w:p w14:paraId="635F9625" w14:textId="77777777" w:rsidR="00A918E6" w:rsidRDefault="001A1C1A">
      <w:pPr>
        <w:pStyle w:val="a3"/>
        <w:spacing w:before="3" w:line="297" w:lineRule="auto"/>
        <w:ind w:left="129" w:right="2704" w:firstLine="396"/>
        <w:jc w:val="both"/>
      </w:pPr>
      <w:r>
        <w:rPr>
          <w:color w:val="231F20"/>
        </w:rPr>
        <w:t xml:space="preserve">One of IALA’s primary interests is the satellite component of 3GPP, which has the </w:t>
      </w:r>
      <w:r>
        <w:rPr>
          <w:color w:val="231F20"/>
          <w:spacing w:val="-2"/>
        </w:rPr>
        <w:t>potential</w:t>
      </w:r>
      <w:r>
        <w:rPr>
          <w:color w:val="231F20"/>
          <w:spacing w:val="-7"/>
        </w:rPr>
        <w:t xml:space="preserve"> </w:t>
      </w:r>
      <w:r>
        <w:rPr>
          <w:color w:val="231F20"/>
          <w:spacing w:val="-2"/>
        </w:rPr>
        <w:t>to</w:t>
      </w:r>
      <w:r>
        <w:rPr>
          <w:color w:val="231F20"/>
          <w:spacing w:val="-7"/>
        </w:rPr>
        <w:t xml:space="preserve"> </w:t>
      </w:r>
      <w:r>
        <w:rPr>
          <w:color w:val="231F20"/>
          <w:spacing w:val="-2"/>
        </w:rPr>
        <w:t>significantly</w:t>
      </w:r>
      <w:r>
        <w:rPr>
          <w:color w:val="231F20"/>
          <w:spacing w:val="-7"/>
        </w:rPr>
        <w:t xml:space="preserve"> </w:t>
      </w:r>
      <w:r>
        <w:rPr>
          <w:color w:val="231F20"/>
          <w:spacing w:val="-2"/>
        </w:rPr>
        <w:t>change</w:t>
      </w:r>
      <w:r>
        <w:rPr>
          <w:color w:val="231F20"/>
          <w:spacing w:val="-7"/>
        </w:rPr>
        <w:t xml:space="preserve"> </w:t>
      </w:r>
      <w:r>
        <w:rPr>
          <w:color w:val="231F20"/>
          <w:spacing w:val="-2"/>
        </w:rPr>
        <w:t>the</w:t>
      </w:r>
      <w:r>
        <w:rPr>
          <w:color w:val="231F20"/>
          <w:spacing w:val="-7"/>
        </w:rPr>
        <w:t xml:space="preserve"> </w:t>
      </w:r>
      <w:r>
        <w:rPr>
          <w:color w:val="231F20"/>
          <w:spacing w:val="-2"/>
        </w:rPr>
        <w:t>maritime</w:t>
      </w:r>
      <w:r>
        <w:rPr>
          <w:color w:val="231F20"/>
          <w:spacing w:val="-7"/>
        </w:rPr>
        <w:t xml:space="preserve"> </w:t>
      </w:r>
      <w:r>
        <w:rPr>
          <w:color w:val="231F20"/>
          <w:spacing w:val="-2"/>
        </w:rPr>
        <w:t>communication</w:t>
      </w:r>
      <w:r>
        <w:rPr>
          <w:color w:val="231F20"/>
          <w:spacing w:val="-7"/>
        </w:rPr>
        <w:t xml:space="preserve"> </w:t>
      </w:r>
      <w:r>
        <w:rPr>
          <w:color w:val="231F20"/>
          <w:spacing w:val="-2"/>
        </w:rPr>
        <w:t>environment</w:t>
      </w:r>
      <w:r>
        <w:rPr>
          <w:color w:val="231F20"/>
          <w:spacing w:val="-7"/>
        </w:rPr>
        <w:t xml:space="preserve"> </w:t>
      </w:r>
      <w:r>
        <w:rPr>
          <w:color w:val="231F20"/>
          <w:spacing w:val="-2"/>
        </w:rPr>
        <w:t>by</w:t>
      </w:r>
      <w:r>
        <w:rPr>
          <w:color w:val="231F20"/>
          <w:spacing w:val="-7"/>
        </w:rPr>
        <w:t xml:space="preserve"> </w:t>
      </w:r>
      <w:r>
        <w:rPr>
          <w:color w:val="231F20"/>
          <w:spacing w:val="-2"/>
        </w:rPr>
        <w:t xml:space="preserve">addressing </w:t>
      </w:r>
      <w:r>
        <w:rPr>
          <w:color w:val="231F20"/>
        </w:rPr>
        <w:t>coverage issues in remote and offshore areas. This advancement will enable seamless connectivity</w:t>
      </w:r>
      <w:r>
        <w:rPr>
          <w:color w:val="231F20"/>
          <w:spacing w:val="-3"/>
        </w:rPr>
        <w:t xml:space="preserve"> </w:t>
      </w:r>
      <w:r>
        <w:rPr>
          <w:color w:val="231F20"/>
        </w:rPr>
        <w:t>and</w:t>
      </w:r>
      <w:r>
        <w:rPr>
          <w:color w:val="231F20"/>
          <w:spacing w:val="-3"/>
        </w:rPr>
        <w:t xml:space="preserve"> </w:t>
      </w:r>
      <w:r>
        <w:rPr>
          <w:color w:val="231F20"/>
        </w:rPr>
        <w:t>improved</w:t>
      </w:r>
      <w:r>
        <w:rPr>
          <w:color w:val="231F20"/>
          <w:spacing w:val="-3"/>
        </w:rPr>
        <w:t xml:space="preserve"> </w:t>
      </w:r>
      <w:r>
        <w:rPr>
          <w:color w:val="231F20"/>
        </w:rPr>
        <w:t>communication</w:t>
      </w:r>
      <w:r>
        <w:rPr>
          <w:color w:val="231F20"/>
          <w:spacing w:val="-3"/>
        </w:rPr>
        <w:t xml:space="preserve"> </w:t>
      </w:r>
      <w:r>
        <w:rPr>
          <w:color w:val="231F20"/>
        </w:rPr>
        <w:t>capabilities</w:t>
      </w:r>
      <w:r>
        <w:rPr>
          <w:color w:val="231F20"/>
          <w:spacing w:val="-3"/>
        </w:rPr>
        <w:t xml:space="preserve"> </w:t>
      </w:r>
      <w:r>
        <w:rPr>
          <w:color w:val="231F20"/>
        </w:rPr>
        <w:t>for</w:t>
      </w:r>
      <w:r>
        <w:rPr>
          <w:color w:val="231F20"/>
          <w:spacing w:val="-3"/>
        </w:rPr>
        <w:t xml:space="preserve"> </w:t>
      </w:r>
      <w:r>
        <w:rPr>
          <w:color w:val="231F20"/>
        </w:rPr>
        <w:t>the</w:t>
      </w:r>
      <w:r>
        <w:rPr>
          <w:color w:val="231F20"/>
          <w:spacing w:val="-3"/>
        </w:rPr>
        <w:t xml:space="preserve"> </w:t>
      </w:r>
      <w:r>
        <w:rPr>
          <w:color w:val="231F20"/>
        </w:rPr>
        <w:t>maritime</w:t>
      </w:r>
      <w:r>
        <w:rPr>
          <w:color w:val="231F20"/>
          <w:spacing w:val="-3"/>
        </w:rPr>
        <w:t xml:space="preserve"> </w:t>
      </w:r>
      <w:r>
        <w:rPr>
          <w:color w:val="231F20"/>
        </w:rPr>
        <w:t>domain.</w:t>
      </w:r>
    </w:p>
    <w:p w14:paraId="650FFDE1" w14:textId="77777777" w:rsidR="00A918E6" w:rsidRDefault="001A1C1A">
      <w:pPr>
        <w:pStyle w:val="a3"/>
        <w:spacing w:before="3" w:line="297" w:lineRule="auto"/>
        <w:ind w:left="129" w:right="2704" w:firstLine="396"/>
        <w:jc w:val="both"/>
      </w:pPr>
      <w:r>
        <w:rPr>
          <w:color w:val="231F20"/>
          <w:spacing w:val="-4"/>
        </w:rPr>
        <w:t>Additionally,</w:t>
      </w:r>
      <w:r>
        <w:rPr>
          <w:color w:val="231F20"/>
          <w:spacing w:val="-6"/>
        </w:rPr>
        <w:t xml:space="preserve"> </w:t>
      </w:r>
      <w:r>
        <w:rPr>
          <w:color w:val="231F20"/>
          <w:spacing w:val="-4"/>
        </w:rPr>
        <w:t>IALA</w:t>
      </w:r>
      <w:r>
        <w:rPr>
          <w:color w:val="231F20"/>
          <w:spacing w:val="-6"/>
        </w:rPr>
        <w:t xml:space="preserve"> </w:t>
      </w:r>
      <w:r>
        <w:rPr>
          <w:color w:val="231F20"/>
          <w:spacing w:val="-4"/>
        </w:rPr>
        <w:t>is</w:t>
      </w:r>
      <w:r>
        <w:rPr>
          <w:color w:val="231F20"/>
          <w:spacing w:val="-6"/>
        </w:rPr>
        <w:t xml:space="preserve"> </w:t>
      </w:r>
      <w:r>
        <w:rPr>
          <w:color w:val="231F20"/>
          <w:spacing w:val="-4"/>
        </w:rPr>
        <w:t>also</w:t>
      </w:r>
      <w:r>
        <w:rPr>
          <w:color w:val="231F20"/>
          <w:spacing w:val="-6"/>
        </w:rPr>
        <w:t xml:space="preserve"> </w:t>
      </w:r>
      <w:r>
        <w:rPr>
          <w:color w:val="231F20"/>
          <w:spacing w:val="-4"/>
        </w:rPr>
        <w:t>interested</w:t>
      </w:r>
      <w:r>
        <w:rPr>
          <w:color w:val="231F20"/>
          <w:spacing w:val="-6"/>
        </w:rPr>
        <w:t xml:space="preserve"> </w:t>
      </w:r>
      <w:r>
        <w:rPr>
          <w:color w:val="231F20"/>
          <w:spacing w:val="-4"/>
        </w:rPr>
        <w:t>in</w:t>
      </w:r>
      <w:r>
        <w:rPr>
          <w:color w:val="231F20"/>
          <w:spacing w:val="-6"/>
        </w:rPr>
        <w:t xml:space="preserve"> </w:t>
      </w:r>
      <w:r>
        <w:rPr>
          <w:color w:val="231F20"/>
          <w:spacing w:val="-4"/>
        </w:rPr>
        <w:t>exploring</w:t>
      </w:r>
      <w:r>
        <w:rPr>
          <w:color w:val="231F20"/>
          <w:spacing w:val="-6"/>
        </w:rPr>
        <w:t xml:space="preserve"> </w:t>
      </w:r>
      <w:r>
        <w:rPr>
          <w:color w:val="231F20"/>
          <w:spacing w:val="-4"/>
        </w:rPr>
        <w:t>side</w:t>
      </w:r>
      <w:r>
        <w:rPr>
          <w:color w:val="231F20"/>
          <w:spacing w:val="-6"/>
        </w:rPr>
        <w:t xml:space="preserve"> </w:t>
      </w:r>
      <w:r>
        <w:rPr>
          <w:color w:val="231F20"/>
          <w:spacing w:val="-4"/>
        </w:rPr>
        <w:t>link</w:t>
      </w:r>
      <w:r>
        <w:rPr>
          <w:color w:val="231F20"/>
          <w:spacing w:val="-6"/>
        </w:rPr>
        <w:t xml:space="preserve"> </w:t>
      </w:r>
      <w:r>
        <w:rPr>
          <w:color w:val="231F20"/>
          <w:spacing w:val="-4"/>
        </w:rPr>
        <w:t>technologies</w:t>
      </w:r>
      <w:r>
        <w:rPr>
          <w:color w:val="231F20"/>
          <w:spacing w:val="-6"/>
        </w:rPr>
        <w:t xml:space="preserve"> </w:t>
      </w:r>
      <w:r>
        <w:rPr>
          <w:color w:val="231F20"/>
          <w:spacing w:val="-4"/>
        </w:rPr>
        <w:t>within</w:t>
      </w:r>
      <w:r>
        <w:rPr>
          <w:color w:val="231F20"/>
          <w:spacing w:val="-6"/>
        </w:rPr>
        <w:t xml:space="preserve"> </w:t>
      </w:r>
      <w:r>
        <w:rPr>
          <w:color w:val="231F20"/>
          <w:spacing w:val="-4"/>
        </w:rPr>
        <w:t>the</w:t>
      </w:r>
      <w:r>
        <w:rPr>
          <w:color w:val="231F20"/>
          <w:spacing w:val="-6"/>
        </w:rPr>
        <w:t xml:space="preserve"> </w:t>
      </w:r>
      <w:r>
        <w:rPr>
          <w:color w:val="231F20"/>
          <w:spacing w:val="-4"/>
        </w:rPr>
        <w:t xml:space="preserve">3GPP </w:t>
      </w:r>
      <w:r>
        <w:rPr>
          <w:color w:val="231F20"/>
          <w:spacing w:val="-2"/>
        </w:rPr>
        <w:t>framework,</w:t>
      </w:r>
      <w:r>
        <w:rPr>
          <w:color w:val="231F20"/>
          <w:spacing w:val="-12"/>
        </w:rPr>
        <w:t xml:space="preserve"> </w:t>
      </w:r>
      <w:r>
        <w:rPr>
          <w:color w:val="231F20"/>
          <w:spacing w:val="-2"/>
        </w:rPr>
        <w:t>which</w:t>
      </w:r>
      <w:r>
        <w:rPr>
          <w:color w:val="231F20"/>
          <w:spacing w:val="-12"/>
        </w:rPr>
        <w:t xml:space="preserve"> </w:t>
      </w:r>
      <w:r>
        <w:rPr>
          <w:color w:val="231F20"/>
          <w:spacing w:val="-2"/>
        </w:rPr>
        <w:t>can</w:t>
      </w:r>
      <w:r>
        <w:rPr>
          <w:color w:val="231F20"/>
          <w:spacing w:val="-12"/>
        </w:rPr>
        <w:t xml:space="preserve"> </w:t>
      </w:r>
      <w:r>
        <w:rPr>
          <w:color w:val="231F20"/>
          <w:spacing w:val="-2"/>
        </w:rPr>
        <w:t>facilitate</w:t>
      </w:r>
      <w:r>
        <w:rPr>
          <w:color w:val="231F20"/>
          <w:spacing w:val="-12"/>
        </w:rPr>
        <w:t xml:space="preserve"> </w:t>
      </w:r>
      <w:r>
        <w:rPr>
          <w:color w:val="231F20"/>
          <w:spacing w:val="-2"/>
        </w:rPr>
        <w:t>direct</w:t>
      </w:r>
      <w:r>
        <w:rPr>
          <w:color w:val="231F20"/>
          <w:spacing w:val="-12"/>
        </w:rPr>
        <w:t xml:space="preserve"> </w:t>
      </w:r>
      <w:r>
        <w:rPr>
          <w:color w:val="231F20"/>
          <w:spacing w:val="-2"/>
        </w:rPr>
        <w:t>communication</w:t>
      </w:r>
      <w:r>
        <w:rPr>
          <w:color w:val="231F20"/>
          <w:spacing w:val="-12"/>
        </w:rPr>
        <w:t xml:space="preserve"> </w:t>
      </w:r>
      <w:r>
        <w:rPr>
          <w:color w:val="231F20"/>
          <w:spacing w:val="-2"/>
        </w:rPr>
        <w:t>between</w:t>
      </w:r>
      <w:r>
        <w:rPr>
          <w:color w:val="231F20"/>
          <w:spacing w:val="-12"/>
        </w:rPr>
        <w:t xml:space="preserve"> </w:t>
      </w:r>
      <w:r>
        <w:rPr>
          <w:color w:val="231F20"/>
          <w:spacing w:val="-2"/>
        </w:rPr>
        <w:t>devices</w:t>
      </w:r>
      <w:r>
        <w:rPr>
          <w:color w:val="231F20"/>
          <w:spacing w:val="-12"/>
        </w:rPr>
        <w:t xml:space="preserve"> </w:t>
      </w:r>
      <w:r>
        <w:rPr>
          <w:color w:val="231F20"/>
          <w:spacing w:val="-2"/>
        </w:rPr>
        <w:t>without</w:t>
      </w:r>
      <w:r>
        <w:rPr>
          <w:color w:val="231F20"/>
          <w:spacing w:val="-12"/>
        </w:rPr>
        <w:t xml:space="preserve"> </w:t>
      </w:r>
      <w:r>
        <w:rPr>
          <w:color w:val="231F20"/>
          <w:spacing w:val="-2"/>
        </w:rPr>
        <w:t>relying</w:t>
      </w:r>
      <w:r>
        <w:rPr>
          <w:color w:val="231F20"/>
          <w:spacing w:val="-12"/>
        </w:rPr>
        <w:t xml:space="preserve"> </w:t>
      </w:r>
      <w:r>
        <w:rPr>
          <w:color w:val="231F20"/>
          <w:spacing w:val="-2"/>
        </w:rPr>
        <w:t>on network</w:t>
      </w:r>
      <w:r>
        <w:rPr>
          <w:color w:val="231F20"/>
          <w:spacing w:val="-10"/>
        </w:rPr>
        <w:t xml:space="preserve"> </w:t>
      </w:r>
      <w:r>
        <w:rPr>
          <w:color w:val="231F20"/>
          <w:spacing w:val="-2"/>
        </w:rPr>
        <w:t>infrastructure.</w:t>
      </w:r>
      <w:r>
        <w:rPr>
          <w:color w:val="231F20"/>
          <w:spacing w:val="-10"/>
        </w:rPr>
        <w:t xml:space="preserve"> </w:t>
      </w:r>
      <w:r>
        <w:rPr>
          <w:color w:val="231F20"/>
          <w:spacing w:val="-2"/>
        </w:rPr>
        <w:t>These</w:t>
      </w:r>
      <w:r>
        <w:rPr>
          <w:color w:val="231F20"/>
          <w:spacing w:val="-10"/>
        </w:rPr>
        <w:t xml:space="preserve"> </w:t>
      </w:r>
      <w:r>
        <w:rPr>
          <w:color w:val="231F20"/>
          <w:spacing w:val="-2"/>
        </w:rPr>
        <w:t>technologies</w:t>
      </w:r>
      <w:r>
        <w:rPr>
          <w:color w:val="231F20"/>
          <w:spacing w:val="-10"/>
        </w:rPr>
        <w:t xml:space="preserve"> </w:t>
      </w:r>
      <w:r>
        <w:rPr>
          <w:color w:val="231F20"/>
          <w:spacing w:val="-2"/>
        </w:rPr>
        <w:t>can</w:t>
      </w:r>
      <w:r>
        <w:rPr>
          <w:color w:val="231F20"/>
          <w:spacing w:val="-10"/>
        </w:rPr>
        <w:t xml:space="preserve"> </w:t>
      </w:r>
      <w:r>
        <w:rPr>
          <w:color w:val="231F20"/>
          <w:spacing w:val="-2"/>
        </w:rPr>
        <w:t>enhance</w:t>
      </w:r>
      <w:r>
        <w:rPr>
          <w:color w:val="231F20"/>
          <w:spacing w:val="-10"/>
        </w:rPr>
        <w:t xml:space="preserve"> </w:t>
      </w:r>
      <w:r>
        <w:rPr>
          <w:color w:val="231F20"/>
          <w:spacing w:val="-2"/>
        </w:rPr>
        <w:t>safety</w:t>
      </w:r>
      <w:r>
        <w:rPr>
          <w:color w:val="231F20"/>
          <w:spacing w:val="-10"/>
        </w:rPr>
        <w:t xml:space="preserve"> </w:t>
      </w:r>
      <w:r>
        <w:rPr>
          <w:color w:val="231F20"/>
          <w:spacing w:val="-2"/>
        </w:rPr>
        <w:t>and</w:t>
      </w:r>
      <w:r>
        <w:rPr>
          <w:color w:val="231F20"/>
          <w:spacing w:val="-10"/>
        </w:rPr>
        <w:t xml:space="preserve"> </w:t>
      </w:r>
      <w:r>
        <w:rPr>
          <w:color w:val="231F20"/>
          <w:spacing w:val="-2"/>
        </w:rPr>
        <w:t>operational</w:t>
      </w:r>
      <w:r>
        <w:rPr>
          <w:color w:val="231F20"/>
          <w:spacing w:val="-10"/>
        </w:rPr>
        <w:t xml:space="preserve"> </w:t>
      </w:r>
      <w:r>
        <w:rPr>
          <w:color w:val="231F20"/>
          <w:spacing w:val="-2"/>
        </w:rPr>
        <w:t xml:space="preserve">efficiency </w:t>
      </w:r>
      <w:r>
        <w:rPr>
          <w:color w:val="231F20"/>
        </w:rPr>
        <w:t>in various maritime scenarios.</w:t>
      </w:r>
    </w:p>
    <w:p w14:paraId="003823FE" w14:textId="459B8F8E" w:rsidR="00A918E6" w:rsidRDefault="001A1C1A">
      <w:pPr>
        <w:pStyle w:val="a3"/>
        <w:spacing w:before="3" w:line="297" w:lineRule="auto"/>
        <w:ind w:left="129" w:right="2704" w:firstLine="396"/>
        <w:jc w:val="both"/>
      </w:pPr>
      <w:r>
        <w:rPr>
          <w:color w:val="231F20"/>
          <w:spacing w:val="-2"/>
        </w:rPr>
        <w:t>IALA’s</w:t>
      </w:r>
      <w:r>
        <w:rPr>
          <w:color w:val="231F20"/>
          <w:spacing w:val="-11"/>
        </w:rPr>
        <w:t xml:space="preserve"> </w:t>
      </w:r>
      <w:r>
        <w:rPr>
          <w:color w:val="231F20"/>
          <w:spacing w:val="-2"/>
        </w:rPr>
        <w:t>position</w:t>
      </w:r>
      <w:r>
        <w:rPr>
          <w:color w:val="231F20"/>
          <w:spacing w:val="-11"/>
        </w:rPr>
        <w:t xml:space="preserve"> </w:t>
      </w:r>
      <w:r>
        <w:rPr>
          <w:color w:val="231F20"/>
          <w:spacing w:val="-2"/>
        </w:rPr>
        <w:t>is</w:t>
      </w:r>
      <w:r>
        <w:rPr>
          <w:color w:val="231F20"/>
          <w:spacing w:val="-11"/>
        </w:rPr>
        <w:t xml:space="preserve"> </w:t>
      </w:r>
      <w:r>
        <w:rPr>
          <w:color w:val="231F20"/>
          <w:spacing w:val="-2"/>
        </w:rPr>
        <w:t>that</w:t>
      </w:r>
      <w:r>
        <w:rPr>
          <w:color w:val="231F20"/>
          <w:spacing w:val="-11"/>
        </w:rPr>
        <w:t xml:space="preserve"> </w:t>
      </w:r>
      <w:r>
        <w:rPr>
          <w:color w:val="231F20"/>
          <w:spacing w:val="-2"/>
        </w:rPr>
        <w:t>communication</w:t>
      </w:r>
      <w:r>
        <w:rPr>
          <w:color w:val="231F20"/>
          <w:spacing w:val="-11"/>
        </w:rPr>
        <w:t xml:space="preserve"> </w:t>
      </w:r>
      <w:r>
        <w:rPr>
          <w:color w:val="231F20"/>
          <w:spacing w:val="-2"/>
        </w:rPr>
        <w:t>based</w:t>
      </w:r>
      <w:r>
        <w:rPr>
          <w:color w:val="231F20"/>
          <w:spacing w:val="-11"/>
        </w:rPr>
        <w:t xml:space="preserve"> </w:t>
      </w:r>
      <w:r>
        <w:rPr>
          <w:color w:val="231F20"/>
          <w:spacing w:val="-2"/>
        </w:rPr>
        <w:t>on</w:t>
      </w:r>
      <w:r>
        <w:rPr>
          <w:color w:val="231F20"/>
          <w:spacing w:val="-11"/>
        </w:rPr>
        <w:t xml:space="preserve"> </w:t>
      </w:r>
      <w:r>
        <w:rPr>
          <w:color w:val="231F20"/>
          <w:spacing w:val="-2"/>
        </w:rPr>
        <w:t>3GPP</w:t>
      </w:r>
      <w:r>
        <w:rPr>
          <w:color w:val="231F20"/>
          <w:spacing w:val="-11"/>
        </w:rPr>
        <w:t xml:space="preserve"> </w:t>
      </w:r>
      <w:r>
        <w:rPr>
          <w:color w:val="231F20"/>
          <w:spacing w:val="-2"/>
        </w:rPr>
        <w:t>(currently</w:t>
      </w:r>
      <w:r>
        <w:rPr>
          <w:color w:val="231F20"/>
          <w:spacing w:val="-11"/>
        </w:rPr>
        <w:t xml:space="preserve"> </w:t>
      </w:r>
      <w:r>
        <w:rPr>
          <w:color w:val="231F20"/>
          <w:spacing w:val="-2"/>
        </w:rPr>
        <w:t>4G)</w:t>
      </w:r>
      <w:r>
        <w:rPr>
          <w:color w:val="231F20"/>
          <w:spacing w:val="-11"/>
        </w:rPr>
        <w:t xml:space="preserve"> </w:t>
      </w:r>
      <w:r>
        <w:rPr>
          <w:color w:val="231F20"/>
          <w:spacing w:val="-2"/>
        </w:rPr>
        <w:t>technology</w:t>
      </w:r>
      <w:r>
        <w:rPr>
          <w:color w:val="231F20"/>
          <w:spacing w:val="-11"/>
        </w:rPr>
        <w:t xml:space="preserve"> </w:t>
      </w:r>
      <w:r>
        <w:rPr>
          <w:color w:val="231F20"/>
          <w:spacing w:val="-2"/>
        </w:rPr>
        <w:t>is</w:t>
      </w:r>
      <w:r>
        <w:rPr>
          <w:color w:val="231F20"/>
          <w:spacing w:val="-11"/>
        </w:rPr>
        <w:t xml:space="preserve"> </w:t>
      </w:r>
      <w:r>
        <w:rPr>
          <w:color w:val="231F20"/>
          <w:spacing w:val="-2"/>
        </w:rPr>
        <w:t xml:space="preserve">an </w:t>
      </w:r>
      <w:r>
        <w:rPr>
          <w:color w:val="231F20"/>
        </w:rPr>
        <w:t>emerging</w:t>
      </w:r>
      <w:r>
        <w:rPr>
          <w:color w:val="231F20"/>
          <w:spacing w:val="-10"/>
        </w:rPr>
        <w:t xml:space="preserve"> </w:t>
      </w:r>
      <w:r>
        <w:rPr>
          <w:color w:val="231F20"/>
        </w:rPr>
        <w:t>technology</w:t>
      </w:r>
      <w:r>
        <w:rPr>
          <w:color w:val="231F20"/>
          <w:spacing w:val="-10"/>
        </w:rPr>
        <w:t xml:space="preserve"> </w:t>
      </w:r>
      <w:r>
        <w:rPr>
          <w:color w:val="231F20"/>
        </w:rPr>
        <w:t>for</w:t>
      </w:r>
      <w:r>
        <w:rPr>
          <w:color w:val="231F20"/>
          <w:spacing w:val="-10"/>
        </w:rPr>
        <w:t xml:space="preserve"> </w:t>
      </w:r>
      <w:r>
        <w:rPr>
          <w:color w:val="231F20"/>
        </w:rPr>
        <w:t>IALA</w:t>
      </w:r>
      <w:r>
        <w:rPr>
          <w:color w:val="231F20"/>
          <w:spacing w:val="-10"/>
        </w:rPr>
        <w:t xml:space="preserve"> </w:t>
      </w:r>
      <w:r>
        <w:rPr>
          <w:color w:val="231F20"/>
        </w:rPr>
        <w:t>and</w:t>
      </w:r>
      <w:r>
        <w:rPr>
          <w:color w:val="231F20"/>
          <w:spacing w:val="-10"/>
        </w:rPr>
        <w:t xml:space="preserve"> </w:t>
      </w:r>
      <w:r>
        <w:rPr>
          <w:color w:val="231F20"/>
        </w:rPr>
        <w:t>the</w:t>
      </w:r>
      <w:r>
        <w:rPr>
          <w:color w:val="231F20"/>
          <w:spacing w:val="-10"/>
        </w:rPr>
        <w:t xml:space="preserve"> </w:t>
      </w:r>
      <w:r>
        <w:rPr>
          <w:color w:val="231F20"/>
        </w:rPr>
        <w:t>maritime</w:t>
      </w:r>
      <w:r>
        <w:rPr>
          <w:color w:val="231F20"/>
          <w:spacing w:val="-10"/>
        </w:rPr>
        <w:t xml:space="preserve"> </w:t>
      </w:r>
      <w:r>
        <w:rPr>
          <w:color w:val="231F20"/>
        </w:rPr>
        <w:t>domain.</w:t>
      </w:r>
    </w:p>
    <w:p w14:paraId="04C97C7A" w14:textId="77777777" w:rsidR="00A918E6" w:rsidRDefault="001A1C1A">
      <w:pPr>
        <w:pStyle w:val="a3"/>
        <w:spacing w:before="1" w:line="297" w:lineRule="auto"/>
        <w:ind w:left="129" w:right="2704" w:firstLine="396"/>
        <w:jc w:val="both"/>
      </w:pPr>
      <w:r>
        <w:rPr>
          <w:color w:val="231F20"/>
          <w:spacing w:val="-4"/>
        </w:rPr>
        <w:t>It</w:t>
      </w:r>
      <w:r>
        <w:rPr>
          <w:color w:val="231F20"/>
          <w:spacing w:val="-6"/>
        </w:rPr>
        <w:t xml:space="preserve"> </w:t>
      </w:r>
      <w:r>
        <w:rPr>
          <w:color w:val="231F20"/>
          <w:spacing w:val="-4"/>
        </w:rPr>
        <w:t>may</w:t>
      </w:r>
      <w:r>
        <w:rPr>
          <w:color w:val="231F20"/>
          <w:spacing w:val="-6"/>
        </w:rPr>
        <w:t xml:space="preserve"> </w:t>
      </w:r>
      <w:r>
        <w:rPr>
          <w:color w:val="231F20"/>
          <w:spacing w:val="-4"/>
        </w:rPr>
        <w:t>be</w:t>
      </w:r>
      <w:r>
        <w:rPr>
          <w:color w:val="231F20"/>
          <w:spacing w:val="-6"/>
        </w:rPr>
        <w:t xml:space="preserve"> </w:t>
      </w:r>
      <w:r>
        <w:rPr>
          <w:color w:val="231F20"/>
          <w:spacing w:val="-4"/>
        </w:rPr>
        <w:t>beneficial</w:t>
      </w:r>
      <w:r>
        <w:rPr>
          <w:color w:val="231F20"/>
          <w:spacing w:val="-6"/>
        </w:rPr>
        <w:t xml:space="preserve"> </w:t>
      </w:r>
      <w:r>
        <w:rPr>
          <w:color w:val="231F20"/>
          <w:spacing w:val="-4"/>
        </w:rPr>
        <w:t>to</w:t>
      </w:r>
      <w:r>
        <w:rPr>
          <w:color w:val="231F20"/>
          <w:spacing w:val="-6"/>
        </w:rPr>
        <w:t xml:space="preserve"> </w:t>
      </w:r>
      <w:r>
        <w:rPr>
          <w:color w:val="231F20"/>
          <w:spacing w:val="-4"/>
        </w:rPr>
        <w:t>describe</w:t>
      </w:r>
      <w:r>
        <w:rPr>
          <w:color w:val="231F20"/>
          <w:spacing w:val="-6"/>
        </w:rPr>
        <w:t xml:space="preserve"> </w:t>
      </w:r>
      <w:r>
        <w:rPr>
          <w:color w:val="231F20"/>
          <w:spacing w:val="-4"/>
        </w:rPr>
        <w:t>IALA</w:t>
      </w:r>
      <w:r>
        <w:rPr>
          <w:color w:val="231F20"/>
          <w:spacing w:val="-6"/>
        </w:rPr>
        <w:t xml:space="preserve"> </w:t>
      </w:r>
      <w:r>
        <w:rPr>
          <w:color w:val="231F20"/>
          <w:spacing w:val="-4"/>
        </w:rPr>
        <w:t>members’</w:t>
      </w:r>
      <w:r>
        <w:rPr>
          <w:color w:val="231F20"/>
          <w:spacing w:val="-6"/>
        </w:rPr>
        <w:t xml:space="preserve"> </w:t>
      </w:r>
      <w:r>
        <w:rPr>
          <w:color w:val="231F20"/>
          <w:spacing w:val="-4"/>
        </w:rPr>
        <w:t>5G</w:t>
      </w:r>
      <w:r>
        <w:rPr>
          <w:color w:val="231F20"/>
          <w:spacing w:val="-6"/>
        </w:rPr>
        <w:t xml:space="preserve"> </w:t>
      </w:r>
      <w:r>
        <w:rPr>
          <w:color w:val="231F20"/>
          <w:spacing w:val="-4"/>
        </w:rPr>
        <w:t>requirements,</w:t>
      </w:r>
      <w:r>
        <w:rPr>
          <w:color w:val="231F20"/>
          <w:spacing w:val="-6"/>
        </w:rPr>
        <w:t xml:space="preserve"> </w:t>
      </w:r>
      <w:r>
        <w:rPr>
          <w:color w:val="231F20"/>
          <w:spacing w:val="-4"/>
        </w:rPr>
        <w:t>identify</w:t>
      </w:r>
      <w:r>
        <w:rPr>
          <w:color w:val="231F20"/>
          <w:spacing w:val="-6"/>
        </w:rPr>
        <w:t xml:space="preserve"> </w:t>
      </w:r>
      <w:r>
        <w:rPr>
          <w:color w:val="231F20"/>
          <w:spacing w:val="-4"/>
        </w:rPr>
        <w:t>other</w:t>
      </w:r>
      <w:r>
        <w:rPr>
          <w:color w:val="231F20"/>
          <w:spacing w:val="-6"/>
        </w:rPr>
        <w:t xml:space="preserve"> </w:t>
      </w:r>
      <w:r>
        <w:rPr>
          <w:color w:val="231F20"/>
          <w:spacing w:val="-4"/>
        </w:rPr>
        <w:t xml:space="preserve">larger </w:t>
      </w:r>
      <w:r>
        <w:rPr>
          <w:color w:val="231F20"/>
        </w:rPr>
        <w:t>segments</w:t>
      </w:r>
      <w:r>
        <w:rPr>
          <w:color w:val="231F20"/>
          <w:spacing w:val="-8"/>
        </w:rPr>
        <w:t xml:space="preserve"> </w:t>
      </w:r>
      <w:r>
        <w:rPr>
          <w:color w:val="231F20"/>
        </w:rPr>
        <w:t>with</w:t>
      </w:r>
      <w:r>
        <w:rPr>
          <w:color w:val="231F20"/>
          <w:spacing w:val="-8"/>
        </w:rPr>
        <w:t xml:space="preserve"> </w:t>
      </w:r>
      <w:r>
        <w:rPr>
          <w:color w:val="231F20"/>
        </w:rPr>
        <w:t>similar</w:t>
      </w:r>
      <w:r>
        <w:rPr>
          <w:color w:val="231F20"/>
          <w:spacing w:val="-8"/>
        </w:rPr>
        <w:t xml:space="preserve"> </w:t>
      </w:r>
      <w:r>
        <w:rPr>
          <w:color w:val="231F20"/>
        </w:rPr>
        <w:t>requirements,</w:t>
      </w:r>
      <w:r>
        <w:rPr>
          <w:color w:val="231F20"/>
          <w:spacing w:val="-8"/>
        </w:rPr>
        <w:t xml:space="preserve"> </w:t>
      </w:r>
      <w:r>
        <w:rPr>
          <w:color w:val="231F20"/>
        </w:rPr>
        <w:t>join</w:t>
      </w:r>
      <w:r>
        <w:rPr>
          <w:color w:val="231F20"/>
          <w:spacing w:val="-8"/>
        </w:rPr>
        <w:t xml:space="preserve"> </w:t>
      </w:r>
      <w:r>
        <w:rPr>
          <w:color w:val="231F20"/>
        </w:rPr>
        <w:t>forces</w:t>
      </w:r>
      <w:r>
        <w:rPr>
          <w:color w:val="231F20"/>
          <w:spacing w:val="-8"/>
        </w:rPr>
        <w:t xml:space="preserve"> </w:t>
      </w:r>
      <w:r>
        <w:rPr>
          <w:color w:val="231F20"/>
        </w:rPr>
        <w:t>with</w:t>
      </w:r>
      <w:r>
        <w:rPr>
          <w:color w:val="231F20"/>
          <w:spacing w:val="-8"/>
        </w:rPr>
        <w:t xml:space="preserve"> </w:t>
      </w:r>
      <w:r>
        <w:rPr>
          <w:color w:val="231F20"/>
        </w:rPr>
        <w:t>the</w:t>
      </w:r>
      <w:r>
        <w:rPr>
          <w:color w:val="231F20"/>
          <w:spacing w:val="-8"/>
        </w:rPr>
        <w:t xml:space="preserve"> </w:t>
      </w:r>
      <w:r>
        <w:rPr>
          <w:color w:val="231F20"/>
        </w:rPr>
        <w:t>custodians</w:t>
      </w:r>
      <w:r>
        <w:rPr>
          <w:color w:val="231F20"/>
          <w:spacing w:val="-8"/>
        </w:rPr>
        <w:t xml:space="preserve"> </w:t>
      </w:r>
      <w:r>
        <w:rPr>
          <w:color w:val="231F20"/>
        </w:rPr>
        <w:t>of</w:t>
      </w:r>
      <w:r>
        <w:rPr>
          <w:color w:val="231F20"/>
          <w:spacing w:val="-8"/>
        </w:rPr>
        <w:t xml:space="preserve"> </w:t>
      </w:r>
      <w:r>
        <w:rPr>
          <w:color w:val="231F20"/>
        </w:rPr>
        <w:t>these</w:t>
      </w:r>
      <w:r>
        <w:rPr>
          <w:color w:val="231F20"/>
          <w:spacing w:val="-8"/>
        </w:rPr>
        <w:t xml:space="preserve"> </w:t>
      </w:r>
      <w:r>
        <w:rPr>
          <w:color w:val="231F20"/>
        </w:rPr>
        <w:t>segments, and</w:t>
      </w:r>
      <w:r>
        <w:rPr>
          <w:color w:val="231F20"/>
          <w:spacing w:val="-20"/>
        </w:rPr>
        <w:t xml:space="preserve"> </w:t>
      </w:r>
      <w:r>
        <w:rPr>
          <w:color w:val="231F20"/>
        </w:rPr>
        <w:t>work</w:t>
      </w:r>
      <w:r>
        <w:rPr>
          <w:color w:val="231F20"/>
          <w:spacing w:val="-20"/>
        </w:rPr>
        <w:t xml:space="preserve"> </w:t>
      </w:r>
      <w:r>
        <w:rPr>
          <w:color w:val="231F20"/>
        </w:rPr>
        <w:t>jointly</w:t>
      </w:r>
      <w:r>
        <w:rPr>
          <w:color w:val="231F20"/>
          <w:spacing w:val="-20"/>
        </w:rPr>
        <w:t xml:space="preserve"> </w:t>
      </w:r>
      <w:r>
        <w:rPr>
          <w:color w:val="231F20"/>
        </w:rPr>
        <w:t>with</w:t>
      </w:r>
      <w:r>
        <w:rPr>
          <w:color w:val="231F20"/>
          <w:spacing w:val="-20"/>
        </w:rPr>
        <w:t xml:space="preserve"> </w:t>
      </w:r>
      <w:r>
        <w:rPr>
          <w:color w:val="231F20"/>
        </w:rPr>
        <w:t>3GPP</w:t>
      </w:r>
      <w:r>
        <w:rPr>
          <w:color w:val="231F20"/>
          <w:spacing w:val="-20"/>
        </w:rPr>
        <w:t xml:space="preserve"> </w:t>
      </w:r>
      <w:r>
        <w:rPr>
          <w:color w:val="231F20"/>
        </w:rPr>
        <w:t>and</w:t>
      </w:r>
      <w:r>
        <w:rPr>
          <w:color w:val="231F20"/>
          <w:spacing w:val="-20"/>
        </w:rPr>
        <w:t xml:space="preserve"> </w:t>
      </w:r>
      <w:r>
        <w:rPr>
          <w:color w:val="231F20"/>
        </w:rPr>
        <w:t>CIRM,</w:t>
      </w:r>
      <w:r>
        <w:rPr>
          <w:color w:val="231F20"/>
          <w:spacing w:val="-20"/>
        </w:rPr>
        <w:t xml:space="preserve"> </w:t>
      </w:r>
      <w:r>
        <w:rPr>
          <w:color w:val="231F20"/>
        </w:rPr>
        <w:t>as</w:t>
      </w:r>
      <w:r>
        <w:rPr>
          <w:color w:val="231F20"/>
          <w:spacing w:val="-20"/>
        </w:rPr>
        <w:t xml:space="preserve"> </w:t>
      </w:r>
      <w:r>
        <w:rPr>
          <w:color w:val="231F20"/>
        </w:rPr>
        <w:t>appropriate,</w:t>
      </w:r>
      <w:r>
        <w:rPr>
          <w:color w:val="231F20"/>
          <w:spacing w:val="-20"/>
        </w:rPr>
        <w:t xml:space="preserve"> </w:t>
      </w:r>
      <w:r>
        <w:rPr>
          <w:color w:val="231F20"/>
        </w:rPr>
        <w:t>to</w:t>
      </w:r>
      <w:r>
        <w:rPr>
          <w:color w:val="231F20"/>
          <w:spacing w:val="-20"/>
        </w:rPr>
        <w:t xml:space="preserve"> </w:t>
      </w:r>
      <w:r>
        <w:rPr>
          <w:color w:val="231F20"/>
        </w:rPr>
        <w:t>adopt</w:t>
      </w:r>
      <w:r>
        <w:rPr>
          <w:color w:val="231F20"/>
          <w:spacing w:val="-20"/>
        </w:rPr>
        <w:t xml:space="preserve"> </w:t>
      </w:r>
      <w:r>
        <w:rPr>
          <w:color w:val="231F20"/>
        </w:rPr>
        <w:t>the</w:t>
      </w:r>
      <w:r>
        <w:rPr>
          <w:color w:val="231F20"/>
          <w:spacing w:val="-20"/>
        </w:rPr>
        <w:t xml:space="preserve"> </w:t>
      </w:r>
      <w:r>
        <w:rPr>
          <w:color w:val="231F20"/>
        </w:rPr>
        <w:t>requirements.</w:t>
      </w:r>
    </w:p>
    <w:p w14:paraId="40B90673" w14:textId="77777777" w:rsidR="00A918E6" w:rsidRDefault="00A918E6">
      <w:pPr>
        <w:pStyle w:val="a3"/>
      </w:pPr>
    </w:p>
    <w:p w14:paraId="15393F7C" w14:textId="77777777" w:rsidR="00A918E6" w:rsidRDefault="00A918E6">
      <w:pPr>
        <w:pStyle w:val="a3"/>
        <w:spacing w:before="71"/>
      </w:pPr>
    </w:p>
    <w:p w14:paraId="5045333D" w14:textId="77777777" w:rsidR="00A918E6" w:rsidRDefault="001A1C1A">
      <w:pPr>
        <w:pStyle w:val="a9"/>
        <w:numPr>
          <w:ilvl w:val="2"/>
          <w:numId w:val="1"/>
        </w:numPr>
        <w:tabs>
          <w:tab w:val="left" w:pos="631"/>
        </w:tabs>
        <w:ind w:left="631" w:hanging="502"/>
        <w:jc w:val="left"/>
        <w:rPr>
          <w:rFonts w:ascii="Arial MT"/>
          <w:sz w:val="20"/>
        </w:rPr>
        <w:pPrChange w:id="140" w:author="WANG SHUO (CHina MSA)" w:date="2025-06-25T11:36:00Z">
          <w:pPr>
            <w:pStyle w:val="a9"/>
            <w:numPr>
              <w:ilvl w:val="2"/>
              <w:numId w:val="8"/>
            </w:numPr>
            <w:tabs>
              <w:tab w:val="left" w:pos="686"/>
            </w:tabs>
            <w:spacing w:before="1"/>
            <w:ind w:left="686" w:hanging="557"/>
          </w:pPr>
        </w:pPrChange>
      </w:pPr>
      <w:r>
        <w:rPr>
          <w:rFonts w:ascii="Arial MT"/>
          <w:color w:val="231F20"/>
          <w:sz w:val="20"/>
        </w:rPr>
        <w:t>WHAT</w:t>
      </w:r>
      <w:r>
        <w:rPr>
          <w:rFonts w:ascii="Arial MT"/>
          <w:color w:val="231F20"/>
          <w:sz w:val="20"/>
          <w:rPrChange w:id="141" w:author="WANG SHUO (CHina MSA)" w:date="2025-06-25T11:36:00Z">
            <w:rPr>
              <w:rFonts w:ascii="Arial MT"/>
              <w:color w:val="231F20"/>
              <w:spacing w:val="2"/>
              <w:sz w:val="20"/>
            </w:rPr>
          </w:rPrChange>
        </w:rPr>
        <w:t xml:space="preserve"> </w:t>
      </w:r>
      <w:r>
        <w:rPr>
          <w:rFonts w:ascii="Arial MT"/>
          <w:color w:val="231F20"/>
          <w:sz w:val="20"/>
        </w:rPr>
        <w:t>IS</w:t>
      </w:r>
      <w:r>
        <w:rPr>
          <w:rFonts w:ascii="Arial MT"/>
          <w:color w:val="231F20"/>
          <w:sz w:val="20"/>
          <w:rPrChange w:id="142" w:author="WANG SHUO (CHina MSA)" w:date="2025-06-25T11:36:00Z">
            <w:rPr>
              <w:rFonts w:ascii="Arial MT"/>
              <w:color w:val="231F20"/>
              <w:spacing w:val="10"/>
              <w:sz w:val="20"/>
            </w:rPr>
          </w:rPrChange>
        </w:rPr>
        <w:t xml:space="preserve"> </w:t>
      </w:r>
      <w:r>
        <w:rPr>
          <w:rFonts w:ascii="Arial MT"/>
          <w:color w:val="231F20"/>
          <w:sz w:val="20"/>
          <w:rPrChange w:id="143" w:author="WANG SHUO (CHina MSA)" w:date="2025-06-25T11:36:00Z">
            <w:rPr>
              <w:rFonts w:ascii="Arial MT"/>
              <w:color w:val="231F20"/>
              <w:spacing w:val="-2"/>
              <w:sz w:val="20"/>
            </w:rPr>
          </w:rPrChange>
        </w:rPr>
        <w:t>3GPP?</w:t>
      </w:r>
    </w:p>
    <w:p w14:paraId="09CB9809" w14:textId="77777777" w:rsidR="00A918E6" w:rsidRDefault="001A1C1A">
      <w:pPr>
        <w:pStyle w:val="a3"/>
        <w:spacing w:before="57" w:line="297" w:lineRule="auto"/>
        <w:ind w:left="129" w:right="2704"/>
        <w:jc w:val="both"/>
      </w:pPr>
      <w:r>
        <w:rPr>
          <w:color w:val="231F20"/>
          <w:spacing w:val="-2"/>
        </w:rPr>
        <w:t>The</w:t>
      </w:r>
      <w:r>
        <w:rPr>
          <w:color w:val="231F20"/>
          <w:spacing w:val="-12"/>
        </w:rPr>
        <w:t xml:space="preserve"> </w:t>
      </w:r>
      <w:r>
        <w:rPr>
          <w:color w:val="231F20"/>
          <w:spacing w:val="-2"/>
        </w:rPr>
        <w:t>use</w:t>
      </w:r>
      <w:r>
        <w:rPr>
          <w:color w:val="231F20"/>
          <w:spacing w:val="-12"/>
        </w:rPr>
        <w:t xml:space="preserve"> </w:t>
      </w:r>
      <w:r>
        <w:rPr>
          <w:color w:val="231F20"/>
          <w:spacing w:val="-2"/>
        </w:rPr>
        <w:t>of</w:t>
      </w:r>
      <w:r>
        <w:rPr>
          <w:color w:val="231F20"/>
          <w:spacing w:val="-12"/>
        </w:rPr>
        <w:t xml:space="preserve"> </w:t>
      </w:r>
      <w:r>
        <w:rPr>
          <w:color w:val="231F20"/>
          <w:spacing w:val="-2"/>
        </w:rPr>
        <w:t>mobile</w:t>
      </w:r>
      <w:r>
        <w:rPr>
          <w:color w:val="231F20"/>
          <w:spacing w:val="-12"/>
        </w:rPr>
        <w:t xml:space="preserve"> </w:t>
      </w:r>
      <w:r>
        <w:rPr>
          <w:color w:val="231F20"/>
          <w:spacing w:val="-2"/>
        </w:rPr>
        <w:t>communications</w:t>
      </w:r>
      <w:r>
        <w:rPr>
          <w:color w:val="231F20"/>
          <w:spacing w:val="-12"/>
        </w:rPr>
        <w:t xml:space="preserve"> </w:t>
      </w:r>
      <w:r>
        <w:rPr>
          <w:color w:val="231F20"/>
          <w:spacing w:val="-2"/>
        </w:rPr>
        <w:t>has</w:t>
      </w:r>
      <w:r>
        <w:rPr>
          <w:color w:val="231F20"/>
          <w:spacing w:val="-12"/>
        </w:rPr>
        <w:t xml:space="preserve"> </w:t>
      </w:r>
      <w:r>
        <w:rPr>
          <w:color w:val="231F20"/>
          <w:spacing w:val="-2"/>
        </w:rPr>
        <w:t>been</w:t>
      </w:r>
      <w:r>
        <w:rPr>
          <w:color w:val="231F20"/>
          <w:spacing w:val="-12"/>
        </w:rPr>
        <w:t xml:space="preserve"> </w:t>
      </w:r>
      <w:r>
        <w:rPr>
          <w:color w:val="231F20"/>
          <w:spacing w:val="-2"/>
        </w:rPr>
        <w:t>increasingly</w:t>
      </w:r>
      <w:r>
        <w:rPr>
          <w:color w:val="231F20"/>
          <w:spacing w:val="-12"/>
        </w:rPr>
        <w:t xml:space="preserve"> </w:t>
      </w:r>
      <w:r>
        <w:rPr>
          <w:color w:val="231F20"/>
          <w:spacing w:val="-2"/>
        </w:rPr>
        <w:t>recognized</w:t>
      </w:r>
      <w:r>
        <w:rPr>
          <w:color w:val="231F20"/>
          <w:spacing w:val="-12"/>
        </w:rPr>
        <w:t xml:space="preserve"> </w:t>
      </w:r>
      <w:r>
        <w:rPr>
          <w:color w:val="231F20"/>
          <w:spacing w:val="-2"/>
        </w:rPr>
        <w:t>as</w:t>
      </w:r>
      <w:r>
        <w:rPr>
          <w:color w:val="231F20"/>
          <w:spacing w:val="-12"/>
        </w:rPr>
        <w:t xml:space="preserve"> </w:t>
      </w:r>
      <w:r>
        <w:rPr>
          <w:color w:val="231F20"/>
          <w:spacing w:val="-2"/>
        </w:rPr>
        <w:t>a</w:t>
      </w:r>
      <w:r>
        <w:rPr>
          <w:color w:val="231F20"/>
          <w:spacing w:val="-12"/>
        </w:rPr>
        <w:t xml:space="preserve"> </w:t>
      </w:r>
      <w:r>
        <w:rPr>
          <w:color w:val="231F20"/>
          <w:spacing w:val="-2"/>
        </w:rPr>
        <w:t>valuable</w:t>
      </w:r>
      <w:r>
        <w:rPr>
          <w:color w:val="231F20"/>
          <w:spacing w:val="-12"/>
        </w:rPr>
        <w:t xml:space="preserve"> </w:t>
      </w:r>
      <w:r>
        <w:rPr>
          <w:color w:val="231F20"/>
          <w:spacing w:val="-2"/>
        </w:rPr>
        <w:t xml:space="preserve">means </w:t>
      </w:r>
      <w:r>
        <w:rPr>
          <w:color w:val="231F20"/>
        </w:rPr>
        <w:t>of communication for ships at sea.</w:t>
      </w:r>
    </w:p>
    <w:p w14:paraId="629441D2" w14:textId="77777777" w:rsidR="00A918E6" w:rsidRDefault="00A918E6">
      <w:pPr>
        <w:pStyle w:val="a3"/>
        <w:spacing w:line="297" w:lineRule="auto"/>
        <w:jc w:val="both"/>
        <w:sectPr w:rsidR="00A918E6">
          <w:pgSz w:w="11910" w:h="15880"/>
          <w:pgMar w:top="1520" w:right="708" w:bottom="280" w:left="708" w:header="839" w:footer="0" w:gutter="0"/>
          <w:cols w:space="720"/>
        </w:sectPr>
      </w:pPr>
    </w:p>
    <w:p w14:paraId="6CAE0A1A" w14:textId="77777777" w:rsidR="00A918E6" w:rsidRDefault="001A1C1A">
      <w:pPr>
        <w:pStyle w:val="a3"/>
        <w:spacing w:before="178" w:line="297" w:lineRule="auto"/>
        <w:ind w:left="2693" w:right="139" w:firstLine="396"/>
        <w:jc w:val="both"/>
      </w:pPr>
      <w:r>
        <w:rPr>
          <w:color w:val="231F20"/>
          <w:spacing w:val="-6"/>
        </w:rPr>
        <w:lastRenderedPageBreak/>
        <w:t>3GPP</w:t>
      </w:r>
      <w:r>
        <w:rPr>
          <w:color w:val="231F20"/>
          <w:spacing w:val="-8"/>
        </w:rPr>
        <w:t xml:space="preserve"> </w:t>
      </w:r>
      <w:r>
        <w:rPr>
          <w:color w:val="231F20"/>
          <w:spacing w:val="-6"/>
        </w:rPr>
        <w:t>(3rd</w:t>
      </w:r>
      <w:r>
        <w:rPr>
          <w:color w:val="231F20"/>
          <w:spacing w:val="-8"/>
        </w:rPr>
        <w:t xml:space="preserve"> </w:t>
      </w:r>
      <w:r>
        <w:rPr>
          <w:color w:val="231F20"/>
          <w:spacing w:val="-6"/>
        </w:rPr>
        <w:t>Generation</w:t>
      </w:r>
      <w:r>
        <w:rPr>
          <w:color w:val="231F20"/>
          <w:spacing w:val="-8"/>
        </w:rPr>
        <w:t xml:space="preserve"> </w:t>
      </w:r>
      <w:r>
        <w:rPr>
          <w:color w:val="231F20"/>
          <w:spacing w:val="-6"/>
        </w:rPr>
        <w:t>Partnership</w:t>
      </w:r>
      <w:r>
        <w:rPr>
          <w:color w:val="231F20"/>
          <w:spacing w:val="-8"/>
        </w:rPr>
        <w:t xml:space="preserve"> </w:t>
      </w:r>
      <w:r>
        <w:rPr>
          <w:color w:val="231F20"/>
          <w:spacing w:val="-6"/>
        </w:rPr>
        <w:t>Project)</w:t>
      </w:r>
      <w:r>
        <w:rPr>
          <w:color w:val="231F20"/>
          <w:spacing w:val="-8"/>
        </w:rPr>
        <w:t xml:space="preserve"> </w:t>
      </w:r>
      <w:r>
        <w:rPr>
          <w:color w:val="231F20"/>
          <w:spacing w:val="-6"/>
        </w:rPr>
        <w:t>was</w:t>
      </w:r>
      <w:r>
        <w:rPr>
          <w:color w:val="231F20"/>
          <w:spacing w:val="-8"/>
        </w:rPr>
        <w:t xml:space="preserve"> </w:t>
      </w:r>
      <w:r>
        <w:rPr>
          <w:color w:val="231F20"/>
          <w:spacing w:val="-6"/>
        </w:rPr>
        <w:t>created</w:t>
      </w:r>
      <w:r>
        <w:rPr>
          <w:color w:val="231F20"/>
          <w:spacing w:val="-8"/>
        </w:rPr>
        <w:t xml:space="preserve"> </w:t>
      </w:r>
      <w:r>
        <w:rPr>
          <w:color w:val="231F20"/>
          <w:spacing w:val="-6"/>
        </w:rPr>
        <w:t>in</w:t>
      </w:r>
      <w:r>
        <w:rPr>
          <w:color w:val="231F20"/>
          <w:spacing w:val="-8"/>
        </w:rPr>
        <w:t xml:space="preserve"> </w:t>
      </w:r>
      <w:r>
        <w:rPr>
          <w:color w:val="231F20"/>
          <w:spacing w:val="-6"/>
        </w:rPr>
        <w:t>1998</w:t>
      </w:r>
      <w:r>
        <w:rPr>
          <w:color w:val="231F20"/>
          <w:spacing w:val="-8"/>
        </w:rPr>
        <w:t xml:space="preserve"> </w:t>
      </w:r>
      <w:r>
        <w:rPr>
          <w:color w:val="231F20"/>
          <w:spacing w:val="-6"/>
        </w:rPr>
        <w:t>with</w:t>
      </w:r>
      <w:r>
        <w:rPr>
          <w:color w:val="231F20"/>
          <w:spacing w:val="-8"/>
        </w:rPr>
        <w:t xml:space="preserve"> </w:t>
      </w:r>
      <w:r>
        <w:rPr>
          <w:color w:val="231F20"/>
          <w:spacing w:val="-6"/>
        </w:rPr>
        <w:t>the</w:t>
      </w:r>
      <w:r>
        <w:rPr>
          <w:color w:val="231F20"/>
          <w:spacing w:val="-8"/>
        </w:rPr>
        <w:t xml:space="preserve"> </w:t>
      </w:r>
      <w:r>
        <w:rPr>
          <w:color w:val="231F20"/>
          <w:spacing w:val="-6"/>
        </w:rPr>
        <w:t>signing</w:t>
      </w:r>
      <w:r>
        <w:rPr>
          <w:color w:val="231F20"/>
          <w:spacing w:val="-8"/>
        </w:rPr>
        <w:t xml:space="preserve"> </w:t>
      </w:r>
      <w:r>
        <w:rPr>
          <w:color w:val="231F20"/>
          <w:spacing w:val="-6"/>
        </w:rPr>
        <w:t>of</w:t>
      </w:r>
      <w:r>
        <w:rPr>
          <w:color w:val="231F20"/>
          <w:spacing w:val="-8"/>
        </w:rPr>
        <w:t xml:space="preserve"> </w:t>
      </w:r>
      <w:r>
        <w:rPr>
          <w:color w:val="231F20"/>
          <w:spacing w:val="-6"/>
        </w:rPr>
        <w:t xml:space="preserve">“The </w:t>
      </w:r>
      <w:r>
        <w:rPr>
          <w:color w:val="231F20"/>
        </w:rPr>
        <w:t>3rd</w:t>
      </w:r>
      <w:r>
        <w:rPr>
          <w:color w:val="231F20"/>
          <w:spacing w:val="-14"/>
        </w:rPr>
        <w:t xml:space="preserve"> </w:t>
      </w:r>
      <w:r>
        <w:rPr>
          <w:color w:val="231F20"/>
        </w:rPr>
        <w:t>Generation</w:t>
      </w:r>
      <w:r>
        <w:rPr>
          <w:color w:val="231F20"/>
          <w:spacing w:val="-14"/>
        </w:rPr>
        <w:t xml:space="preserve"> </w:t>
      </w:r>
      <w:r>
        <w:rPr>
          <w:color w:val="231F20"/>
        </w:rPr>
        <w:t>Partnership</w:t>
      </w:r>
      <w:r>
        <w:rPr>
          <w:color w:val="231F20"/>
          <w:spacing w:val="-14"/>
        </w:rPr>
        <w:t xml:space="preserve"> </w:t>
      </w:r>
      <w:r>
        <w:rPr>
          <w:color w:val="231F20"/>
        </w:rPr>
        <w:t>Project</w:t>
      </w:r>
      <w:r>
        <w:rPr>
          <w:color w:val="231F20"/>
          <w:spacing w:val="-14"/>
        </w:rPr>
        <w:t xml:space="preserve"> </w:t>
      </w:r>
      <w:r>
        <w:rPr>
          <w:color w:val="231F20"/>
        </w:rPr>
        <w:t>Agreement.”</w:t>
      </w:r>
      <w:r>
        <w:rPr>
          <w:color w:val="231F20"/>
          <w:spacing w:val="-14"/>
        </w:rPr>
        <w:t xml:space="preserve"> </w:t>
      </w:r>
      <w:r>
        <w:rPr>
          <w:color w:val="231F20"/>
        </w:rPr>
        <w:t>3GPP</w:t>
      </w:r>
      <w:r>
        <w:rPr>
          <w:color w:val="231F20"/>
          <w:spacing w:val="-14"/>
        </w:rPr>
        <w:t xml:space="preserve"> </w:t>
      </w:r>
      <w:r>
        <w:rPr>
          <w:color w:val="231F20"/>
        </w:rPr>
        <w:t>unites</w:t>
      </w:r>
      <w:r>
        <w:rPr>
          <w:color w:val="231F20"/>
          <w:spacing w:val="-14"/>
        </w:rPr>
        <w:t xml:space="preserve"> </w:t>
      </w:r>
      <w:r>
        <w:rPr>
          <w:color w:val="231F20"/>
        </w:rPr>
        <w:t>seven</w:t>
      </w:r>
      <w:r>
        <w:rPr>
          <w:color w:val="231F20"/>
          <w:spacing w:val="-14"/>
        </w:rPr>
        <w:t xml:space="preserve"> </w:t>
      </w:r>
      <w:r>
        <w:rPr>
          <w:color w:val="231F20"/>
        </w:rPr>
        <w:t xml:space="preserve">telecommunications </w:t>
      </w:r>
      <w:r>
        <w:rPr>
          <w:color w:val="231F20"/>
          <w:spacing w:val="-8"/>
        </w:rPr>
        <w:t>standard</w:t>
      </w:r>
      <w:r>
        <w:rPr>
          <w:color w:val="231F20"/>
          <w:spacing w:val="-2"/>
        </w:rPr>
        <w:t xml:space="preserve"> </w:t>
      </w:r>
      <w:r>
        <w:rPr>
          <w:color w:val="231F20"/>
          <w:spacing w:val="-8"/>
        </w:rPr>
        <w:t>development</w:t>
      </w:r>
      <w:r>
        <w:rPr>
          <w:color w:val="231F20"/>
          <w:spacing w:val="-2"/>
        </w:rPr>
        <w:t xml:space="preserve"> </w:t>
      </w:r>
      <w:r>
        <w:rPr>
          <w:color w:val="231F20"/>
          <w:spacing w:val="-8"/>
        </w:rPr>
        <w:t>organizations</w:t>
      </w:r>
      <w:r>
        <w:rPr>
          <w:color w:val="231F20"/>
          <w:spacing w:val="-2"/>
        </w:rPr>
        <w:t xml:space="preserve"> </w:t>
      </w:r>
      <w:r>
        <w:rPr>
          <w:color w:val="231F20"/>
          <w:spacing w:val="-8"/>
        </w:rPr>
        <w:t>(ARIB,</w:t>
      </w:r>
      <w:r>
        <w:rPr>
          <w:color w:val="231F20"/>
          <w:spacing w:val="-2"/>
        </w:rPr>
        <w:t xml:space="preserve"> </w:t>
      </w:r>
      <w:r>
        <w:rPr>
          <w:color w:val="231F20"/>
          <w:spacing w:val="-8"/>
        </w:rPr>
        <w:t>ATIS,</w:t>
      </w:r>
      <w:r>
        <w:rPr>
          <w:color w:val="231F20"/>
          <w:spacing w:val="-2"/>
        </w:rPr>
        <w:t xml:space="preserve"> </w:t>
      </w:r>
      <w:r>
        <w:rPr>
          <w:color w:val="231F20"/>
          <w:spacing w:val="-8"/>
        </w:rPr>
        <w:t>CCSA,</w:t>
      </w:r>
      <w:r>
        <w:rPr>
          <w:color w:val="231F20"/>
          <w:spacing w:val="-2"/>
        </w:rPr>
        <w:t xml:space="preserve"> </w:t>
      </w:r>
      <w:r>
        <w:rPr>
          <w:color w:val="231F20"/>
          <w:spacing w:val="-8"/>
        </w:rPr>
        <w:t>ETSI,</w:t>
      </w:r>
      <w:r>
        <w:rPr>
          <w:color w:val="231F20"/>
          <w:spacing w:val="-2"/>
        </w:rPr>
        <w:t xml:space="preserve"> </w:t>
      </w:r>
      <w:r>
        <w:rPr>
          <w:color w:val="231F20"/>
          <w:spacing w:val="-8"/>
        </w:rPr>
        <w:t>TSDSI,</w:t>
      </w:r>
      <w:r>
        <w:rPr>
          <w:color w:val="231F20"/>
          <w:spacing w:val="-2"/>
        </w:rPr>
        <w:t xml:space="preserve"> </w:t>
      </w:r>
      <w:r>
        <w:rPr>
          <w:color w:val="231F20"/>
          <w:spacing w:val="-8"/>
        </w:rPr>
        <w:t>TTA,</w:t>
      </w:r>
      <w:r>
        <w:rPr>
          <w:color w:val="231F20"/>
          <w:spacing w:val="-2"/>
        </w:rPr>
        <w:t xml:space="preserve"> </w:t>
      </w:r>
      <w:r>
        <w:rPr>
          <w:color w:val="231F20"/>
          <w:spacing w:val="-8"/>
        </w:rPr>
        <w:t>and</w:t>
      </w:r>
      <w:r>
        <w:rPr>
          <w:color w:val="231F20"/>
          <w:spacing w:val="-2"/>
        </w:rPr>
        <w:t xml:space="preserve"> </w:t>
      </w:r>
      <w:r>
        <w:rPr>
          <w:color w:val="231F20"/>
          <w:spacing w:val="-8"/>
        </w:rPr>
        <w:t>TTC),</w:t>
      </w:r>
      <w:r>
        <w:rPr>
          <w:color w:val="231F20"/>
          <w:spacing w:val="-2"/>
        </w:rPr>
        <w:t xml:space="preserve"> </w:t>
      </w:r>
      <w:r>
        <w:rPr>
          <w:color w:val="231F20"/>
          <w:spacing w:val="-8"/>
        </w:rPr>
        <w:t xml:space="preserve">known </w:t>
      </w:r>
      <w:r>
        <w:rPr>
          <w:color w:val="231F20"/>
        </w:rPr>
        <w:t>as “Organizational Partners.” It provides their members with a stable environment to produce the reports and specifications that define 3GPP technologies.</w:t>
      </w:r>
    </w:p>
    <w:p w14:paraId="6BC6681A" w14:textId="77777777" w:rsidR="00A918E6" w:rsidRDefault="001A1C1A">
      <w:pPr>
        <w:pStyle w:val="a3"/>
        <w:spacing w:before="3" w:line="297" w:lineRule="auto"/>
        <w:ind w:left="2693" w:right="139" w:firstLine="396"/>
        <w:jc w:val="both"/>
        <w:rPr>
          <w:ins w:id="144" w:author="WANG SHUO (CHina MSA)" w:date="2025-04-17T14:08:00Z"/>
          <w:color w:val="231F20"/>
        </w:rPr>
      </w:pPr>
      <w:r>
        <w:rPr>
          <w:color w:val="231F20"/>
        </w:rPr>
        <w:t>The original scope of 3GPP was to produce technical specifications and technical reports for a 3G Mobile System based on evolved GSM core networks and the radio access</w:t>
      </w:r>
      <w:r>
        <w:rPr>
          <w:color w:val="231F20"/>
          <w:spacing w:val="-16"/>
        </w:rPr>
        <w:t xml:space="preserve"> </w:t>
      </w:r>
      <w:r>
        <w:rPr>
          <w:color w:val="231F20"/>
        </w:rPr>
        <w:t>technologies</w:t>
      </w:r>
      <w:r>
        <w:rPr>
          <w:color w:val="231F20"/>
          <w:spacing w:val="-16"/>
        </w:rPr>
        <w:t xml:space="preserve"> </w:t>
      </w:r>
      <w:r>
        <w:rPr>
          <w:color w:val="231F20"/>
        </w:rPr>
        <w:t>they</w:t>
      </w:r>
      <w:r>
        <w:rPr>
          <w:color w:val="231F20"/>
          <w:spacing w:val="-15"/>
        </w:rPr>
        <w:t xml:space="preserve"> </w:t>
      </w:r>
      <w:r>
        <w:rPr>
          <w:color w:val="231F20"/>
        </w:rPr>
        <w:t>support</w:t>
      </w:r>
      <w:r>
        <w:rPr>
          <w:color w:val="231F20"/>
          <w:spacing w:val="-16"/>
        </w:rPr>
        <w:t xml:space="preserve"> </w:t>
      </w:r>
      <w:r>
        <w:rPr>
          <w:color w:val="231F20"/>
        </w:rPr>
        <w:t>(i.e.,</w:t>
      </w:r>
      <w:r>
        <w:rPr>
          <w:color w:val="231F20"/>
          <w:spacing w:val="-16"/>
        </w:rPr>
        <w:t xml:space="preserve"> </w:t>
      </w:r>
      <w:r>
        <w:rPr>
          <w:color w:val="231F20"/>
        </w:rPr>
        <w:t>Universal</w:t>
      </w:r>
      <w:r>
        <w:rPr>
          <w:color w:val="231F20"/>
          <w:spacing w:val="-15"/>
        </w:rPr>
        <w:t xml:space="preserve"> </w:t>
      </w:r>
      <w:r>
        <w:rPr>
          <w:color w:val="231F20"/>
        </w:rPr>
        <w:t>Terrestrial</w:t>
      </w:r>
      <w:r>
        <w:rPr>
          <w:color w:val="231F20"/>
          <w:spacing w:val="-16"/>
        </w:rPr>
        <w:t xml:space="preserve"> </w:t>
      </w:r>
      <w:r>
        <w:rPr>
          <w:color w:val="231F20"/>
        </w:rPr>
        <w:t>Radio</w:t>
      </w:r>
      <w:r>
        <w:rPr>
          <w:color w:val="231F20"/>
          <w:spacing w:val="-15"/>
        </w:rPr>
        <w:t xml:space="preserve"> </w:t>
      </w:r>
      <w:r>
        <w:rPr>
          <w:color w:val="231F20"/>
        </w:rPr>
        <w:t>Access</w:t>
      </w:r>
      <w:r>
        <w:rPr>
          <w:color w:val="231F20"/>
          <w:spacing w:val="-16"/>
        </w:rPr>
        <w:t xml:space="preserve"> </w:t>
      </w:r>
      <w:r>
        <w:rPr>
          <w:color w:val="231F20"/>
        </w:rPr>
        <w:t>(UTRA)</w:t>
      </w:r>
      <w:r>
        <w:rPr>
          <w:color w:val="231F20"/>
          <w:spacing w:val="-16"/>
        </w:rPr>
        <w:t xml:space="preserve"> </w:t>
      </w:r>
      <w:r>
        <w:rPr>
          <w:color w:val="231F20"/>
        </w:rPr>
        <w:t>in</w:t>
      </w:r>
      <w:r>
        <w:rPr>
          <w:color w:val="231F20"/>
          <w:spacing w:val="-15"/>
        </w:rPr>
        <w:t xml:space="preserve"> </w:t>
      </w:r>
      <w:r>
        <w:rPr>
          <w:color w:val="231F20"/>
        </w:rPr>
        <w:t xml:space="preserve">both </w:t>
      </w:r>
      <w:r>
        <w:rPr>
          <w:color w:val="231F20"/>
          <w:spacing w:val="-4"/>
        </w:rPr>
        <w:t>Frequency</w:t>
      </w:r>
      <w:r>
        <w:rPr>
          <w:color w:val="231F20"/>
          <w:spacing w:val="-6"/>
        </w:rPr>
        <w:t xml:space="preserve"> </w:t>
      </w:r>
      <w:r>
        <w:rPr>
          <w:color w:val="231F20"/>
          <w:spacing w:val="-4"/>
        </w:rPr>
        <w:t>Division</w:t>
      </w:r>
      <w:r>
        <w:rPr>
          <w:color w:val="231F20"/>
          <w:spacing w:val="-6"/>
        </w:rPr>
        <w:t xml:space="preserve"> </w:t>
      </w:r>
      <w:r>
        <w:rPr>
          <w:color w:val="231F20"/>
          <w:spacing w:val="-4"/>
        </w:rPr>
        <w:t>Duplex</w:t>
      </w:r>
      <w:r>
        <w:rPr>
          <w:color w:val="231F20"/>
          <w:spacing w:val="-6"/>
        </w:rPr>
        <w:t xml:space="preserve"> </w:t>
      </w:r>
      <w:r>
        <w:rPr>
          <w:color w:val="231F20"/>
          <w:spacing w:val="-4"/>
        </w:rPr>
        <w:t>(FDD)</w:t>
      </w:r>
      <w:r>
        <w:rPr>
          <w:color w:val="231F20"/>
          <w:spacing w:val="-6"/>
        </w:rPr>
        <w:t xml:space="preserve"> </w:t>
      </w:r>
      <w:r>
        <w:rPr>
          <w:color w:val="231F20"/>
          <w:spacing w:val="-4"/>
        </w:rPr>
        <w:t>and</w:t>
      </w:r>
      <w:r>
        <w:rPr>
          <w:color w:val="231F20"/>
          <w:spacing w:val="-6"/>
        </w:rPr>
        <w:t xml:space="preserve"> </w:t>
      </w:r>
      <w:r>
        <w:rPr>
          <w:color w:val="231F20"/>
          <w:spacing w:val="-4"/>
        </w:rPr>
        <w:t>Time</w:t>
      </w:r>
      <w:r>
        <w:rPr>
          <w:color w:val="231F20"/>
          <w:spacing w:val="-6"/>
        </w:rPr>
        <w:t xml:space="preserve"> </w:t>
      </w:r>
      <w:r>
        <w:rPr>
          <w:color w:val="231F20"/>
          <w:spacing w:val="-4"/>
        </w:rPr>
        <w:t>Division</w:t>
      </w:r>
      <w:r>
        <w:rPr>
          <w:color w:val="231F20"/>
          <w:spacing w:val="-6"/>
        </w:rPr>
        <w:t xml:space="preserve"> </w:t>
      </w:r>
      <w:r>
        <w:rPr>
          <w:color w:val="231F20"/>
          <w:spacing w:val="-4"/>
        </w:rPr>
        <w:t>Duplex</w:t>
      </w:r>
      <w:r>
        <w:rPr>
          <w:color w:val="231F20"/>
          <w:spacing w:val="-6"/>
        </w:rPr>
        <w:t xml:space="preserve"> </w:t>
      </w:r>
      <w:r>
        <w:rPr>
          <w:color w:val="231F20"/>
          <w:spacing w:val="-4"/>
        </w:rPr>
        <w:t>(TDD)</w:t>
      </w:r>
      <w:r>
        <w:rPr>
          <w:color w:val="231F20"/>
          <w:spacing w:val="-6"/>
        </w:rPr>
        <w:t xml:space="preserve"> </w:t>
      </w:r>
      <w:r>
        <w:rPr>
          <w:color w:val="231F20"/>
          <w:spacing w:val="-4"/>
        </w:rPr>
        <w:t>modes).</w:t>
      </w:r>
      <w:r>
        <w:rPr>
          <w:color w:val="231F20"/>
          <w:spacing w:val="-6"/>
        </w:rPr>
        <w:t xml:space="preserve"> </w:t>
      </w:r>
      <w:r>
        <w:rPr>
          <w:color w:val="231F20"/>
          <w:spacing w:val="-4"/>
        </w:rPr>
        <w:t>The</w:t>
      </w:r>
      <w:r>
        <w:rPr>
          <w:color w:val="231F20"/>
          <w:spacing w:val="-6"/>
        </w:rPr>
        <w:t xml:space="preserve"> </w:t>
      </w:r>
      <w:r>
        <w:rPr>
          <w:color w:val="231F20"/>
          <w:spacing w:val="-4"/>
        </w:rPr>
        <w:t>scope</w:t>
      </w:r>
      <w:r>
        <w:rPr>
          <w:color w:val="231F20"/>
          <w:spacing w:val="-6"/>
        </w:rPr>
        <w:t xml:space="preserve"> </w:t>
      </w:r>
      <w:r>
        <w:rPr>
          <w:color w:val="231F20"/>
          <w:spacing w:val="-4"/>
        </w:rPr>
        <w:t xml:space="preserve">was </w:t>
      </w:r>
      <w:r>
        <w:rPr>
          <w:color w:val="231F20"/>
          <w:spacing w:val="-2"/>
        </w:rPr>
        <w:t>later</w:t>
      </w:r>
      <w:r>
        <w:rPr>
          <w:color w:val="231F20"/>
          <w:spacing w:val="-8"/>
        </w:rPr>
        <w:t xml:space="preserve"> </w:t>
      </w:r>
      <w:r>
        <w:rPr>
          <w:color w:val="231F20"/>
          <w:spacing w:val="-2"/>
        </w:rPr>
        <w:t>expanded</w:t>
      </w:r>
      <w:r>
        <w:rPr>
          <w:color w:val="231F20"/>
          <w:spacing w:val="-8"/>
        </w:rPr>
        <w:t xml:space="preserve"> </w:t>
      </w:r>
      <w:r>
        <w:rPr>
          <w:color w:val="231F20"/>
          <w:spacing w:val="-2"/>
        </w:rPr>
        <w:t>to</w:t>
      </w:r>
      <w:r>
        <w:rPr>
          <w:color w:val="231F20"/>
          <w:spacing w:val="-8"/>
        </w:rPr>
        <w:t xml:space="preserve"> </w:t>
      </w:r>
      <w:r>
        <w:rPr>
          <w:color w:val="231F20"/>
          <w:spacing w:val="-2"/>
        </w:rPr>
        <w:t>include</w:t>
      </w:r>
      <w:r>
        <w:rPr>
          <w:color w:val="231F20"/>
          <w:spacing w:val="-8"/>
        </w:rPr>
        <w:t xml:space="preserve"> </w:t>
      </w:r>
      <w:r>
        <w:rPr>
          <w:color w:val="231F20"/>
          <w:spacing w:val="-2"/>
        </w:rPr>
        <w:t>the</w:t>
      </w:r>
      <w:r>
        <w:rPr>
          <w:color w:val="231F20"/>
          <w:spacing w:val="-8"/>
        </w:rPr>
        <w:t xml:space="preserve"> </w:t>
      </w:r>
      <w:r>
        <w:rPr>
          <w:color w:val="231F20"/>
          <w:spacing w:val="-2"/>
        </w:rPr>
        <w:t>maintenance</w:t>
      </w:r>
      <w:r>
        <w:rPr>
          <w:color w:val="231F20"/>
          <w:spacing w:val="-8"/>
        </w:rPr>
        <w:t xml:space="preserve"> </w:t>
      </w:r>
      <w:r>
        <w:rPr>
          <w:color w:val="231F20"/>
          <w:spacing w:val="-2"/>
        </w:rPr>
        <w:t>and</w:t>
      </w:r>
      <w:r>
        <w:rPr>
          <w:color w:val="231F20"/>
          <w:spacing w:val="-8"/>
        </w:rPr>
        <w:t xml:space="preserve"> </w:t>
      </w:r>
      <w:r>
        <w:rPr>
          <w:color w:val="231F20"/>
          <w:spacing w:val="-2"/>
        </w:rPr>
        <w:t>development</w:t>
      </w:r>
      <w:r>
        <w:rPr>
          <w:color w:val="231F20"/>
          <w:spacing w:val="-8"/>
        </w:rPr>
        <w:t xml:space="preserve"> </w:t>
      </w:r>
      <w:r>
        <w:rPr>
          <w:color w:val="231F20"/>
          <w:spacing w:val="-2"/>
        </w:rPr>
        <w:t>of</w:t>
      </w:r>
      <w:r>
        <w:rPr>
          <w:color w:val="231F20"/>
          <w:spacing w:val="-8"/>
        </w:rPr>
        <w:t xml:space="preserve"> </w:t>
      </w:r>
      <w:r>
        <w:rPr>
          <w:color w:val="231F20"/>
          <w:spacing w:val="-2"/>
        </w:rPr>
        <w:t>Global</w:t>
      </w:r>
      <w:r>
        <w:rPr>
          <w:color w:val="231F20"/>
          <w:spacing w:val="-8"/>
        </w:rPr>
        <w:t xml:space="preserve"> </w:t>
      </w:r>
      <w:r>
        <w:rPr>
          <w:color w:val="231F20"/>
          <w:spacing w:val="-2"/>
        </w:rPr>
        <w:t>System</w:t>
      </w:r>
      <w:r>
        <w:rPr>
          <w:color w:val="231F20"/>
          <w:spacing w:val="-8"/>
        </w:rPr>
        <w:t xml:space="preserve"> </w:t>
      </w:r>
      <w:r>
        <w:rPr>
          <w:color w:val="231F20"/>
          <w:spacing w:val="-2"/>
        </w:rPr>
        <w:t>for</w:t>
      </w:r>
      <w:r>
        <w:rPr>
          <w:color w:val="231F20"/>
          <w:spacing w:val="-8"/>
        </w:rPr>
        <w:t xml:space="preserve"> </w:t>
      </w:r>
      <w:r>
        <w:rPr>
          <w:color w:val="231F20"/>
          <w:spacing w:val="-2"/>
        </w:rPr>
        <w:t xml:space="preserve">Mobile </w:t>
      </w:r>
      <w:r>
        <w:rPr>
          <w:color w:val="231F20"/>
        </w:rPr>
        <w:t>communication</w:t>
      </w:r>
      <w:r>
        <w:rPr>
          <w:color w:val="231F20"/>
          <w:spacing w:val="-16"/>
        </w:rPr>
        <w:t xml:space="preserve"> </w:t>
      </w:r>
      <w:r>
        <w:rPr>
          <w:color w:val="231F20"/>
        </w:rPr>
        <w:t>(GSM)</w:t>
      </w:r>
      <w:r>
        <w:rPr>
          <w:color w:val="231F20"/>
          <w:spacing w:val="-16"/>
        </w:rPr>
        <w:t xml:space="preserve"> </w:t>
      </w:r>
      <w:r>
        <w:rPr>
          <w:color w:val="231F20"/>
        </w:rPr>
        <w:t>Technical</w:t>
      </w:r>
      <w:r>
        <w:rPr>
          <w:color w:val="231F20"/>
          <w:spacing w:val="-15"/>
        </w:rPr>
        <w:t xml:space="preserve"> </w:t>
      </w:r>
      <w:r>
        <w:rPr>
          <w:color w:val="231F20"/>
        </w:rPr>
        <w:t>Specifications</w:t>
      </w:r>
      <w:r>
        <w:rPr>
          <w:color w:val="231F20"/>
          <w:spacing w:val="-16"/>
        </w:rPr>
        <w:t xml:space="preserve"> </w:t>
      </w:r>
      <w:r>
        <w:rPr>
          <w:color w:val="231F20"/>
        </w:rPr>
        <w:t>and</w:t>
      </w:r>
      <w:r>
        <w:rPr>
          <w:color w:val="231F20"/>
          <w:spacing w:val="-16"/>
        </w:rPr>
        <w:t xml:space="preserve"> </w:t>
      </w:r>
      <w:r>
        <w:rPr>
          <w:color w:val="231F20"/>
        </w:rPr>
        <w:t>Technical</w:t>
      </w:r>
      <w:r>
        <w:rPr>
          <w:color w:val="231F20"/>
          <w:spacing w:val="-15"/>
        </w:rPr>
        <w:t xml:space="preserve"> </w:t>
      </w:r>
      <w:r>
        <w:rPr>
          <w:color w:val="231F20"/>
        </w:rPr>
        <w:t>Reports,</w:t>
      </w:r>
      <w:r>
        <w:rPr>
          <w:color w:val="231F20"/>
          <w:spacing w:val="-16"/>
        </w:rPr>
        <w:t xml:space="preserve"> </w:t>
      </w:r>
      <w:r>
        <w:rPr>
          <w:color w:val="231F20"/>
        </w:rPr>
        <w:t>including</w:t>
      </w:r>
      <w:r>
        <w:rPr>
          <w:color w:val="231F20"/>
          <w:spacing w:val="-15"/>
        </w:rPr>
        <w:t xml:space="preserve"> </w:t>
      </w:r>
      <w:r>
        <w:rPr>
          <w:color w:val="231F20"/>
        </w:rPr>
        <w:t>evolved radio</w:t>
      </w:r>
      <w:r>
        <w:rPr>
          <w:color w:val="231F20"/>
          <w:spacing w:val="-4"/>
        </w:rPr>
        <w:t xml:space="preserve"> </w:t>
      </w:r>
      <w:r>
        <w:rPr>
          <w:color w:val="231F20"/>
        </w:rPr>
        <w:t>access</w:t>
      </w:r>
      <w:r>
        <w:rPr>
          <w:color w:val="231F20"/>
          <w:spacing w:val="-4"/>
        </w:rPr>
        <w:t xml:space="preserve"> </w:t>
      </w:r>
      <w:r>
        <w:rPr>
          <w:color w:val="231F20"/>
        </w:rPr>
        <w:t>technologies.</w:t>
      </w:r>
    </w:p>
    <w:p w14:paraId="35949393" w14:textId="77777777" w:rsidR="00A918E6" w:rsidRDefault="00A918E6">
      <w:pPr>
        <w:pStyle w:val="a3"/>
        <w:spacing w:before="3" w:line="297" w:lineRule="auto"/>
        <w:ind w:left="2693" w:right="139" w:firstLine="396"/>
        <w:jc w:val="both"/>
      </w:pPr>
    </w:p>
    <w:p w14:paraId="1FEE380F" w14:textId="77777777" w:rsidR="00A918E6" w:rsidRDefault="001A1C1A">
      <w:pPr>
        <w:pStyle w:val="a3"/>
        <w:spacing w:before="5" w:line="297" w:lineRule="auto"/>
        <w:ind w:left="2693" w:right="139" w:firstLine="396"/>
        <w:jc w:val="both"/>
      </w:pPr>
      <w:r>
        <w:rPr>
          <w:color w:val="231F20"/>
          <w:spacing w:val="-2"/>
        </w:rPr>
        <w:t>The</w:t>
      </w:r>
      <w:r>
        <w:rPr>
          <w:color w:val="231F20"/>
          <w:spacing w:val="-10"/>
        </w:rPr>
        <w:t xml:space="preserve"> </w:t>
      </w:r>
      <w:r>
        <w:rPr>
          <w:color w:val="231F20"/>
          <w:spacing w:val="-2"/>
        </w:rPr>
        <w:t>project</w:t>
      </w:r>
      <w:r>
        <w:rPr>
          <w:color w:val="231F20"/>
          <w:spacing w:val="-10"/>
        </w:rPr>
        <w:t xml:space="preserve"> </w:t>
      </w:r>
      <w:r>
        <w:rPr>
          <w:color w:val="231F20"/>
          <w:spacing w:val="-2"/>
        </w:rPr>
        <w:t>covers</w:t>
      </w:r>
      <w:r>
        <w:rPr>
          <w:color w:val="231F20"/>
          <w:spacing w:val="-10"/>
        </w:rPr>
        <w:t xml:space="preserve"> </w:t>
      </w:r>
      <w:r>
        <w:rPr>
          <w:color w:val="231F20"/>
          <w:spacing w:val="-2"/>
        </w:rPr>
        <w:t>cellular</w:t>
      </w:r>
      <w:r>
        <w:rPr>
          <w:color w:val="231F20"/>
          <w:spacing w:val="-10"/>
        </w:rPr>
        <w:t xml:space="preserve"> </w:t>
      </w:r>
      <w:r>
        <w:rPr>
          <w:color w:val="231F20"/>
          <w:spacing w:val="-2"/>
        </w:rPr>
        <w:t>telecommunications</w:t>
      </w:r>
      <w:r>
        <w:rPr>
          <w:color w:val="231F20"/>
          <w:spacing w:val="-10"/>
        </w:rPr>
        <w:t xml:space="preserve"> </w:t>
      </w:r>
      <w:r>
        <w:rPr>
          <w:color w:val="231F20"/>
          <w:spacing w:val="-2"/>
        </w:rPr>
        <w:t>network</w:t>
      </w:r>
      <w:r>
        <w:rPr>
          <w:color w:val="231F20"/>
          <w:spacing w:val="-10"/>
        </w:rPr>
        <w:t xml:space="preserve"> </w:t>
      </w:r>
      <w:r>
        <w:rPr>
          <w:color w:val="231F20"/>
          <w:spacing w:val="-2"/>
        </w:rPr>
        <w:t>technologies,</w:t>
      </w:r>
      <w:r>
        <w:rPr>
          <w:color w:val="231F20"/>
          <w:spacing w:val="-10"/>
        </w:rPr>
        <w:t xml:space="preserve"> </w:t>
      </w:r>
      <w:r>
        <w:rPr>
          <w:color w:val="231F20"/>
          <w:spacing w:val="-2"/>
        </w:rPr>
        <w:t xml:space="preserve">encompassing </w:t>
      </w:r>
      <w:r>
        <w:rPr>
          <w:color w:val="231F20"/>
        </w:rPr>
        <w:t>radio</w:t>
      </w:r>
      <w:r>
        <w:rPr>
          <w:color w:val="231F20"/>
          <w:spacing w:val="-9"/>
        </w:rPr>
        <w:t xml:space="preserve"> </w:t>
      </w:r>
      <w:r>
        <w:rPr>
          <w:color w:val="231F20"/>
        </w:rPr>
        <w:t>access,</w:t>
      </w:r>
      <w:r>
        <w:rPr>
          <w:color w:val="231F20"/>
          <w:spacing w:val="-9"/>
        </w:rPr>
        <w:t xml:space="preserve"> </w:t>
      </w:r>
      <w:r>
        <w:rPr>
          <w:color w:val="231F20"/>
        </w:rPr>
        <w:t>core</w:t>
      </w:r>
      <w:r>
        <w:rPr>
          <w:color w:val="231F20"/>
          <w:spacing w:val="-9"/>
        </w:rPr>
        <w:t xml:space="preserve"> </w:t>
      </w:r>
      <w:r>
        <w:rPr>
          <w:color w:val="231F20"/>
        </w:rPr>
        <w:t>transport</w:t>
      </w:r>
      <w:r>
        <w:rPr>
          <w:color w:val="231F20"/>
          <w:spacing w:val="-9"/>
        </w:rPr>
        <w:t xml:space="preserve"> </w:t>
      </w:r>
      <w:r>
        <w:rPr>
          <w:color w:val="231F20"/>
        </w:rPr>
        <w:t>networks,</w:t>
      </w:r>
      <w:r>
        <w:rPr>
          <w:color w:val="231F20"/>
          <w:spacing w:val="-9"/>
        </w:rPr>
        <w:t xml:space="preserve"> </w:t>
      </w:r>
      <w:r>
        <w:rPr>
          <w:color w:val="231F20"/>
        </w:rPr>
        <w:t>and</w:t>
      </w:r>
      <w:r>
        <w:rPr>
          <w:color w:val="231F20"/>
          <w:spacing w:val="-9"/>
        </w:rPr>
        <w:t xml:space="preserve"> </w:t>
      </w:r>
      <w:r>
        <w:rPr>
          <w:color w:val="231F20"/>
        </w:rPr>
        <w:t>service</w:t>
      </w:r>
      <w:r>
        <w:rPr>
          <w:color w:val="231F20"/>
          <w:spacing w:val="-9"/>
        </w:rPr>
        <w:t xml:space="preserve"> </w:t>
      </w:r>
      <w:r>
        <w:rPr>
          <w:color w:val="231F20"/>
        </w:rPr>
        <w:t>capabilities</w:t>
      </w:r>
      <w:r>
        <w:rPr>
          <w:color w:val="231F20"/>
          <w:spacing w:val="-9"/>
        </w:rPr>
        <w:t xml:space="preserve"> </w:t>
      </w:r>
      <w:r>
        <w:rPr>
          <w:color w:val="231F20"/>
        </w:rPr>
        <w:t>such</w:t>
      </w:r>
      <w:r>
        <w:rPr>
          <w:color w:val="231F20"/>
          <w:spacing w:val="-9"/>
        </w:rPr>
        <w:t xml:space="preserve"> </w:t>
      </w:r>
      <w:r>
        <w:rPr>
          <w:color w:val="231F20"/>
        </w:rPr>
        <w:t>as</w:t>
      </w:r>
      <w:r>
        <w:rPr>
          <w:color w:val="231F20"/>
          <w:spacing w:val="-9"/>
        </w:rPr>
        <w:t xml:space="preserve"> </w:t>
      </w:r>
      <w:r>
        <w:rPr>
          <w:color w:val="231F20"/>
        </w:rPr>
        <w:t>codecs,</w:t>
      </w:r>
      <w:r>
        <w:rPr>
          <w:color w:val="231F20"/>
          <w:spacing w:val="-9"/>
        </w:rPr>
        <w:t xml:space="preserve"> </w:t>
      </w:r>
      <w:r>
        <w:rPr>
          <w:color w:val="231F20"/>
        </w:rPr>
        <w:t>security, and</w:t>
      </w:r>
      <w:r>
        <w:rPr>
          <w:color w:val="231F20"/>
          <w:spacing w:val="-16"/>
        </w:rPr>
        <w:t xml:space="preserve"> </w:t>
      </w:r>
      <w:r>
        <w:rPr>
          <w:color w:val="231F20"/>
        </w:rPr>
        <w:t>quality</w:t>
      </w:r>
      <w:r>
        <w:rPr>
          <w:color w:val="231F20"/>
          <w:spacing w:val="-16"/>
        </w:rPr>
        <w:t xml:space="preserve"> </w:t>
      </w:r>
      <w:r>
        <w:rPr>
          <w:color w:val="231F20"/>
        </w:rPr>
        <w:t>of</w:t>
      </w:r>
      <w:r>
        <w:rPr>
          <w:color w:val="231F20"/>
          <w:spacing w:val="-15"/>
        </w:rPr>
        <w:t xml:space="preserve"> </w:t>
      </w:r>
      <w:r>
        <w:rPr>
          <w:color w:val="231F20"/>
        </w:rPr>
        <w:t>service.</w:t>
      </w:r>
      <w:r>
        <w:rPr>
          <w:color w:val="231F20"/>
          <w:spacing w:val="-16"/>
        </w:rPr>
        <w:t xml:space="preserve"> </w:t>
      </w:r>
      <w:r>
        <w:rPr>
          <w:color w:val="231F20"/>
        </w:rPr>
        <w:t>It</w:t>
      </w:r>
      <w:r>
        <w:rPr>
          <w:color w:val="231F20"/>
          <w:spacing w:val="-16"/>
        </w:rPr>
        <w:t xml:space="preserve"> </w:t>
      </w:r>
      <w:r>
        <w:rPr>
          <w:color w:val="231F20"/>
        </w:rPr>
        <w:t>provides</w:t>
      </w:r>
      <w:r>
        <w:rPr>
          <w:color w:val="231F20"/>
          <w:spacing w:val="-15"/>
        </w:rPr>
        <w:t xml:space="preserve"> </w:t>
      </w:r>
      <w:r>
        <w:rPr>
          <w:color w:val="231F20"/>
        </w:rPr>
        <w:t>complete</w:t>
      </w:r>
      <w:r>
        <w:rPr>
          <w:color w:val="231F20"/>
          <w:spacing w:val="-16"/>
        </w:rPr>
        <w:t xml:space="preserve"> </w:t>
      </w:r>
      <w:r>
        <w:rPr>
          <w:color w:val="231F20"/>
        </w:rPr>
        <w:t>system</w:t>
      </w:r>
      <w:r>
        <w:rPr>
          <w:color w:val="231F20"/>
          <w:spacing w:val="-15"/>
        </w:rPr>
        <w:t xml:space="preserve"> </w:t>
      </w:r>
      <w:r>
        <w:rPr>
          <w:color w:val="231F20"/>
        </w:rPr>
        <w:t>specifications,</w:t>
      </w:r>
      <w:r>
        <w:rPr>
          <w:color w:val="231F20"/>
          <w:spacing w:val="-16"/>
        </w:rPr>
        <w:t xml:space="preserve"> </w:t>
      </w:r>
      <w:r>
        <w:rPr>
          <w:color w:val="231F20"/>
        </w:rPr>
        <w:t>also</w:t>
      </w:r>
      <w:r>
        <w:rPr>
          <w:color w:val="231F20"/>
          <w:spacing w:val="-16"/>
        </w:rPr>
        <w:t xml:space="preserve"> </w:t>
      </w:r>
      <w:r>
        <w:rPr>
          <w:color w:val="231F20"/>
        </w:rPr>
        <w:t>offering</w:t>
      </w:r>
      <w:r>
        <w:rPr>
          <w:color w:val="231F20"/>
          <w:spacing w:val="-15"/>
        </w:rPr>
        <w:t xml:space="preserve"> </w:t>
      </w:r>
      <w:r>
        <w:rPr>
          <w:color w:val="231F20"/>
        </w:rPr>
        <w:t>hooks</w:t>
      </w:r>
      <w:r>
        <w:rPr>
          <w:color w:val="231F20"/>
          <w:spacing w:val="-16"/>
        </w:rPr>
        <w:t xml:space="preserve"> </w:t>
      </w:r>
      <w:r>
        <w:rPr>
          <w:color w:val="231F20"/>
        </w:rPr>
        <w:t>for non-radio</w:t>
      </w:r>
      <w:r>
        <w:rPr>
          <w:color w:val="231F20"/>
          <w:spacing w:val="-8"/>
        </w:rPr>
        <w:t xml:space="preserve"> </w:t>
      </w:r>
      <w:r>
        <w:rPr>
          <w:color w:val="231F20"/>
        </w:rPr>
        <w:t>access</w:t>
      </w:r>
      <w:r>
        <w:rPr>
          <w:color w:val="231F20"/>
          <w:spacing w:val="-8"/>
        </w:rPr>
        <w:t xml:space="preserve"> </w:t>
      </w:r>
      <w:r>
        <w:rPr>
          <w:color w:val="231F20"/>
        </w:rPr>
        <w:t>to</w:t>
      </w:r>
      <w:r>
        <w:rPr>
          <w:color w:val="231F20"/>
          <w:spacing w:val="-8"/>
        </w:rPr>
        <w:t xml:space="preserve"> </w:t>
      </w:r>
      <w:r>
        <w:rPr>
          <w:color w:val="231F20"/>
        </w:rPr>
        <w:t>the</w:t>
      </w:r>
      <w:r>
        <w:rPr>
          <w:color w:val="231F20"/>
          <w:spacing w:val="-8"/>
        </w:rPr>
        <w:t xml:space="preserve"> </w:t>
      </w:r>
      <w:r>
        <w:rPr>
          <w:color w:val="231F20"/>
        </w:rPr>
        <w:t>core</w:t>
      </w:r>
      <w:r>
        <w:rPr>
          <w:color w:val="231F20"/>
          <w:spacing w:val="-8"/>
        </w:rPr>
        <w:t xml:space="preserve"> </w:t>
      </w:r>
      <w:r>
        <w:rPr>
          <w:color w:val="231F20"/>
        </w:rPr>
        <w:t>network</w:t>
      </w:r>
      <w:r>
        <w:rPr>
          <w:color w:val="231F20"/>
          <w:spacing w:val="-8"/>
        </w:rPr>
        <w:t xml:space="preserve"> </w:t>
      </w:r>
      <w:r>
        <w:rPr>
          <w:color w:val="231F20"/>
        </w:rPr>
        <w:t>and</w:t>
      </w:r>
      <w:r>
        <w:rPr>
          <w:color w:val="231F20"/>
          <w:spacing w:val="-8"/>
        </w:rPr>
        <w:t xml:space="preserve"> </w:t>
      </w:r>
      <w:r>
        <w:rPr>
          <w:color w:val="231F20"/>
        </w:rPr>
        <w:t>interworking</w:t>
      </w:r>
      <w:r>
        <w:rPr>
          <w:color w:val="231F20"/>
          <w:spacing w:val="-8"/>
        </w:rPr>
        <w:t xml:space="preserve"> </w:t>
      </w:r>
      <w:r>
        <w:rPr>
          <w:color w:val="231F20"/>
        </w:rPr>
        <w:t>with</w:t>
      </w:r>
      <w:r>
        <w:rPr>
          <w:color w:val="231F20"/>
          <w:spacing w:val="-8"/>
        </w:rPr>
        <w:t xml:space="preserve"> </w:t>
      </w:r>
      <w:r>
        <w:rPr>
          <w:color w:val="231F20"/>
        </w:rPr>
        <w:t>Wi-Fi</w:t>
      </w:r>
      <w:r>
        <w:rPr>
          <w:color w:val="231F20"/>
          <w:spacing w:val="-8"/>
        </w:rPr>
        <w:t xml:space="preserve"> </w:t>
      </w:r>
      <w:r>
        <w:rPr>
          <w:color w:val="231F20"/>
        </w:rPr>
        <w:t>networks.</w:t>
      </w:r>
    </w:p>
    <w:p w14:paraId="10E96022" w14:textId="77777777" w:rsidR="00A918E6" w:rsidRDefault="001A1C1A">
      <w:pPr>
        <w:pStyle w:val="a3"/>
        <w:spacing w:before="3"/>
        <w:ind w:left="2693"/>
        <w:jc w:val="both"/>
        <w:rPr>
          <w:ins w:id="145" w:author="WANG SHUO (CHina MSA)" w:date="2025-04-17T14:09:00Z"/>
          <w:color w:val="231F20"/>
          <w:spacing w:val="-4"/>
          <w:u w:val="single" w:color="231F20"/>
        </w:rPr>
      </w:pPr>
      <w:r>
        <w:rPr>
          <w:color w:val="231F20"/>
          <w:spacing w:val="-4"/>
        </w:rPr>
        <w:t>More</w:t>
      </w:r>
      <w:r>
        <w:rPr>
          <w:color w:val="231F20"/>
          <w:spacing w:val="-13"/>
        </w:rPr>
        <w:t xml:space="preserve"> </w:t>
      </w:r>
      <w:r>
        <w:rPr>
          <w:color w:val="231F20"/>
          <w:spacing w:val="-4"/>
        </w:rPr>
        <w:t>detailed</w:t>
      </w:r>
      <w:r>
        <w:rPr>
          <w:color w:val="231F20"/>
          <w:spacing w:val="-13"/>
        </w:rPr>
        <w:t xml:space="preserve"> </w:t>
      </w:r>
      <w:r>
        <w:rPr>
          <w:color w:val="231F20"/>
          <w:spacing w:val="-4"/>
        </w:rPr>
        <w:t>information</w:t>
      </w:r>
      <w:r>
        <w:rPr>
          <w:color w:val="231F20"/>
          <w:spacing w:val="-13"/>
        </w:rPr>
        <w:t xml:space="preserve"> </w:t>
      </w:r>
      <w:r>
        <w:rPr>
          <w:color w:val="231F20"/>
          <w:spacing w:val="-4"/>
        </w:rPr>
        <w:t>about</w:t>
      </w:r>
      <w:r>
        <w:rPr>
          <w:color w:val="231F20"/>
          <w:spacing w:val="-13"/>
        </w:rPr>
        <w:t xml:space="preserve"> </w:t>
      </w:r>
      <w:r>
        <w:rPr>
          <w:color w:val="231F20"/>
          <w:spacing w:val="-4"/>
        </w:rPr>
        <w:t>3GPP</w:t>
      </w:r>
      <w:r>
        <w:rPr>
          <w:color w:val="231F20"/>
          <w:spacing w:val="-13"/>
        </w:rPr>
        <w:t xml:space="preserve"> </w:t>
      </w:r>
      <w:r>
        <w:rPr>
          <w:color w:val="231F20"/>
          <w:spacing w:val="-4"/>
        </w:rPr>
        <w:t>can</w:t>
      </w:r>
      <w:r>
        <w:rPr>
          <w:color w:val="231F20"/>
          <w:spacing w:val="-12"/>
        </w:rPr>
        <w:t xml:space="preserve"> </w:t>
      </w:r>
      <w:r>
        <w:rPr>
          <w:color w:val="231F20"/>
          <w:spacing w:val="-4"/>
        </w:rPr>
        <w:t>be</w:t>
      </w:r>
      <w:r>
        <w:rPr>
          <w:color w:val="231F20"/>
          <w:spacing w:val="-13"/>
        </w:rPr>
        <w:t xml:space="preserve"> </w:t>
      </w:r>
      <w:r>
        <w:rPr>
          <w:color w:val="231F20"/>
          <w:spacing w:val="-4"/>
        </w:rPr>
        <w:t>found</w:t>
      </w:r>
      <w:r>
        <w:rPr>
          <w:color w:val="231F20"/>
          <w:spacing w:val="-13"/>
        </w:rPr>
        <w:t xml:space="preserve"> </w:t>
      </w:r>
      <w:r>
        <w:rPr>
          <w:color w:val="231F20"/>
          <w:spacing w:val="-4"/>
        </w:rPr>
        <w:t>in</w:t>
      </w:r>
      <w:r>
        <w:rPr>
          <w:color w:val="231F20"/>
          <w:spacing w:val="-13"/>
        </w:rPr>
        <w:t xml:space="preserve"> </w:t>
      </w:r>
      <w:hyperlink r:id="rId12">
        <w:r>
          <w:rPr>
            <w:color w:val="231F20"/>
            <w:spacing w:val="-4"/>
            <w:u w:val="single" w:color="231F20"/>
          </w:rPr>
          <w:t>http://www.3gpp.org/about-3gpp.</w:t>
        </w:r>
      </w:hyperlink>
    </w:p>
    <w:p w14:paraId="6419B32B" w14:textId="77777777" w:rsidR="00A918E6" w:rsidRPr="00A918E6" w:rsidRDefault="00A918E6">
      <w:pPr>
        <w:pStyle w:val="a3"/>
        <w:spacing w:before="3"/>
        <w:ind w:left="2693"/>
        <w:jc w:val="both"/>
        <w:rPr>
          <w:ins w:id="146" w:author="WANG SHUO (CHina MSA)" w:date="2025-04-17T13:53:00Z"/>
          <w:rFonts w:ascii="Arial MT" w:hAnsi="Arial MT"/>
          <w:color w:val="231F20"/>
          <w:spacing w:val="-4"/>
          <w:u w:val="single" w:color="231F20"/>
          <w:rPrChange w:id="147" w:author="WANG SHUO (CHina MSA)" w:date="2025-04-17T14:10:00Z">
            <w:rPr>
              <w:ins w:id="148" w:author="WANG SHUO (CHina MSA)" w:date="2025-04-17T13:53:00Z"/>
              <w:color w:val="231F20"/>
              <w:spacing w:val="-4"/>
              <w:u w:val="single" w:color="231F20"/>
            </w:rPr>
          </w:rPrChange>
        </w:rPr>
      </w:pPr>
    </w:p>
    <w:p w14:paraId="48FB6903" w14:textId="77777777" w:rsidR="00A918E6" w:rsidRDefault="001A1C1A">
      <w:pPr>
        <w:pStyle w:val="a9"/>
        <w:numPr>
          <w:ilvl w:val="2"/>
          <w:numId w:val="1"/>
        </w:numPr>
        <w:tabs>
          <w:tab w:val="left" w:pos="3162"/>
        </w:tabs>
        <w:spacing w:before="3"/>
        <w:ind w:left="3162" w:hanging="469"/>
        <w:jc w:val="left"/>
        <w:rPr>
          <w:ins w:id="149" w:author="WANG SHUO (CHina MSA)" w:date="2025-04-17T14:09:00Z"/>
          <w:rFonts w:ascii="Arial MT"/>
          <w:color w:val="231F20"/>
        </w:rPr>
        <w:pPrChange w:id="150" w:author="WANG SHUO (CHina MSA)" w:date="2025-06-25T11:37:00Z">
          <w:pPr>
            <w:pStyle w:val="a3"/>
            <w:spacing w:before="3"/>
            <w:ind w:left="2693"/>
            <w:jc w:val="both"/>
          </w:pPr>
        </w:pPrChange>
      </w:pPr>
      <w:ins w:id="151" w:author="WANG SHUO (CHina MSA)" w:date="2025-04-17T13:54:00Z">
        <w:r>
          <w:rPr>
            <w:rFonts w:ascii="Arial MT"/>
            <w:color w:val="231F20"/>
            <w:sz w:val="20"/>
            <w:rPrChange w:id="152" w:author="WANG SHUO (CHina MSA)" w:date="2025-06-25T11:37:00Z">
              <w:rPr/>
            </w:rPrChange>
          </w:rPr>
          <w:t>5G-NR P</w:t>
        </w:r>
      </w:ins>
      <w:ins w:id="153" w:author="WANG SHUO (CHina MSA)" w:date="2025-06-25T16:16:00Z">
        <w:r>
          <w:rPr>
            <w:rFonts w:ascii="Arial MT"/>
            <w:color w:val="231F20"/>
            <w:sz w:val="20"/>
          </w:rPr>
          <w:t>OSITIONING</w:t>
        </w:r>
      </w:ins>
    </w:p>
    <w:p w14:paraId="6FF8839C" w14:textId="77777777" w:rsidR="00A918E6" w:rsidRPr="00A918E6" w:rsidRDefault="00A918E6">
      <w:pPr>
        <w:pStyle w:val="a9"/>
        <w:tabs>
          <w:tab w:val="left" w:pos="3162"/>
        </w:tabs>
        <w:spacing w:before="3"/>
        <w:ind w:left="3162" w:firstLine="0"/>
        <w:jc w:val="both"/>
        <w:rPr>
          <w:ins w:id="154" w:author="WANG SHUO (CHina MSA)" w:date="2025-04-17T13:55:00Z"/>
          <w:rFonts w:ascii="Arial MT"/>
          <w:color w:val="231F20"/>
          <w:highlight w:val="yellow"/>
          <w:rPrChange w:id="155" w:author="WANG SHUO (CHina MSA)" w:date="2025-06-17T11:39:00Z">
            <w:rPr>
              <w:ins w:id="156" w:author="WANG SHUO (CHina MSA)" w:date="2025-04-17T13:55:00Z"/>
              <w:rFonts w:ascii="Arial MT"/>
              <w:color w:val="231F20"/>
            </w:rPr>
          </w:rPrChange>
        </w:rPr>
        <w:pPrChange w:id="157" w:author="WANG SHUO (CHina MSA)" w:date="2025-04-17T13:55:00Z">
          <w:pPr>
            <w:pStyle w:val="a3"/>
            <w:spacing w:before="3"/>
            <w:ind w:left="2693"/>
            <w:jc w:val="both"/>
          </w:pPr>
        </w:pPrChange>
      </w:pPr>
    </w:p>
    <w:p w14:paraId="2BDDEA9D" w14:textId="77777777" w:rsidR="00A918E6" w:rsidRPr="00D235BF" w:rsidRDefault="001A1C1A">
      <w:pPr>
        <w:pStyle w:val="a3"/>
        <w:spacing w:before="3" w:line="297" w:lineRule="auto"/>
        <w:ind w:left="2693" w:right="139" w:firstLine="396"/>
        <w:jc w:val="both"/>
        <w:rPr>
          <w:ins w:id="158" w:author="WANG SHUO (CHina MSA)" w:date="2025-04-17T14:06:00Z"/>
          <w:rPrChange w:id="159" w:author="WANG SHUO (CHina MSA)" w:date="2025-06-17T11:39:00Z">
            <w:rPr>
              <w:ins w:id="160" w:author="WANG SHUO (CHina MSA)" w:date="2025-04-17T14:06:00Z"/>
              <w:color w:val="231F20"/>
              <w:spacing w:val="-6"/>
            </w:rPr>
          </w:rPrChange>
        </w:rPr>
        <w:pPrChange w:id="161" w:author="WANG SHUO (CHina MSA)" w:date="2025-04-17T14:09:00Z">
          <w:pPr>
            <w:pStyle w:val="a3"/>
            <w:spacing w:before="3"/>
            <w:ind w:left="2693"/>
            <w:jc w:val="both"/>
          </w:pPr>
        </w:pPrChange>
      </w:pPr>
      <w:ins w:id="162" w:author="WANG SHUO (CHina MSA)" w:date="2025-04-17T13:58:00Z">
        <w:r w:rsidRPr="00D235BF">
          <w:rPr>
            <w:rPrChange w:id="163" w:author="WANG SHUO (CHina MSA)" w:date="2025-06-17T11:39:00Z">
              <w:rPr>
                <w:rFonts w:ascii="Calibri" w:hAnsi="Calibri" w:cs="Calibri"/>
                <w:szCs w:val="18"/>
              </w:rPr>
            </w:rPrChange>
          </w:rPr>
          <w:t xml:space="preserve">5G-NR Positioning </w:t>
        </w:r>
      </w:ins>
      <w:ins w:id="164" w:author="WANG SHUO (CHina MSA)" w:date="2025-04-17T14:18:00Z">
        <w:r w:rsidRPr="00D235BF">
          <w:t>is developed by 3GPP, and the standards specifications are published by 3GPP and ETSI for global deployment. Deployment of 5G-NR positioning technology is subject to international, regional and/or national regulations related to spectrum allocation, zoning and land use, cybersecurity and privacy, among others.</w:t>
        </w:r>
      </w:ins>
    </w:p>
    <w:p w14:paraId="7B7E5516" w14:textId="77777777" w:rsidR="00A918E6" w:rsidRPr="00D235BF" w:rsidRDefault="001A1C1A">
      <w:pPr>
        <w:pStyle w:val="a3"/>
        <w:spacing w:before="3" w:line="297" w:lineRule="auto"/>
        <w:ind w:left="2693" w:right="139" w:firstLine="396"/>
        <w:jc w:val="both"/>
        <w:rPr>
          <w:ins w:id="165" w:author="WANG SHUO (CHina MSA)" w:date="2025-04-17T14:00:00Z"/>
          <w:rPrChange w:id="166" w:author="WANG SHUO (CHina MSA)" w:date="2025-06-17T11:39:00Z">
            <w:rPr>
              <w:ins w:id="167" w:author="WANG SHUO (CHina MSA)" w:date="2025-04-17T14:00:00Z"/>
              <w:color w:val="231F20"/>
              <w:spacing w:val="-6"/>
            </w:rPr>
          </w:rPrChange>
        </w:rPr>
        <w:pPrChange w:id="168" w:author="WANG SHUO (CHina MSA)" w:date="2025-04-17T14:08:00Z">
          <w:pPr>
            <w:pStyle w:val="a3"/>
            <w:spacing w:before="3"/>
            <w:ind w:left="2693"/>
            <w:jc w:val="both"/>
          </w:pPr>
        </w:pPrChange>
      </w:pPr>
      <w:ins w:id="169" w:author="WANG SHUO (CHina MSA)" w:date="2025-04-17T14:06:00Z">
        <w:r w:rsidRPr="00D235BF">
          <w:rPr>
            <w:rPrChange w:id="170" w:author="WANG SHUO (CHina MSA)" w:date="2025-06-17T11:39:00Z">
              <w:rPr>
                <w:rFonts w:ascii="Calibri" w:hAnsi="Calibri" w:cs="Calibri"/>
                <w:szCs w:val="18"/>
              </w:rPr>
            </w:rPrChange>
          </w:rPr>
          <w:t>5G-NR Positioning may be more resilient to GNSS jamming/spoofing.</w:t>
        </w:r>
      </w:ins>
      <w:ins w:id="171" w:author="Administrator" w:date="2025-07-28T15:02:00Z">
        <w:r w:rsidR="00A95758">
          <w:t xml:space="preserve"> </w:t>
        </w:r>
      </w:ins>
      <w:ins w:id="172" w:author="WANG SHUO (CHina MSA)" w:date="2025-04-17T14:06:00Z">
        <w:r w:rsidRPr="00D235BF">
          <w:rPr>
            <w:rPrChange w:id="173" w:author="WANG SHUO (CHina MSA)" w:date="2025-06-17T11:39:00Z">
              <w:rPr>
                <w:rFonts w:ascii="Calibri" w:hAnsi="Calibri" w:cs="Calibri"/>
              </w:rPr>
            </w:rPrChange>
          </w:rPr>
          <w:t>5G-NR networks are deployed with specific timing requirements at each node and also synchronization requirements across the nodes. Given the individual node timing requirements, 5G-NR is typically deployed with a relatively high-quality stable clock which can withstand loss in external synchronization signals (e.g. GNSS). Such a deployment model is especially helpful in the case of GNSS jamming for extended periods of time. Such robustness requirements can also be built into the design and the selection of the clock, based on the requirements of the end application.</w:t>
        </w:r>
      </w:ins>
    </w:p>
    <w:p w14:paraId="389314D8" w14:textId="38DF5E9B" w:rsidR="00A918E6" w:rsidRDefault="001A1C1A">
      <w:pPr>
        <w:pStyle w:val="a3"/>
        <w:spacing w:before="3" w:line="297" w:lineRule="auto"/>
        <w:ind w:left="2693" w:right="139" w:firstLine="396"/>
        <w:jc w:val="both"/>
        <w:pPrChange w:id="174" w:author="WANG SHUO (CHina MSA)" w:date="2025-04-17T14:09:00Z">
          <w:pPr>
            <w:pStyle w:val="a3"/>
            <w:spacing w:before="3"/>
            <w:ind w:left="2693"/>
            <w:jc w:val="both"/>
          </w:pPr>
        </w:pPrChange>
      </w:pPr>
      <w:ins w:id="175" w:author="WANG SHUO (CHina MSA)" w:date="2025-04-17T14:00:00Z">
        <w:r w:rsidRPr="00D235BF">
          <w:rPr>
            <w:rPrChange w:id="176" w:author="WANG SHUO (CHina MSA)" w:date="2025-06-17T11:39:00Z">
              <w:rPr>
                <w:color w:val="231F20"/>
                <w:spacing w:val="-6"/>
              </w:rPr>
            </w:rPrChange>
          </w:rPr>
          <w:t xml:space="preserve">This technology has not been deployed yet. </w:t>
        </w:r>
        <w:del w:id="177" w:author="Administrator" w:date="2025-07-28T15:01:00Z">
          <w:r w:rsidRPr="00D235BF" w:rsidDel="00A95758">
            <w:rPr>
              <w:rPrChange w:id="178" w:author="WANG SHUO (CHina MSA)" w:date="2025-06-17T11:39:00Z">
                <w:rPr>
                  <w:color w:val="231F20"/>
                  <w:spacing w:val="-6"/>
                </w:rPr>
              </w:rPrChange>
            </w:rPr>
            <w:delText xml:space="preserve"> </w:delText>
          </w:r>
        </w:del>
        <w:r w:rsidRPr="00D235BF">
          <w:rPr>
            <w:rPrChange w:id="179" w:author="WANG SHUO (CHina MSA)" w:date="2025-06-17T11:39:00Z">
              <w:rPr>
                <w:color w:val="231F20"/>
                <w:spacing w:val="-6"/>
              </w:rPr>
            </w:rPrChange>
          </w:rPr>
          <w:t>Recent industry focus has been on the deployment and optimization of 5G-NR networks for best communication, coverage and reliability.</w:t>
        </w:r>
      </w:ins>
      <w:ins w:id="180" w:author="WANG SHUO (CHina MSA)" w:date="2025-04-17T14:07:00Z">
        <w:r w:rsidRPr="00D235BF">
          <w:rPr>
            <w:rPrChange w:id="181" w:author="WANG SHUO (CHina MSA)" w:date="2025-06-17T11:39:00Z">
              <w:rPr>
                <w:color w:val="231F20"/>
                <w:spacing w:val="-6"/>
              </w:rPr>
            </w:rPrChange>
          </w:rPr>
          <w:t xml:space="preserve"> </w:t>
        </w:r>
      </w:ins>
      <w:ins w:id="182" w:author="Administrator" w:date="2025-07-28T14:57:00Z">
        <w:r w:rsidR="00154C56">
          <w:t>It</w:t>
        </w:r>
      </w:ins>
      <w:ins w:id="183" w:author="Administrator" w:date="2025-07-28T14:58:00Z">
        <w:r w:rsidR="00154C56">
          <w:t>’s e</w:t>
        </w:r>
      </w:ins>
      <w:ins w:id="184" w:author="WANG SHUO (CHina MSA)" w:date="2025-04-17T14:00:00Z">
        <w:r w:rsidRPr="00D235BF">
          <w:rPr>
            <w:rPrChange w:id="185" w:author="WANG SHUO (CHina MSA)" w:date="2025-06-17T11:39:00Z">
              <w:rPr>
                <w:color w:val="231F20"/>
                <w:spacing w:val="-6"/>
              </w:rPr>
            </w:rPrChange>
          </w:rPr>
          <w:t>xpect</w:t>
        </w:r>
      </w:ins>
      <w:ins w:id="186" w:author="Administrator" w:date="2025-07-28T14:58:00Z">
        <w:r w:rsidR="00154C56">
          <w:t>ed</w:t>
        </w:r>
      </w:ins>
      <w:ins w:id="187" w:author="WANG SHUO (CHina MSA)" w:date="2025-04-17T14:00:00Z">
        <w:r w:rsidRPr="00D235BF">
          <w:rPr>
            <w:rPrChange w:id="188" w:author="WANG SHUO (CHina MSA)" w:date="2025-06-17T11:39:00Z">
              <w:rPr>
                <w:color w:val="231F20"/>
                <w:spacing w:val="-6"/>
              </w:rPr>
            </w:rPrChange>
          </w:rPr>
          <w:t xml:space="preserve"> 5G-NR positioning </w:t>
        </w:r>
      </w:ins>
      <w:ins w:id="189" w:author="Administrator" w:date="2025-07-28T14:58:00Z">
        <w:r w:rsidR="00154C56">
          <w:t>will</w:t>
        </w:r>
      </w:ins>
      <w:ins w:id="190" w:author="WANG SHUO (CHina MSA)" w:date="2025-04-17T14:00:00Z">
        <w:r w:rsidRPr="00D235BF">
          <w:rPr>
            <w:rPrChange w:id="191" w:author="WANG SHUO (CHina MSA)" w:date="2025-06-17T11:39:00Z">
              <w:rPr>
                <w:color w:val="231F20"/>
                <w:spacing w:val="-6"/>
              </w:rPr>
            </w:rPrChange>
          </w:rPr>
          <w:t xml:space="preserve"> be deployed as part of upcoming network enhancements.</w:t>
        </w:r>
      </w:ins>
    </w:p>
    <w:p w14:paraId="7D937303" w14:textId="77777777" w:rsidR="00A918E6" w:rsidRPr="00A918E6" w:rsidRDefault="00A918E6">
      <w:pPr>
        <w:pStyle w:val="a3"/>
        <w:spacing w:before="178" w:line="297" w:lineRule="auto"/>
        <w:ind w:left="2693" w:right="139" w:firstLine="396"/>
        <w:jc w:val="both"/>
        <w:rPr>
          <w:color w:val="231F20"/>
          <w:spacing w:val="-6"/>
          <w:rPrChange w:id="192" w:author="WANG SHUO (CHina MSA)" w:date="2025-04-17T13:57:00Z">
            <w:rPr/>
          </w:rPrChange>
        </w:rPr>
        <w:pPrChange w:id="193" w:author="WANG SHUO (CHina MSA)" w:date="2025-04-17T13:57:00Z">
          <w:pPr>
            <w:pStyle w:val="a3"/>
          </w:pPr>
        </w:pPrChange>
      </w:pPr>
    </w:p>
    <w:p w14:paraId="1CB04469" w14:textId="77777777" w:rsidR="00A918E6" w:rsidRDefault="00A918E6">
      <w:pPr>
        <w:pStyle w:val="a3"/>
        <w:spacing w:before="138"/>
      </w:pPr>
    </w:p>
    <w:p w14:paraId="313D2F9C" w14:textId="77777777" w:rsidR="00A918E6" w:rsidRPr="00A918E6" w:rsidRDefault="001A1C1A">
      <w:pPr>
        <w:pStyle w:val="1"/>
        <w:numPr>
          <w:ilvl w:val="1"/>
          <w:numId w:val="1"/>
        </w:numPr>
        <w:tabs>
          <w:tab w:val="left" w:pos="3082"/>
        </w:tabs>
        <w:ind w:left="3082" w:hanging="389"/>
        <w:jc w:val="left"/>
        <w:rPr>
          <w:color w:val="231F20"/>
          <w:spacing w:val="-2"/>
          <w:w w:val="105"/>
          <w:rPrChange w:id="194" w:author="WANG SHUO (CHina MSA)" w:date="2025-06-25T11:38:00Z">
            <w:rPr/>
          </w:rPrChange>
        </w:rPr>
        <w:pPrChange w:id="195" w:author="WANG SHUO (CHina MSA)" w:date="2025-06-25T11:38:00Z">
          <w:pPr>
            <w:pStyle w:val="1"/>
            <w:numPr>
              <w:ilvl w:val="1"/>
              <w:numId w:val="8"/>
            </w:numPr>
            <w:tabs>
              <w:tab w:val="left" w:pos="3155"/>
            </w:tabs>
            <w:ind w:left="3155" w:hanging="462"/>
            <w:jc w:val="right"/>
          </w:pPr>
        </w:pPrChange>
      </w:pPr>
      <w:r>
        <w:rPr>
          <w:color w:val="231F20"/>
          <w:spacing w:val="-2"/>
          <w:w w:val="105"/>
          <w:rPrChange w:id="196" w:author="WANG SHUO (CHina MSA)" w:date="2025-06-25T11:38:00Z">
            <w:rPr>
              <w:color w:val="231F20"/>
            </w:rPr>
          </w:rPrChange>
        </w:rPr>
        <w:t>DIGITALIZATION</w:t>
      </w:r>
      <w:r>
        <w:rPr>
          <w:color w:val="231F20"/>
          <w:spacing w:val="-2"/>
          <w:w w:val="105"/>
          <w:rPrChange w:id="197" w:author="WANG SHUO (CHina MSA)" w:date="2025-06-25T11:38:00Z">
            <w:rPr>
              <w:color w:val="231F20"/>
              <w:spacing w:val="16"/>
            </w:rPr>
          </w:rPrChange>
        </w:rPr>
        <w:t xml:space="preserve"> </w:t>
      </w:r>
      <w:r>
        <w:rPr>
          <w:color w:val="231F20"/>
          <w:spacing w:val="-2"/>
          <w:w w:val="105"/>
          <w:rPrChange w:id="198" w:author="WANG SHUO (CHina MSA)" w:date="2025-06-25T11:38:00Z">
            <w:rPr>
              <w:color w:val="231F20"/>
            </w:rPr>
          </w:rPrChange>
        </w:rPr>
        <w:t>OF</w:t>
      </w:r>
      <w:r>
        <w:rPr>
          <w:color w:val="231F20"/>
          <w:spacing w:val="-2"/>
          <w:w w:val="105"/>
          <w:rPrChange w:id="199" w:author="WANG SHUO (CHina MSA)" w:date="2025-06-25T11:38:00Z">
            <w:rPr>
              <w:color w:val="231F20"/>
              <w:spacing w:val="9"/>
            </w:rPr>
          </w:rPrChange>
        </w:rPr>
        <w:t xml:space="preserve"> </w:t>
      </w:r>
      <w:r>
        <w:rPr>
          <w:color w:val="231F20"/>
          <w:spacing w:val="-2"/>
          <w:w w:val="105"/>
          <w:rPrChange w:id="200" w:author="WANG SHUO (CHina MSA)" w:date="2025-06-25T11:38:00Z">
            <w:rPr>
              <w:color w:val="231F20"/>
            </w:rPr>
          </w:rPrChange>
        </w:rPr>
        <w:t>MARINE</w:t>
      </w:r>
      <w:r>
        <w:rPr>
          <w:color w:val="231F20"/>
          <w:spacing w:val="-2"/>
          <w:w w:val="105"/>
          <w:rPrChange w:id="201" w:author="WANG SHUO (CHina MSA)" w:date="2025-06-25T11:38:00Z">
            <w:rPr>
              <w:color w:val="231F20"/>
              <w:spacing w:val="6"/>
            </w:rPr>
          </w:rPrChange>
        </w:rPr>
        <w:t xml:space="preserve"> </w:t>
      </w:r>
      <w:r>
        <w:rPr>
          <w:color w:val="231F20"/>
          <w:spacing w:val="-2"/>
          <w:w w:val="105"/>
          <w:rPrChange w:id="202" w:author="WANG SHUO (CHina MSA)" w:date="2025-06-25T11:38:00Z">
            <w:rPr>
              <w:color w:val="231F20"/>
            </w:rPr>
          </w:rPrChange>
        </w:rPr>
        <w:t>VHF VOICE</w:t>
      </w:r>
      <w:r>
        <w:rPr>
          <w:color w:val="231F20"/>
          <w:spacing w:val="-2"/>
          <w:w w:val="105"/>
          <w:rPrChange w:id="203" w:author="WANG SHUO (CHina MSA)" w:date="2025-06-25T11:38:00Z">
            <w:rPr>
              <w:color w:val="231F20"/>
              <w:spacing w:val="16"/>
            </w:rPr>
          </w:rPrChange>
        </w:rPr>
        <w:t xml:space="preserve"> </w:t>
      </w:r>
      <w:r>
        <w:rPr>
          <w:color w:val="231F20"/>
          <w:spacing w:val="-2"/>
          <w:w w:val="105"/>
          <w:rPrChange w:id="204" w:author="WANG SHUO (CHina MSA)" w:date="2025-06-25T11:38:00Z">
            <w:rPr>
              <w:color w:val="231F20"/>
              <w:spacing w:val="-2"/>
            </w:rPr>
          </w:rPrChange>
        </w:rPr>
        <w:t>CHANNELS</w:t>
      </w:r>
    </w:p>
    <w:p w14:paraId="135847BF" w14:textId="77777777" w:rsidR="00A918E6" w:rsidRDefault="001A1C1A">
      <w:pPr>
        <w:pStyle w:val="a3"/>
        <w:spacing w:before="49" w:line="297" w:lineRule="auto"/>
        <w:ind w:left="2693" w:right="139"/>
        <w:jc w:val="both"/>
      </w:pPr>
      <w:r>
        <w:rPr>
          <w:color w:val="231F20"/>
        </w:rPr>
        <w:t xml:space="preserve">The digitalization of marine VHF voice channels is a significant development in the </w:t>
      </w:r>
      <w:r>
        <w:rPr>
          <w:color w:val="231F20"/>
          <w:spacing w:val="-2"/>
        </w:rPr>
        <w:t>maritime</w:t>
      </w:r>
      <w:r>
        <w:rPr>
          <w:color w:val="231F20"/>
          <w:spacing w:val="-12"/>
        </w:rPr>
        <w:t xml:space="preserve"> </w:t>
      </w:r>
      <w:r>
        <w:rPr>
          <w:color w:val="231F20"/>
          <w:spacing w:val="-2"/>
        </w:rPr>
        <w:t>communication</w:t>
      </w:r>
      <w:r>
        <w:rPr>
          <w:color w:val="231F20"/>
          <w:spacing w:val="-12"/>
        </w:rPr>
        <w:t xml:space="preserve"> </w:t>
      </w:r>
      <w:r>
        <w:rPr>
          <w:color w:val="231F20"/>
          <w:spacing w:val="-2"/>
        </w:rPr>
        <w:t>landscape.</w:t>
      </w:r>
      <w:r>
        <w:rPr>
          <w:color w:val="231F20"/>
          <w:spacing w:val="-12"/>
        </w:rPr>
        <w:t xml:space="preserve"> </w:t>
      </w:r>
      <w:r>
        <w:rPr>
          <w:color w:val="231F20"/>
          <w:spacing w:val="-2"/>
        </w:rPr>
        <w:t>This</w:t>
      </w:r>
      <w:r>
        <w:rPr>
          <w:color w:val="231F20"/>
          <w:spacing w:val="-12"/>
        </w:rPr>
        <w:t xml:space="preserve"> </w:t>
      </w:r>
      <w:r>
        <w:rPr>
          <w:color w:val="231F20"/>
          <w:spacing w:val="-2"/>
        </w:rPr>
        <w:t>transformation</w:t>
      </w:r>
      <w:r>
        <w:rPr>
          <w:color w:val="231F20"/>
          <w:spacing w:val="-12"/>
        </w:rPr>
        <w:t xml:space="preserve"> </w:t>
      </w:r>
      <w:r>
        <w:rPr>
          <w:color w:val="231F20"/>
          <w:spacing w:val="-2"/>
        </w:rPr>
        <w:t>aims</w:t>
      </w:r>
      <w:r>
        <w:rPr>
          <w:color w:val="231F20"/>
          <w:spacing w:val="-12"/>
        </w:rPr>
        <w:t xml:space="preserve"> </w:t>
      </w:r>
      <w:r>
        <w:rPr>
          <w:color w:val="231F20"/>
          <w:spacing w:val="-2"/>
        </w:rPr>
        <w:t>to</w:t>
      </w:r>
      <w:r>
        <w:rPr>
          <w:color w:val="231F20"/>
          <w:spacing w:val="-12"/>
        </w:rPr>
        <w:t xml:space="preserve"> </w:t>
      </w:r>
      <w:r>
        <w:rPr>
          <w:color w:val="231F20"/>
          <w:spacing w:val="-2"/>
        </w:rPr>
        <w:t>enhance</w:t>
      </w:r>
      <w:r>
        <w:rPr>
          <w:color w:val="231F20"/>
          <w:spacing w:val="-12"/>
        </w:rPr>
        <w:t xml:space="preserve"> </w:t>
      </w:r>
      <w:r>
        <w:rPr>
          <w:color w:val="231F20"/>
          <w:spacing w:val="-2"/>
        </w:rPr>
        <w:t xml:space="preserve">communication </w:t>
      </w:r>
      <w:r>
        <w:rPr>
          <w:color w:val="231F20"/>
        </w:rPr>
        <w:t>clarity,</w:t>
      </w:r>
      <w:r>
        <w:rPr>
          <w:color w:val="231F20"/>
          <w:spacing w:val="-8"/>
        </w:rPr>
        <w:t xml:space="preserve"> </w:t>
      </w:r>
      <w:r>
        <w:rPr>
          <w:color w:val="231F20"/>
        </w:rPr>
        <w:t>increase</w:t>
      </w:r>
      <w:r>
        <w:rPr>
          <w:color w:val="231F20"/>
          <w:spacing w:val="-8"/>
        </w:rPr>
        <w:t xml:space="preserve"> </w:t>
      </w:r>
      <w:r>
        <w:rPr>
          <w:color w:val="231F20"/>
        </w:rPr>
        <w:t>channel</w:t>
      </w:r>
      <w:r>
        <w:rPr>
          <w:color w:val="231F20"/>
          <w:spacing w:val="-8"/>
        </w:rPr>
        <w:t xml:space="preserve"> </w:t>
      </w:r>
      <w:r>
        <w:rPr>
          <w:color w:val="231F20"/>
        </w:rPr>
        <w:t>capacity,</w:t>
      </w:r>
      <w:r>
        <w:rPr>
          <w:color w:val="231F20"/>
          <w:spacing w:val="-8"/>
        </w:rPr>
        <w:t xml:space="preserve"> </w:t>
      </w:r>
      <w:r>
        <w:rPr>
          <w:color w:val="231F20"/>
        </w:rPr>
        <w:t>and</w:t>
      </w:r>
      <w:r>
        <w:rPr>
          <w:color w:val="231F20"/>
          <w:spacing w:val="-8"/>
        </w:rPr>
        <w:t xml:space="preserve"> </w:t>
      </w:r>
      <w:r>
        <w:rPr>
          <w:color w:val="231F20"/>
        </w:rPr>
        <w:t>improve</w:t>
      </w:r>
      <w:r>
        <w:rPr>
          <w:color w:val="231F20"/>
          <w:spacing w:val="-8"/>
        </w:rPr>
        <w:t xml:space="preserve"> </w:t>
      </w:r>
      <w:r>
        <w:rPr>
          <w:color w:val="231F20"/>
        </w:rPr>
        <w:t>overall</w:t>
      </w:r>
      <w:r>
        <w:rPr>
          <w:color w:val="231F20"/>
          <w:spacing w:val="-8"/>
        </w:rPr>
        <w:t xml:space="preserve"> </w:t>
      </w:r>
      <w:r>
        <w:rPr>
          <w:color w:val="231F20"/>
        </w:rPr>
        <w:t>communication</w:t>
      </w:r>
      <w:r>
        <w:rPr>
          <w:color w:val="231F20"/>
          <w:spacing w:val="-8"/>
        </w:rPr>
        <w:t xml:space="preserve"> </w:t>
      </w:r>
      <w:r>
        <w:rPr>
          <w:color w:val="231F20"/>
        </w:rPr>
        <w:t>efficiency.</w:t>
      </w:r>
      <w:r>
        <w:rPr>
          <w:color w:val="231F20"/>
          <w:spacing w:val="-8"/>
        </w:rPr>
        <w:t xml:space="preserve"> </w:t>
      </w:r>
      <w:r>
        <w:rPr>
          <w:color w:val="231F20"/>
        </w:rPr>
        <w:t>There are</w:t>
      </w:r>
      <w:r>
        <w:rPr>
          <w:color w:val="231F20"/>
          <w:spacing w:val="-8"/>
        </w:rPr>
        <w:t xml:space="preserve"> </w:t>
      </w:r>
      <w:r>
        <w:rPr>
          <w:color w:val="231F20"/>
        </w:rPr>
        <w:t>several</w:t>
      </w:r>
      <w:r>
        <w:rPr>
          <w:color w:val="231F20"/>
          <w:spacing w:val="-8"/>
        </w:rPr>
        <w:t xml:space="preserve"> </w:t>
      </w:r>
      <w:r>
        <w:rPr>
          <w:color w:val="231F20"/>
        </w:rPr>
        <w:t>options</w:t>
      </w:r>
      <w:r>
        <w:rPr>
          <w:color w:val="231F20"/>
          <w:spacing w:val="-8"/>
        </w:rPr>
        <w:t xml:space="preserve"> </w:t>
      </w:r>
      <w:r>
        <w:rPr>
          <w:color w:val="231F20"/>
        </w:rPr>
        <w:t>to</w:t>
      </w:r>
      <w:r>
        <w:rPr>
          <w:color w:val="231F20"/>
          <w:spacing w:val="-8"/>
        </w:rPr>
        <w:t xml:space="preserve"> </w:t>
      </w:r>
      <w:r>
        <w:rPr>
          <w:color w:val="231F20"/>
        </w:rPr>
        <w:t>implement</w:t>
      </w:r>
      <w:r>
        <w:rPr>
          <w:color w:val="231F20"/>
          <w:spacing w:val="-8"/>
        </w:rPr>
        <w:t xml:space="preserve"> </w:t>
      </w:r>
      <w:r>
        <w:rPr>
          <w:color w:val="231F20"/>
        </w:rPr>
        <w:t>voice</w:t>
      </w:r>
      <w:r>
        <w:rPr>
          <w:color w:val="231F20"/>
          <w:spacing w:val="-8"/>
        </w:rPr>
        <w:t xml:space="preserve"> </w:t>
      </w:r>
      <w:r>
        <w:rPr>
          <w:color w:val="231F20"/>
        </w:rPr>
        <w:t>over</w:t>
      </w:r>
      <w:r>
        <w:rPr>
          <w:color w:val="231F20"/>
          <w:spacing w:val="-8"/>
        </w:rPr>
        <w:t xml:space="preserve"> </w:t>
      </w:r>
      <w:r>
        <w:rPr>
          <w:color w:val="231F20"/>
        </w:rPr>
        <w:t>VHF,</w:t>
      </w:r>
      <w:r>
        <w:rPr>
          <w:color w:val="231F20"/>
          <w:spacing w:val="-8"/>
        </w:rPr>
        <w:t xml:space="preserve"> </w:t>
      </w:r>
      <w:r>
        <w:rPr>
          <w:color w:val="231F20"/>
        </w:rPr>
        <w:t>including:</w:t>
      </w:r>
    </w:p>
    <w:p w14:paraId="3CC51638" w14:textId="77777777" w:rsidR="00A918E6" w:rsidRDefault="001A1C1A">
      <w:pPr>
        <w:pStyle w:val="a9"/>
        <w:numPr>
          <w:ilvl w:val="0"/>
          <w:numId w:val="9"/>
        </w:numPr>
        <w:tabs>
          <w:tab w:val="left" w:pos="3372"/>
        </w:tabs>
        <w:spacing w:line="252" w:lineRule="exact"/>
        <w:ind w:left="3372" w:hanging="282"/>
        <w:jc w:val="both"/>
        <w:rPr>
          <w:sz w:val="20"/>
        </w:rPr>
      </w:pPr>
      <w:r>
        <w:rPr>
          <w:color w:val="231F20"/>
          <w:spacing w:val="-2"/>
          <w:sz w:val="20"/>
        </w:rPr>
        <w:t>digital</w:t>
      </w:r>
      <w:r>
        <w:rPr>
          <w:color w:val="231F20"/>
          <w:spacing w:val="-5"/>
          <w:sz w:val="20"/>
        </w:rPr>
        <w:t xml:space="preserve"> </w:t>
      </w:r>
      <w:r>
        <w:rPr>
          <w:color w:val="231F20"/>
          <w:spacing w:val="-2"/>
          <w:sz w:val="20"/>
        </w:rPr>
        <w:t>Private</w:t>
      </w:r>
      <w:r>
        <w:rPr>
          <w:color w:val="231F20"/>
          <w:spacing w:val="-5"/>
          <w:sz w:val="20"/>
        </w:rPr>
        <w:t xml:space="preserve"> </w:t>
      </w:r>
      <w:r>
        <w:rPr>
          <w:color w:val="231F20"/>
          <w:spacing w:val="-2"/>
          <w:sz w:val="20"/>
        </w:rPr>
        <w:t>Mobile</w:t>
      </w:r>
      <w:r>
        <w:rPr>
          <w:color w:val="231F20"/>
          <w:spacing w:val="-5"/>
          <w:sz w:val="20"/>
        </w:rPr>
        <w:t xml:space="preserve"> </w:t>
      </w:r>
      <w:r>
        <w:rPr>
          <w:color w:val="231F20"/>
          <w:spacing w:val="-2"/>
          <w:sz w:val="20"/>
        </w:rPr>
        <w:t>Radio</w:t>
      </w:r>
      <w:r>
        <w:rPr>
          <w:color w:val="231F20"/>
          <w:spacing w:val="-4"/>
          <w:sz w:val="20"/>
        </w:rPr>
        <w:t xml:space="preserve"> </w:t>
      </w:r>
      <w:r>
        <w:rPr>
          <w:color w:val="231F20"/>
          <w:spacing w:val="-2"/>
          <w:sz w:val="20"/>
        </w:rPr>
        <w:t>(</w:t>
      </w:r>
      <w:proofErr w:type="spellStart"/>
      <w:r>
        <w:rPr>
          <w:color w:val="231F20"/>
          <w:spacing w:val="-2"/>
          <w:sz w:val="20"/>
        </w:rPr>
        <w:t>dPMR</w:t>
      </w:r>
      <w:proofErr w:type="spellEnd"/>
      <w:r>
        <w:rPr>
          <w:color w:val="231F20"/>
          <w:spacing w:val="-2"/>
          <w:sz w:val="20"/>
        </w:rPr>
        <w:t>)</w:t>
      </w:r>
      <w:r>
        <w:rPr>
          <w:color w:val="231F20"/>
          <w:spacing w:val="-5"/>
          <w:sz w:val="20"/>
        </w:rPr>
        <w:t xml:space="preserve"> </w:t>
      </w:r>
      <w:r>
        <w:rPr>
          <w:color w:val="231F20"/>
          <w:spacing w:val="-2"/>
          <w:sz w:val="20"/>
        </w:rPr>
        <w:t>that</w:t>
      </w:r>
      <w:r>
        <w:rPr>
          <w:color w:val="231F20"/>
          <w:spacing w:val="-5"/>
          <w:sz w:val="20"/>
        </w:rPr>
        <w:t xml:space="preserve"> </w:t>
      </w:r>
      <w:r>
        <w:rPr>
          <w:color w:val="231F20"/>
          <w:spacing w:val="-2"/>
          <w:sz w:val="20"/>
        </w:rPr>
        <w:t>uses</w:t>
      </w:r>
      <w:r>
        <w:rPr>
          <w:color w:val="231F20"/>
          <w:spacing w:val="-4"/>
          <w:sz w:val="20"/>
        </w:rPr>
        <w:t xml:space="preserve"> </w:t>
      </w:r>
      <w:r>
        <w:rPr>
          <w:color w:val="231F20"/>
          <w:spacing w:val="-2"/>
          <w:sz w:val="20"/>
        </w:rPr>
        <w:t>Frequency</w:t>
      </w:r>
      <w:r>
        <w:rPr>
          <w:color w:val="231F20"/>
          <w:spacing w:val="-5"/>
          <w:sz w:val="20"/>
        </w:rPr>
        <w:t xml:space="preserve"> </w:t>
      </w:r>
      <w:r>
        <w:rPr>
          <w:color w:val="231F20"/>
          <w:spacing w:val="-2"/>
          <w:sz w:val="20"/>
        </w:rPr>
        <w:t>Division</w:t>
      </w:r>
      <w:r>
        <w:rPr>
          <w:color w:val="231F20"/>
          <w:spacing w:val="-5"/>
          <w:sz w:val="20"/>
        </w:rPr>
        <w:t xml:space="preserve"> </w:t>
      </w:r>
      <w:r>
        <w:rPr>
          <w:color w:val="231F20"/>
          <w:spacing w:val="-2"/>
          <w:sz w:val="20"/>
        </w:rPr>
        <w:t>Multiple</w:t>
      </w:r>
      <w:r>
        <w:rPr>
          <w:color w:val="231F20"/>
          <w:spacing w:val="-5"/>
          <w:sz w:val="20"/>
        </w:rPr>
        <w:t xml:space="preserve"> </w:t>
      </w:r>
      <w:r>
        <w:rPr>
          <w:color w:val="231F20"/>
          <w:spacing w:val="-2"/>
          <w:sz w:val="20"/>
        </w:rPr>
        <w:t>Access</w:t>
      </w:r>
    </w:p>
    <w:p w14:paraId="6FF24625" w14:textId="77777777" w:rsidR="00A918E6" w:rsidRDefault="001A1C1A">
      <w:pPr>
        <w:pStyle w:val="a3"/>
        <w:spacing w:before="51"/>
        <w:ind w:left="3373"/>
      </w:pPr>
      <w:r>
        <w:rPr>
          <w:color w:val="231F20"/>
          <w:w w:val="85"/>
        </w:rPr>
        <w:t>(FDMA)</w:t>
      </w:r>
      <w:r>
        <w:rPr>
          <w:color w:val="231F20"/>
          <w:spacing w:val="3"/>
        </w:rPr>
        <w:t xml:space="preserve"> </w:t>
      </w:r>
      <w:r>
        <w:rPr>
          <w:color w:val="231F20"/>
          <w:spacing w:val="-5"/>
        </w:rPr>
        <w:t>and</w:t>
      </w:r>
    </w:p>
    <w:p w14:paraId="3C79F78C" w14:textId="77777777" w:rsidR="00A918E6" w:rsidRDefault="001A1C1A">
      <w:pPr>
        <w:pStyle w:val="a9"/>
        <w:numPr>
          <w:ilvl w:val="0"/>
          <w:numId w:val="9"/>
        </w:numPr>
        <w:tabs>
          <w:tab w:val="left" w:pos="3371"/>
          <w:tab w:val="left" w:pos="3373"/>
        </w:tabs>
        <w:spacing w:before="18" w:line="280" w:lineRule="auto"/>
        <w:ind w:right="138"/>
        <w:jc w:val="both"/>
        <w:rPr>
          <w:sz w:val="20"/>
        </w:rPr>
      </w:pPr>
      <w:r>
        <w:rPr>
          <w:color w:val="231F20"/>
          <w:sz w:val="20"/>
        </w:rPr>
        <w:lastRenderedPageBreak/>
        <w:t xml:space="preserve">Digital Mobile Radio (DMR) that uses Time Division Multiple Access (TDMA) </w:t>
      </w:r>
      <w:r>
        <w:rPr>
          <w:color w:val="231F20"/>
          <w:spacing w:val="-2"/>
          <w:sz w:val="20"/>
        </w:rPr>
        <w:t>technology.</w:t>
      </w:r>
    </w:p>
    <w:p w14:paraId="2E1A8450" w14:textId="77777777" w:rsidR="00A918E6" w:rsidRDefault="001A1C1A">
      <w:pPr>
        <w:pStyle w:val="a3"/>
        <w:spacing w:before="19" w:line="297" w:lineRule="auto"/>
        <w:ind w:left="2693" w:right="139" w:firstLine="396"/>
        <w:jc w:val="both"/>
      </w:pPr>
      <w:r>
        <w:rPr>
          <w:color w:val="231F20"/>
          <w:spacing w:val="-6"/>
        </w:rPr>
        <w:t xml:space="preserve">IALA has assessed that digital voice over VHF, using the example of </w:t>
      </w:r>
      <w:proofErr w:type="spellStart"/>
      <w:r>
        <w:rPr>
          <w:color w:val="231F20"/>
          <w:spacing w:val="-6"/>
        </w:rPr>
        <w:t>dPMR</w:t>
      </w:r>
      <w:proofErr w:type="spellEnd"/>
      <w:r>
        <w:rPr>
          <w:color w:val="231F20"/>
          <w:spacing w:val="-6"/>
        </w:rPr>
        <w:t xml:space="preserve">, is a suitable </w:t>
      </w:r>
      <w:r>
        <w:rPr>
          <w:color w:val="231F20"/>
        </w:rPr>
        <w:t>candidate</w:t>
      </w:r>
      <w:r>
        <w:rPr>
          <w:color w:val="231F20"/>
          <w:spacing w:val="-14"/>
        </w:rPr>
        <w:t xml:space="preserve"> </w:t>
      </w:r>
      <w:r>
        <w:rPr>
          <w:color w:val="231F20"/>
        </w:rPr>
        <w:t>for</w:t>
      </w:r>
      <w:r>
        <w:rPr>
          <w:color w:val="231F20"/>
          <w:spacing w:val="-14"/>
        </w:rPr>
        <w:t xml:space="preserve"> </w:t>
      </w:r>
      <w:r>
        <w:rPr>
          <w:color w:val="231F20"/>
        </w:rPr>
        <w:t>consideration</w:t>
      </w:r>
      <w:r>
        <w:rPr>
          <w:color w:val="231F20"/>
          <w:spacing w:val="-14"/>
        </w:rPr>
        <w:t xml:space="preserve"> </w:t>
      </w:r>
      <w:r>
        <w:rPr>
          <w:color w:val="231F20"/>
        </w:rPr>
        <w:t>in</w:t>
      </w:r>
      <w:r>
        <w:rPr>
          <w:color w:val="231F20"/>
          <w:spacing w:val="-14"/>
        </w:rPr>
        <w:t xml:space="preserve"> </w:t>
      </w:r>
      <w:r>
        <w:rPr>
          <w:color w:val="231F20"/>
        </w:rPr>
        <w:t>meeting</w:t>
      </w:r>
      <w:r>
        <w:rPr>
          <w:color w:val="231F20"/>
          <w:spacing w:val="-14"/>
        </w:rPr>
        <w:t xml:space="preserve"> </w:t>
      </w:r>
      <w:r>
        <w:rPr>
          <w:color w:val="231F20"/>
        </w:rPr>
        <w:t>the</w:t>
      </w:r>
      <w:r>
        <w:rPr>
          <w:color w:val="231F20"/>
          <w:spacing w:val="-14"/>
        </w:rPr>
        <w:t xml:space="preserve"> </w:t>
      </w:r>
      <w:r>
        <w:rPr>
          <w:color w:val="231F20"/>
        </w:rPr>
        <w:t>needs</w:t>
      </w:r>
      <w:r>
        <w:rPr>
          <w:color w:val="231F20"/>
          <w:spacing w:val="-14"/>
        </w:rPr>
        <w:t xml:space="preserve"> </w:t>
      </w:r>
      <w:r>
        <w:rPr>
          <w:color w:val="231F20"/>
        </w:rPr>
        <w:t>of</w:t>
      </w:r>
      <w:r>
        <w:rPr>
          <w:color w:val="231F20"/>
          <w:spacing w:val="-14"/>
        </w:rPr>
        <w:t xml:space="preserve"> </w:t>
      </w:r>
      <w:r>
        <w:rPr>
          <w:color w:val="231F20"/>
        </w:rPr>
        <w:t>IALA</w:t>
      </w:r>
      <w:r>
        <w:rPr>
          <w:color w:val="231F20"/>
          <w:spacing w:val="-14"/>
        </w:rPr>
        <w:t xml:space="preserve"> </w:t>
      </w:r>
      <w:r>
        <w:rPr>
          <w:color w:val="231F20"/>
        </w:rPr>
        <w:t>members.</w:t>
      </w:r>
      <w:r>
        <w:rPr>
          <w:color w:val="231F20"/>
          <w:spacing w:val="-14"/>
        </w:rPr>
        <w:t xml:space="preserve"> </w:t>
      </w:r>
      <w:r>
        <w:rPr>
          <w:color w:val="231F20"/>
        </w:rPr>
        <w:t>However,</w:t>
      </w:r>
      <w:r>
        <w:rPr>
          <w:color w:val="231F20"/>
          <w:spacing w:val="-14"/>
        </w:rPr>
        <w:t xml:space="preserve"> </w:t>
      </w:r>
      <w:r>
        <w:rPr>
          <w:color w:val="231F20"/>
        </w:rPr>
        <w:t>a</w:t>
      </w:r>
      <w:r>
        <w:rPr>
          <w:color w:val="231F20"/>
          <w:spacing w:val="-14"/>
        </w:rPr>
        <w:t xml:space="preserve"> </w:t>
      </w:r>
      <w:r>
        <w:rPr>
          <w:color w:val="231F20"/>
        </w:rPr>
        <w:t>suitable v</w:t>
      </w:r>
      <w:r w:rsidRPr="00864BAD">
        <w:rPr>
          <w:color w:val="231F20"/>
        </w:rPr>
        <w:t>ocoder</w:t>
      </w:r>
      <w:r w:rsidRPr="00864BAD">
        <w:rPr>
          <w:color w:val="231F20"/>
          <w:spacing w:val="-13"/>
        </w:rPr>
        <w:t xml:space="preserve"> </w:t>
      </w:r>
      <w:r w:rsidRPr="00864BAD">
        <w:rPr>
          <w:color w:val="231F20"/>
        </w:rPr>
        <w:t>needs</w:t>
      </w:r>
      <w:r w:rsidRPr="00864BAD">
        <w:rPr>
          <w:color w:val="231F20"/>
          <w:spacing w:val="-13"/>
        </w:rPr>
        <w:t xml:space="preserve"> </w:t>
      </w:r>
      <w:r w:rsidRPr="00864BAD">
        <w:rPr>
          <w:color w:val="231F20"/>
        </w:rPr>
        <w:t>to</w:t>
      </w:r>
      <w:r w:rsidRPr="00864BAD">
        <w:rPr>
          <w:color w:val="231F20"/>
          <w:spacing w:val="-13"/>
        </w:rPr>
        <w:t xml:space="preserve"> </w:t>
      </w:r>
      <w:r w:rsidRPr="00864BAD">
        <w:rPr>
          <w:color w:val="231F20"/>
        </w:rPr>
        <w:t>be</w:t>
      </w:r>
      <w:r w:rsidRPr="00864BAD">
        <w:rPr>
          <w:color w:val="231F20"/>
          <w:spacing w:val="-13"/>
        </w:rPr>
        <w:t xml:space="preserve"> </w:t>
      </w:r>
      <w:r w:rsidRPr="00864BAD">
        <w:rPr>
          <w:color w:val="231F20"/>
        </w:rPr>
        <w:t>identified</w:t>
      </w:r>
      <w:r w:rsidRPr="00864BAD">
        <w:rPr>
          <w:color w:val="231F20"/>
          <w:spacing w:val="-13"/>
        </w:rPr>
        <w:t xml:space="preserve"> </w:t>
      </w:r>
      <w:r w:rsidRPr="00864BAD">
        <w:rPr>
          <w:color w:val="231F20"/>
        </w:rPr>
        <w:t>as</w:t>
      </w:r>
      <w:r w:rsidRPr="00864BAD">
        <w:rPr>
          <w:color w:val="231F20"/>
          <w:spacing w:val="-13"/>
        </w:rPr>
        <w:t xml:space="preserve"> </w:t>
      </w:r>
      <w:r w:rsidRPr="00864BAD">
        <w:rPr>
          <w:color w:val="231F20"/>
        </w:rPr>
        <w:t>a</w:t>
      </w:r>
      <w:r w:rsidRPr="00864BAD">
        <w:rPr>
          <w:color w:val="231F20"/>
          <w:spacing w:val="-13"/>
        </w:rPr>
        <w:t xml:space="preserve"> </w:t>
      </w:r>
      <w:r w:rsidRPr="00864BAD">
        <w:rPr>
          <w:color w:val="231F20"/>
        </w:rPr>
        <w:t>standard</w:t>
      </w:r>
      <w:r w:rsidRPr="00864BAD">
        <w:rPr>
          <w:color w:val="231F20"/>
          <w:spacing w:val="-13"/>
        </w:rPr>
        <w:t xml:space="preserve"> </w:t>
      </w:r>
      <w:r w:rsidRPr="00864BAD">
        <w:rPr>
          <w:color w:val="231F20"/>
        </w:rPr>
        <w:t>for</w:t>
      </w:r>
      <w:r w:rsidRPr="00864BAD">
        <w:rPr>
          <w:color w:val="231F20"/>
          <w:spacing w:val="-13"/>
        </w:rPr>
        <w:t xml:space="preserve"> </w:t>
      </w:r>
      <w:r w:rsidRPr="00864BAD">
        <w:rPr>
          <w:color w:val="231F20"/>
        </w:rPr>
        <w:t>maritime</w:t>
      </w:r>
      <w:r w:rsidRPr="00864BAD">
        <w:rPr>
          <w:color w:val="231F20"/>
          <w:spacing w:val="-13"/>
        </w:rPr>
        <w:t xml:space="preserve"> </w:t>
      </w:r>
      <w:r w:rsidRPr="00864BAD">
        <w:rPr>
          <w:color w:val="231F20"/>
        </w:rPr>
        <w:t>use</w:t>
      </w:r>
      <w:r w:rsidRPr="00864BAD">
        <w:rPr>
          <w:color w:val="231F20"/>
          <w:spacing w:val="-13"/>
        </w:rPr>
        <w:t xml:space="preserve"> </w:t>
      </w:r>
      <w:r w:rsidRPr="00864BAD">
        <w:rPr>
          <w:color w:val="231F20"/>
        </w:rPr>
        <w:t>to</w:t>
      </w:r>
      <w:r w:rsidRPr="00864BAD">
        <w:rPr>
          <w:color w:val="231F20"/>
          <w:spacing w:val="-13"/>
        </w:rPr>
        <w:t xml:space="preserve"> </w:t>
      </w:r>
      <w:r w:rsidRPr="00864BAD">
        <w:rPr>
          <w:color w:val="231F20"/>
        </w:rPr>
        <w:t>ensure</w:t>
      </w:r>
      <w:r w:rsidRPr="00864BAD">
        <w:rPr>
          <w:color w:val="231F20"/>
          <w:spacing w:val="-13"/>
        </w:rPr>
        <w:t xml:space="preserve"> </w:t>
      </w:r>
      <w:r w:rsidRPr="00864BAD">
        <w:rPr>
          <w:color w:val="231F20"/>
        </w:rPr>
        <w:t>interoperability</w:t>
      </w:r>
      <w:del w:id="205" w:author="WANG SHUO (CHina MSA)" w:date="2025-04-17T10:18:00Z">
        <w:r w:rsidRPr="00864BAD">
          <w:rPr>
            <w:color w:val="231F20"/>
          </w:rPr>
          <w:delText>.</w:delText>
        </w:r>
      </w:del>
      <w:ins w:id="206" w:author="WANG SHUO (CHina MSA)" w:date="2025-04-17T10:18:00Z">
        <w:r w:rsidRPr="00864BAD">
          <w:rPr>
            <w:color w:val="231F20"/>
          </w:rPr>
          <w:t xml:space="preserve">, </w:t>
        </w:r>
        <w:bookmarkStart w:id="207" w:name="OLE_LINK1"/>
        <w:bookmarkStart w:id="208" w:name="OLE_LINK2"/>
        <w:r w:rsidRPr="00864BAD">
          <w:rPr>
            <w:color w:val="231F20"/>
          </w:rPr>
          <w:t xml:space="preserve">and </w:t>
        </w:r>
      </w:ins>
      <w:ins w:id="209" w:author="WANG SHUO (CHina MSA)" w:date="2025-07-24T14:01:00Z">
        <w:r w:rsidR="00745179">
          <w:rPr>
            <w:color w:val="231F20"/>
          </w:rPr>
          <w:t xml:space="preserve">in addition to </w:t>
        </w:r>
      </w:ins>
      <w:ins w:id="210" w:author="WANG SHUO (CHina MSA)" w:date="2025-04-17T10:18:00Z">
        <w:r w:rsidRPr="00864BAD">
          <w:rPr>
            <w:color w:val="231F20"/>
          </w:rPr>
          <w:t xml:space="preserve">the </w:t>
        </w:r>
      </w:ins>
      <w:ins w:id="211" w:author="WANG SHUO (CHina MSA)" w:date="2025-07-24T14:01:00Z">
        <w:r w:rsidR="00745179">
          <w:rPr>
            <w:color w:val="231F20"/>
          </w:rPr>
          <w:t xml:space="preserve">ongoing </w:t>
        </w:r>
      </w:ins>
      <w:ins w:id="212" w:author="WANG SHUO (CHina MSA)" w:date="2025-07-24T14:02:00Z">
        <w:r w:rsidR="004B72F2">
          <w:rPr>
            <w:color w:val="231F20"/>
          </w:rPr>
          <w:t xml:space="preserve">research </w:t>
        </w:r>
      </w:ins>
      <w:ins w:id="213" w:author="WANG SHUO (CHina MSA)" w:date="2025-04-17T10:18:00Z">
        <w:r w:rsidRPr="00864BAD">
          <w:rPr>
            <w:color w:val="231F20"/>
          </w:rPr>
          <w:t xml:space="preserve">work at ITU for the </w:t>
        </w:r>
      </w:ins>
      <w:ins w:id="214" w:author="WANG SHUO (CHina MSA)" w:date="2025-07-24T13:48:00Z">
        <w:r w:rsidR="00B70080" w:rsidRPr="00864BAD">
          <w:rPr>
            <w:color w:val="231F20"/>
          </w:rPr>
          <w:t>digitalization</w:t>
        </w:r>
      </w:ins>
      <w:ins w:id="215" w:author="WANG SHUO (CHina MSA)" w:date="2025-04-17T10:18:00Z">
        <w:r w:rsidRPr="00864BAD">
          <w:rPr>
            <w:color w:val="231F20"/>
          </w:rPr>
          <w:t xml:space="preserve"> of the maritime mobile VHF Channels, further work on the development and implement of digital VHF voice for use in the maritime domain is required.</w:t>
        </w:r>
      </w:ins>
    </w:p>
    <w:bookmarkEnd w:id="207"/>
    <w:bookmarkEnd w:id="208"/>
    <w:p w14:paraId="4A52AB5B" w14:textId="77777777" w:rsidR="00A918E6" w:rsidRDefault="001A1C1A">
      <w:pPr>
        <w:pStyle w:val="a3"/>
        <w:spacing w:before="2" w:line="297" w:lineRule="auto"/>
        <w:ind w:left="2693" w:right="139" w:firstLine="396"/>
        <w:jc w:val="both"/>
      </w:pPr>
      <w:r>
        <w:rPr>
          <w:color w:val="231F20"/>
        </w:rPr>
        <w:t>IALA could be actively support and promote the transition to digital voice communication,</w:t>
      </w:r>
      <w:r>
        <w:rPr>
          <w:color w:val="231F20"/>
          <w:spacing w:val="-1"/>
        </w:rPr>
        <w:t xml:space="preserve"> </w:t>
      </w:r>
      <w:r>
        <w:rPr>
          <w:color w:val="231F20"/>
        </w:rPr>
        <w:t>while</w:t>
      </w:r>
      <w:r>
        <w:rPr>
          <w:color w:val="231F20"/>
          <w:spacing w:val="-1"/>
        </w:rPr>
        <w:t xml:space="preserve"> </w:t>
      </w:r>
      <w:r>
        <w:rPr>
          <w:color w:val="231F20"/>
        </w:rPr>
        <w:t>ensuring</w:t>
      </w:r>
      <w:r>
        <w:rPr>
          <w:color w:val="231F20"/>
          <w:spacing w:val="-1"/>
        </w:rPr>
        <w:t xml:space="preserve"> </w:t>
      </w:r>
      <w:r>
        <w:rPr>
          <w:color w:val="231F20"/>
        </w:rPr>
        <w:t>that</w:t>
      </w:r>
      <w:r>
        <w:rPr>
          <w:color w:val="231F20"/>
          <w:spacing w:val="-1"/>
        </w:rPr>
        <w:t xml:space="preserve"> </w:t>
      </w:r>
      <w:r>
        <w:rPr>
          <w:color w:val="231F20"/>
        </w:rPr>
        <w:t>the</w:t>
      </w:r>
      <w:r>
        <w:rPr>
          <w:color w:val="231F20"/>
          <w:spacing w:val="-1"/>
        </w:rPr>
        <w:t xml:space="preserve"> </w:t>
      </w:r>
      <w:r>
        <w:rPr>
          <w:color w:val="231F20"/>
        </w:rPr>
        <w:t>chosen</w:t>
      </w:r>
      <w:r>
        <w:rPr>
          <w:color w:val="231F20"/>
          <w:spacing w:val="-1"/>
        </w:rPr>
        <w:t xml:space="preserve"> </w:t>
      </w:r>
      <w:r>
        <w:rPr>
          <w:color w:val="231F20"/>
        </w:rPr>
        <w:t>technology</w:t>
      </w:r>
      <w:r>
        <w:rPr>
          <w:color w:val="231F20"/>
          <w:spacing w:val="-1"/>
        </w:rPr>
        <w:t xml:space="preserve"> </w:t>
      </w:r>
      <w:r>
        <w:rPr>
          <w:color w:val="231F20"/>
        </w:rPr>
        <w:t>aligns</w:t>
      </w:r>
      <w:r>
        <w:rPr>
          <w:color w:val="231F20"/>
          <w:spacing w:val="-1"/>
        </w:rPr>
        <w:t xml:space="preserve"> </w:t>
      </w:r>
      <w:r>
        <w:rPr>
          <w:color w:val="231F20"/>
        </w:rPr>
        <w:t>with</w:t>
      </w:r>
      <w:r>
        <w:rPr>
          <w:color w:val="231F20"/>
          <w:spacing w:val="-1"/>
        </w:rPr>
        <w:t xml:space="preserve"> </w:t>
      </w:r>
      <w:r>
        <w:rPr>
          <w:color w:val="231F20"/>
        </w:rPr>
        <w:t>the</w:t>
      </w:r>
      <w:r>
        <w:rPr>
          <w:color w:val="231F20"/>
          <w:spacing w:val="-1"/>
        </w:rPr>
        <w:t xml:space="preserve"> </w:t>
      </w:r>
      <w:r>
        <w:rPr>
          <w:color w:val="231F20"/>
        </w:rPr>
        <w:t>needs</w:t>
      </w:r>
      <w:r>
        <w:rPr>
          <w:color w:val="231F20"/>
          <w:spacing w:val="-1"/>
        </w:rPr>
        <w:t xml:space="preserve"> </w:t>
      </w:r>
      <w:r>
        <w:rPr>
          <w:color w:val="231F20"/>
        </w:rPr>
        <w:t>of</w:t>
      </w:r>
      <w:r>
        <w:rPr>
          <w:color w:val="231F20"/>
          <w:spacing w:val="-1"/>
        </w:rPr>
        <w:t xml:space="preserve"> </w:t>
      </w:r>
      <w:r>
        <w:rPr>
          <w:color w:val="231F20"/>
        </w:rPr>
        <w:t>its members</w:t>
      </w:r>
      <w:r>
        <w:rPr>
          <w:color w:val="231F20"/>
          <w:spacing w:val="-3"/>
        </w:rPr>
        <w:t xml:space="preserve"> </w:t>
      </w:r>
      <w:r>
        <w:rPr>
          <w:color w:val="231F20"/>
        </w:rPr>
        <w:t>and</w:t>
      </w:r>
      <w:r>
        <w:rPr>
          <w:color w:val="231F20"/>
          <w:spacing w:val="-3"/>
        </w:rPr>
        <w:t xml:space="preserve"> </w:t>
      </w:r>
      <w:r>
        <w:rPr>
          <w:color w:val="231F20"/>
        </w:rPr>
        <w:t>the</w:t>
      </w:r>
      <w:r>
        <w:rPr>
          <w:color w:val="231F20"/>
          <w:spacing w:val="-3"/>
        </w:rPr>
        <w:t xml:space="preserve"> </w:t>
      </w:r>
      <w:r>
        <w:rPr>
          <w:color w:val="231F20"/>
        </w:rPr>
        <w:t>wider</w:t>
      </w:r>
      <w:r>
        <w:rPr>
          <w:color w:val="231F20"/>
          <w:spacing w:val="-3"/>
        </w:rPr>
        <w:t xml:space="preserve"> </w:t>
      </w:r>
      <w:r>
        <w:rPr>
          <w:color w:val="231F20"/>
        </w:rPr>
        <w:t>maritime</w:t>
      </w:r>
      <w:r>
        <w:rPr>
          <w:color w:val="231F20"/>
          <w:spacing w:val="-3"/>
        </w:rPr>
        <w:t xml:space="preserve"> </w:t>
      </w:r>
      <w:r>
        <w:rPr>
          <w:color w:val="231F20"/>
        </w:rPr>
        <w:t>community.</w:t>
      </w:r>
      <w:r>
        <w:rPr>
          <w:color w:val="231F20"/>
          <w:spacing w:val="-3"/>
        </w:rPr>
        <w:t xml:space="preserve"> </w:t>
      </w:r>
      <w:r>
        <w:rPr>
          <w:color w:val="231F20"/>
        </w:rPr>
        <w:t>To</w:t>
      </w:r>
      <w:r>
        <w:rPr>
          <w:color w:val="231F20"/>
          <w:spacing w:val="-3"/>
        </w:rPr>
        <w:t xml:space="preserve"> </w:t>
      </w:r>
      <w:r>
        <w:rPr>
          <w:color w:val="231F20"/>
        </w:rPr>
        <w:t>achieve</w:t>
      </w:r>
      <w:r>
        <w:rPr>
          <w:color w:val="231F20"/>
          <w:spacing w:val="-3"/>
        </w:rPr>
        <w:t xml:space="preserve"> </w:t>
      </w:r>
      <w:r>
        <w:rPr>
          <w:color w:val="231F20"/>
        </w:rPr>
        <w:t>this,</w:t>
      </w:r>
      <w:r>
        <w:rPr>
          <w:color w:val="231F20"/>
          <w:spacing w:val="-3"/>
        </w:rPr>
        <w:t xml:space="preserve"> </w:t>
      </w:r>
      <w:r>
        <w:rPr>
          <w:color w:val="231F20"/>
        </w:rPr>
        <w:t>IALA</w:t>
      </w:r>
      <w:r>
        <w:rPr>
          <w:color w:val="231F20"/>
          <w:spacing w:val="-3"/>
        </w:rPr>
        <w:t xml:space="preserve"> </w:t>
      </w:r>
      <w:r>
        <w:rPr>
          <w:color w:val="231F20"/>
        </w:rPr>
        <w:t>may</w:t>
      </w:r>
      <w:r>
        <w:rPr>
          <w:color w:val="231F20"/>
          <w:spacing w:val="-3"/>
        </w:rPr>
        <w:t xml:space="preserve"> </w:t>
      </w:r>
      <w:r>
        <w:rPr>
          <w:color w:val="231F20"/>
        </w:rPr>
        <w:t>work</w:t>
      </w:r>
      <w:r>
        <w:rPr>
          <w:color w:val="231F20"/>
          <w:spacing w:val="-3"/>
        </w:rPr>
        <w:t xml:space="preserve"> </w:t>
      </w:r>
      <w:r>
        <w:rPr>
          <w:color w:val="231F20"/>
        </w:rPr>
        <w:t xml:space="preserve">towards </w:t>
      </w:r>
      <w:r>
        <w:rPr>
          <w:color w:val="231F20"/>
          <w:spacing w:val="-2"/>
        </w:rPr>
        <w:t>fostering</w:t>
      </w:r>
      <w:r>
        <w:rPr>
          <w:color w:val="231F20"/>
          <w:spacing w:val="-9"/>
        </w:rPr>
        <w:t xml:space="preserve"> </w:t>
      </w:r>
      <w:r>
        <w:rPr>
          <w:color w:val="231F20"/>
          <w:spacing w:val="-2"/>
        </w:rPr>
        <w:t>collaboration</w:t>
      </w:r>
      <w:r>
        <w:rPr>
          <w:color w:val="231F20"/>
          <w:spacing w:val="-9"/>
        </w:rPr>
        <w:t xml:space="preserve"> </w:t>
      </w:r>
      <w:r>
        <w:rPr>
          <w:color w:val="231F20"/>
          <w:spacing w:val="-2"/>
        </w:rPr>
        <w:t>among</w:t>
      </w:r>
      <w:r>
        <w:rPr>
          <w:color w:val="231F20"/>
          <w:spacing w:val="-9"/>
        </w:rPr>
        <w:t xml:space="preserve"> </w:t>
      </w:r>
      <w:r>
        <w:rPr>
          <w:color w:val="231F20"/>
          <w:spacing w:val="-2"/>
        </w:rPr>
        <w:t>its</w:t>
      </w:r>
      <w:r>
        <w:rPr>
          <w:color w:val="231F20"/>
          <w:spacing w:val="-9"/>
        </w:rPr>
        <w:t xml:space="preserve"> </w:t>
      </w:r>
      <w:r>
        <w:rPr>
          <w:color w:val="231F20"/>
          <w:spacing w:val="-2"/>
        </w:rPr>
        <w:t>members,</w:t>
      </w:r>
      <w:r>
        <w:rPr>
          <w:color w:val="231F20"/>
          <w:spacing w:val="-9"/>
        </w:rPr>
        <w:t xml:space="preserve"> </w:t>
      </w:r>
      <w:r>
        <w:rPr>
          <w:color w:val="231F20"/>
          <w:spacing w:val="-2"/>
        </w:rPr>
        <w:t>relevant</w:t>
      </w:r>
      <w:r>
        <w:rPr>
          <w:color w:val="231F20"/>
          <w:spacing w:val="-9"/>
        </w:rPr>
        <w:t xml:space="preserve"> </w:t>
      </w:r>
      <w:r>
        <w:rPr>
          <w:color w:val="231F20"/>
          <w:spacing w:val="-2"/>
        </w:rPr>
        <w:t>organizations,</w:t>
      </w:r>
      <w:r>
        <w:rPr>
          <w:color w:val="231F20"/>
          <w:spacing w:val="-9"/>
        </w:rPr>
        <w:t xml:space="preserve"> </w:t>
      </w:r>
      <w:r>
        <w:rPr>
          <w:color w:val="231F20"/>
          <w:spacing w:val="-2"/>
        </w:rPr>
        <w:t>and</w:t>
      </w:r>
      <w:r>
        <w:rPr>
          <w:color w:val="231F20"/>
          <w:spacing w:val="-9"/>
        </w:rPr>
        <w:t xml:space="preserve"> </w:t>
      </w:r>
      <w:r>
        <w:rPr>
          <w:color w:val="231F20"/>
          <w:spacing w:val="-2"/>
        </w:rPr>
        <w:t>industry</w:t>
      </w:r>
      <w:r>
        <w:rPr>
          <w:color w:val="231F20"/>
          <w:spacing w:val="-9"/>
        </w:rPr>
        <w:t xml:space="preserve"> </w:t>
      </w:r>
      <w:r>
        <w:rPr>
          <w:color w:val="231F20"/>
          <w:spacing w:val="-2"/>
        </w:rPr>
        <w:t xml:space="preserve">partners </w:t>
      </w:r>
      <w:r>
        <w:rPr>
          <w:color w:val="231F20"/>
          <w:spacing w:val="-4"/>
        </w:rPr>
        <w:t>to</w:t>
      </w:r>
      <w:r>
        <w:rPr>
          <w:color w:val="231F20"/>
          <w:spacing w:val="-12"/>
        </w:rPr>
        <w:t xml:space="preserve"> </w:t>
      </w:r>
      <w:r>
        <w:rPr>
          <w:color w:val="231F20"/>
          <w:spacing w:val="-4"/>
        </w:rPr>
        <w:t>identify</w:t>
      </w:r>
      <w:r>
        <w:rPr>
          <w:color w:val="231F20"/>
          <w:spacing w:val="-12"/>
        </w:rPr>
        <w:t xml:space="preserve"> </w:t>
      </w:r>
      <w:r>
        <w:rPr>
          <w:color w:val="231F20"/>
          <w:spacing w:val="-4"/>
        </w:rPr>
        <w:t>and</w:t>
      </w:r>
      <w:r>
        <w:rPr>
          <w:color w:val="231F20"/>
          <w:spacing w:val="-11"/>
        </w:rPr>
        <w:t xml:space="preserve"> </w:t>
      </w:r>
      <w:r>
        <w:rPr>
          <w:color w:val="231F20"/>
          <w:spacing w:val="-4"/>
        </w:rPr>
        <w:t>adopt</w:t>
      </w:r>
      <w:r>
        <w:rPr>
          <w:color w:val="231F20"/>
          <w:spacing w:val="-12"/>
        </w:rPr>
        <w:t xml:space="preserve"> </w:t>
      </w:r>
      <w:r>
        <w:rPr>
          <w:color w:val="231F20"/>
          <w:spacing w:val="-4"/>
        </w:rPr>
        <w:t>suitable</w:t>
      </w:r>
      <w:r>
        <w:rPr>
          <w:color w:val="231F20"/>
          <w:spacing w:val="-12"/>
        </w:rPr>
        <w:t xml:space="preserve"> </w:t>
      </w:r>
      <w:r>
        <w:rPr>
          <w:color w:val="231F20"/>
          <w:spacing w:val="-4"/>
        </w:rPr>
        <w:t>vocoder</w:t>
      </w:r>
      <w:r>
        <w:rPr>
          <w:color w:val="231F20"/>
          <w:spacing w:val="-11"/>
        </w:rPr>
        <w:t xml:space="preserve"> </w:t>
      </w:r>
      <w:r>
        <w:rPr>
          <w:color w:val="231F20"/>
          <w:spacing w:val="-4"/>
        </w:rPr>
        <w:t>standards,</w:t>
      </w:r>
      <w:r>
        <w:rPr>
          <w:color w:val="231F20"/>
          <w:spacing w:val="-12"/>
        </w:rPr>
        <w:t xml:space="preserve"> </w:t>
      </w:r>
      <w:r>
        <w:rPr>
          <w:color w:val="231F20"/>
          <w:spacing w:val="-4"/>
        </w:rPr>
        <w:t>as</w:t>
      </w:r>
      <w:r>
        <w:rPr>
          <w:color w:val="231F20"/>
          <w:spacing w:val="-11"/>
        </w:rPr>
        <w:t xml:space="preserve"> </w:t>
      </w:r>
      <w:r>
        <w:rPr>
          <w:color w:val="231F20"/>
          <w:spacing w:val="-4"/>
        </w:rPr>
        <w:t>well</w:t>
      </w:r>
      <w:r>
        <w:rPr>
          <w:color w:val="231F20"/>
          <w:spacing w:val="-12"/>
        </w:rPr>
        <w:t xml:space="preserve"> </w:t>
      </w:r>
      <w:r>
        <w:rPr>
          <w:color w:val="231F20"/>
          <w:spacing w:val="-4"/>
        </w:rPr>
        <w:t>as</w:t>
      </w:r>
      <w:r>
        <w:rPr>
          <w:color w:val="231F20"/>
          <w:spacing w:val="-12"/>
        </w:rPr>
        <w:t xml:space="preserve"> </w:t>
      </w:r>
      <w:r>
        <w:rPr>
          <w:color w:val="231F20"/>
          <w:spacing w:val="-4"/>
        </w:rPr>
        <w:t>facilitate</w:t>
      </w:r>
      <w:r>
        <w:rPr>
          <w:color w:val="231F20"/>
          <w:spacing w:val="-11"/>
        </w:rPr>
        <w:t xml:space="preserve"> </w:t>
      </w:r>
      <w:r>
        <w:rPr>
          <w:color w:val="231F20"/>
          <w:spacing w:val="-4"/>
        </w:rPr>
        <w:t>the</w:t>
      </w:r>
      <w:r>
        <w:rPr>
          <w:color w:val="231F20"/>
          <w:spacing w:val="-12"/>
        </w:rPr>
        <w:t xml:space="preserve"> </w:t>
      </w:r>
      <w:r>
        <w:rPr>
          <w:color w:val="231F20"/>
          <w:spacing w:val="-4"/>
        </w:rPr>
        <w:t>smooth</w:t>
      </w:r>
      <w:r>
        <w:rPr>
          <w:color w:val="231F20"/>
          <w:spacing w:val="-12"/>
        </w:rPr>
        <w:t xml:space="preserve"> </w:t>
      </w:r>
      <w:r>
        <w:rPr>
          <w:color w:val="231F20"/>
          <w:spacing w:val="-4"/>
        </w:rPr>
        <w:t xml:space="preserve">integration </w:t>
      </w:r>
      <w:r>
        <w:rPr>
          <w:color w:val="231F20"/>
        </w:rPr>
        <w:t>of digital voice technologies into existing maritime communication infrastructure.</w:t>
      </w:r>
    </w:p>
    <w:p w14:paraId="6084A809" w14:textId="77777777" w:rsidR="00A918E6" w:rsidRDefault="00A918E6">
      <w:pPr>
        <w:pStyle w:val="a3"/>
      </w:pPr>
    </w:p>
    <w:p w14:paraId="5C2F4346" w14:textId="77777777" w:rsidR="00A918E6" w:rsidRDefault="00A918E6">
      <w:pPr>
        <w:pStyle w:val="a3"/>
        <w:spacing w:before="84"/>
      </w:pPr>
    </w:p>
    <w:p w14:paraId="1C34C4C0" w14:textId="77777777" w:rsidR="00A918E6" w:rsidRPr="00A918E6" w:rsidRDefault="001A1C1A">
      <w:pPr>
        <w:pStyle w:val="1"/>
        <w:numPr>
          <w:ilvl w:val="1"/>
          <w:numId w:val="1"/>
        </w:numPr>
        <w:tabs>
          <w:tab w:val="left" w:pos="3082"/>
        </w:tabs>
        <w:ind w:left="3082" w:hanging="389"/>
        <w:jc w:val="left"/>
        <w:rPr>
          <w:color w:val="231F20"/>
          <w:spacing w:val="-2"/>
          <w:w w:val="105"/>
          <w:rPrChange w:id="216" w:author="WANG SHUO (CHina MSA)" w:date="2025-06-25T11:38:00Z">
            <w:rPr/>
          </w:rPrChange>
        </w:rPr>
        <w:pPrChange w:id="217" w:author="WANG SHUO (CHina MSA)" w:date="2025-06-25T11:38:00Z">
          <w:pPr>
            <w:pStyle w:val="1"/>
            <w:numPr>
              <w:ilvl w:val="1"/>
              <w:numId w:val="8"/>
            </w:numPr>
            <w:tabs>
              <w:tab w:val="left" w:pos="3191"/>
            </w:tabs>
            <w:ind w:left="3191" w:hanging="498"/>
            <w:jc w:val="right"/>
          </w:pPr>
        </w:pPrChange>
      </w:pPr>
      <w:r>
        <w:rPr>
          <w:color w:val="231F20"/>
          <w:spacing w:val="-2"/>
          <w:w w:val="105"/>
          <w:rPrChange w:id="218" w:author="WANG SHUO (CHina MSA)" w:date="2025-06-25T11:38:00Z">
            <w:rPr>
              <w:color w:val="231F20"/>
            </w:rPr>
          </w:rPrChange>
        </w:rPr>
        <w:t>DIGITAL</w:t>
      </w:r>
      <w:r>
        <w:rPr>
          <w:color w:val="231F20"/>
          <w:spacing w:val="-2"/>
          <w:w w:val="105"/>
          <w:rPrChange w:id="219" w:author="WANG SHUO (CHina MSA)" w:date="2025-06-25T11:38:00Z">
            <w:rPr>
              <w:color w:val="231F20"/>
              <w:spacing w:val="-17"/>
            </w:rPr>
          </w:rPrChange>
        </w:rPr>
        <w:t xml:space="preserve"> </w:t>
      </w:r>
      <w:r>
        <w:rPr>
          <w:color w:val="231F20"/>
          <w:spacing w:val="-2"/>
          <w:w w:val="105"/>
          <w:rPrChange w:id="220" w:author="WANG SHUO (CHina MSA)" w:date="2025-06-25T11:38:00Z">
            <w:rPr>
              <w:color w:val="231F20"/>
            </w:rPr>
          </w:rPrChange>
        </w:rPr>
        <w:t>HIGH</w:t>
      </w:r>
      <w:r>
        <w:rPr>
          <w:color w:val="231F20"/>
          <w:spacing w:val="-2"/>
          <w:w w:val="105"/>
          <w:rPrChange w:id="221" w:author="WANG SHUO (CHina MSA)" w:date="2025-06-25T11:38:00Z">
            <w:rPr>
              <w:color w:val="231F20"/>
              <w:spacing w:val="-13"/>
            </w:rPr>
          </w:rPrChange>
        </w:rPr>
        <w:t xml:space="preserve"> </w:t>
      </w:r>
      <w:r>
        <w:rPr>
          <w:color w:val="231F20"/>
          <w:spacing w:val="-2"/>
          <w:w w:val="105"/>
          <w:rPrChange w:id="222" w:author="WANG SHUO (CHina MSA)" w:date="2025-06-25T11:38:00Z">
            <w:rPr>
              <w:color w:val="231F20"/>
            </w:rPr>
          </w:rPrChange>
        </w:rPr>
        <w:t>FREQUENCY</w:t>
      </w:r>
      <w:r>
        <w:rPr>
          <w:color w:val="231F20"/>
          <w:spacing w:val="-2"/>
          <w:w w:val="105"/>
          <w:rPrChange w:id="223" w:author="WANG SHUO (CHina MSA)" w:date="2025-06-25T11:38:00Z">
            <w:rPr>
              <w:color w:val="231F20"/>
              <w:spacing w:val="-17"/>
            </w:rPr>
          </w:rPrChange>
        </w:rPr>
        <w:t xml:space="preserve"> </w:t>
      </w:r>
      <w:r>
        <w:rPr>
          <w:color w:val="231F20"/>
          <w:spacing w:val="-2"/>
          <w:w w:val="105"/>
          <w:rPrChange w:id="224" w:author="WANG SHUO (CHina MSA)" w:date="2025-06-25T11:38:00Z">
            <w:rPr>
              <w:color w:val="231F20"/>
              <w:spacing w:val="-2"/>
            </w:rPr>
          </w:rPrChange>
        </w:rPr>
        <w:t>RADIO</w:t>
      </w:r>
    </w:p>
    <w:p w14:paraId="2F6CB7F1" w14:textId="77777777" w:rsidR="00A918E6" w:rsidRDefault="001A1C1A">
      <w:pPr>
        <w:pStyle w:val="a3"/>
        <w:spacing w:before="49" w:line="297" w:lineRule="auto"/>
        <w:ind w:left="2693" w:right="140"/>
        <w:jc w:val="both"/>
      </w:pPr>
      <w:r>
        <w:rPr>
          <w:color w:val="231F20"/>
        </w:rPr>
        <w:t>The</w:t>
      </w:r>
      <w:r>
        <w:rPr>
          <w:color w:val="231F20"/>
          <w:spacing w:val="-16"/>
        </w:rPr>
        <w:t xml:space="preserve"> </w:t>
      </w:r>
      <w:r>
        <w:rPr>
          <w:color w:val="231F20"/>
        </w:rPr>
        <w:t>data</w:t>
      </w:r>
      <w:r>
        <w:rPr>
          <w:color w:val="231F20"/>
          <w:spacing w:val="-16"/>
        </w:rPr>
        <w:t xml:space="preserve"> </w:t>
      </w:r>
      <w:r>
        <w:rPr>
          <w:color w:val="231F20"/>
        </w:rPr>
        <w:t>transfer</w:t>
      </w:r>
      <w:r>
        <w:rPr>
          <w:color w:val="231F20"/>
          <w:spacing w:val="-15"/>
        </w:rPr>
        <w:t xml:space="preserve"> </w:t>
      </w:r>
      <w:r>
        <w:rPr>
          <w:color w:val="231F20"/>
        </w:rPr>
        <w:t>of</w:t>
      </w:r>
      <w:r>
        <w:rPr>
          <w:color w:val="231F20"/>
          <w:spacing w:val="-16"/>
        </w:rPr>
        <w:t xml:space="preserve"> </w:t>
      </w:r>
      <w:r>
        <w:rPr>
          <w:color w:val="231F20"/>
        </w:rPr>
        <w:t>files</w:t>
      </w:r>
      <w:r>
        <w:rPr>
          <w:color w:val="231F20"/>
          <w:spacing w:val="-16"/>
        </w:rPr>
        <w:t xml:space="preserve"> </w:t>
      </w:r>
      <w:r>
        <w:rPr>
          <w:color w:val="231F20"/>
        </w:rPr>
        <w:t>and</w:t>
      </w:r>
      <w:r>
        <w:rPr>
          <w:color w:val="231F20"/>
          <w:spacing w:val="-15"/>
        </w:rPr>
        <w:t xml:space="preserve"> </w:t>
      </w:r>
      <w:r>
        <w:rPr>
          <w:color w:val="231F20"/>
        </w:rPr>
        <w:t>e-mails</w:t>
      </w:r>
      <w:r>
        <w:rPr>
          <w:color w:val="231F20"/>
          <w:spacing w:val="-16"/>
        </w:rPr>
        <w:t xml:space="preserve"> </w:t>
      </w:r>
      <w:r>
        <w:rPr>
          <w:color w:val="231F20"/>
        </w:rPr>
        <w:t>at</w:t>
      </w:r>
      <w:r>
        <w:rPr>
          <w:color w:val="231F20"/>
          <w:spacing w:val="-15"/>
        </w:rPr>
        <w:t xml:space="preserve"> </w:t>
      </w:r>
      <w:r>
        <w:rPr>
          <w:color w:val="231F20"/>
        </w:rPr>
        <w:t>a</w:t>
      </w:r>
      <w:r>
        <w:rPr>
          <w:color w:val="231F20"/>
          <w:spacing w:val="-16"/>
        </w:rPr>
        <w:t xml:space="preserve"> </w:t>
      </w:r>
      <w:r>
        <w:rPr>
          <w:color w:val="231F20"/>
        </w:rPr>
        <w:t>reasonable</w:t>
      </w:r>
      <w:r>
        <w:rPr>
          <w:color w:val="231F20"/>
          <w:spacing w:val="-16"/>
        </w:rPr>
        <w:t xml:space="preserve"> </w:t>
      </w:r>
      <w:r>
        <w:rPr>
          <w:color w:val="231F20"/>
        </w:rPr>
        <w:t>cost</w:t>
      </w:r>
      <w:r>
        <w:rPr>
          <w:color w:val="231F20"/>
          <w:spacing w:val="-15"/>
        </w:rPr>
        <w:t xml:space="preserve"> </w:t>
      </w:r>
      <w:r>
        <w:rPr>
          <w:color w:val="231F20"/>
        </w:rPr>
        <w:t>for</w:t>
      </w:r>
      <w:r>
        <w:rPr>
          <w:color w:val="231F20"/>
          <w:spacing w:val="-16"/>
        </w:rPr>
        <w:t xml:space="preserve"> </w:t>
      </w:r>
      <w:r>
        <w:rPr>
          <w:color w:val="231F20"/>
        </w:rPr>
        <w:t>the</w:t>
      </w:r>
      <w:r>
        <w:rPr>
          <w:color w:val="231F20"/>
          <w:spacing w:val="-16"/>
        </w:rPr>
        <w:t xml:space="preserve"> </w:t>
      </w:r>
      <w:r>
        <w:rPr>
          <w:color w:val="231F20"/>
        </w:rPr>
        <w:t>mariner</w:t>
      </w:r>
      <w:r>
        <w:rPr>
          <w:color w:val="231F20"/>
          <w:spacing w:val="-15"/>
        </w:rPr>
        <w:t xml:space="preserve"> </w:t>
      </w:r>
      <w:r>
        <w:rPr>
          <w:color w:val="231F20"/>
        </w:rPr>
        <w:t>is</w:t>
      </w:r>
      <w:r>
        <w:rPr>
          <w:color w:val="231F20"/>
          <w:spacing w:val="-16"/>
        </w:rPr>
        <w:t xml:space="preserve"> </w:t>
      </w:r>
      <w:r>
        <w:rPr>
          <w:color w:val="231F20"/>
        </w:rPr>
        <w:t>now</w:t>
      </w:r>
      <w:r>
        <w:rPr>
          <w:color w:val="231F20"/>
          <w:spacing w:val="-15"/>
        </w:rPr>
        <w:t xml:space="preserve"> </w:t>
      </w:r>
      <w:r>
        <w:rPr>
          <w:color w:val="231F20"/>
        </w:rPr>
        <w:t>possible with</w:t>
      </w:r>
      <w:r>
        <w:rPr>
          <w:color w:val="231F20"/>
          <w:spacing w:val="-4"/>
        </w:rPr>
        <w:t xml:space="preserve"> </w:t>
      </w:r>
      <w:r>
        <w:rPr>
          <w:color w:val="231F20"/>
        </w:rPr>
        <w:t>the</w:t>
      </w:r>
      <w:r>
        <w:rPr>
          <w:color w:val="231F20"/>
          <w:spacing w:val="-4"/>
        </w:rPr>
        <w:t xml:space="preserve"> </w:t>
      </w:r>
      <w:proofErr w:type="spellStart"/>
      <w:r>
        <w:rPr>
          <w:color w:val="231F20"/>
        </w:rPr>
        <w:t>digitalisation</w:t>
      </w:r>
      <w:proofErr w:type="spellEnd"/>
      <w:r>
        <w:rPr>
          <w:color w:val="231F20"/>
          <w:spacing w:val="-4"/>
        </w:rPr>
        <w:t xml:space="preserve"> </w:t>
      </w:r>
      <w:r>
        <w:rPr>
          <w:color w:val="231F20"/>
        </w:rPr>
        <w:t>of</w:t>
      </w:r>
      <w:r>
        <w:rPr>
          <w:color w:val="231F20"/>
          <w:spacing w:val="-4"/>
        </w:rPr>
        <w:t xml:space="preserve"> </w:t>
      </w:r>
      <w:r>
        <w:rPr>
          <w:color w:val="231F20"/>
        </w:rPr>
        <w:t>the</w:t>
      </w:r>
      <w:r>
        <w:rPr>
          <w:color w:val="231F20"/>
          <w:spacing w:val="-4"/>
        </w:rPr>
        <w:t xml:space="preserve"> </w:t>
      </w:r>
      <w:r>
        <w:rPr>
          <w:color w:val="231F20"/>
        </w:rPr>
        <w:t>HF</w:t>
      </w:r>
      <w:r>
        <w:rPr>
          <w:color w:val="231F20"/>
          <w:spacing w:val="-4"/>
        </w:rPr>
        <w:t xml:space="preserve"> </w:t>
      </w:r>
      <w:r>
        <w:rPr>
          <w:color w:val="231F20"/>
        </w:rPr>
        <w:t>frequencies</w:t>
      </w:r>
      <w:r>
        <w:rPr>
          <w:color w:val="231F20"/>
          <w:spacing w:val="-4"/>
        </w:rPr>
        <w:t xml:space="preserve"> </w:t>
      </w:r>
      <w:r>
        <w:rPr>
          <w:color w:val="231F20"/>
        </w:rPr>
        <w:t>which</w:t>
      </w:r>
      <w:r>
        <w:rPr>
          <w:color w:val="231F20"/>
          <w:spacing w:val="-4"/>
        </w:rPr>
        <w:t xml:space="preserve"> </w:t>
      </w:r>
      <w:r>
        <w:rPr>
          <w:color w:val="231F20"/>
        </w:rPr>
        <w:t>has</w:t>
      </w:r>
      <w:r>
        <w:rPr>
          <w:color w:val="231F20"/>
          <w:spacing w:val="-4"/>
        </w:rPr>
        <w:t xml:space="preserve"> </w:t>
      </w:r>
      <w:r>
        <w:rPr>
          <w:color w:val="231F20"/>
        </w:rPr>
        <w:t>been</w:t>
      </w:r>
      <w:r>
        <w:rPr>
          <w:color w:val="231F20"/>
          <w:spacing w:val="-4"/>
        </w:rPr>
        <w:t xml:space="preserve"> </w:t>
      </w:r>
      <w:r>
        <w:rPr>
          <w:color w:val="231F20"/>
        </w:rPr>
        <w:t>study</w:t>
      </w:r>
      <w:r>
        <w:rPr>
          <w:color w:val="231F20"/>
          <w:spacing w:val="-4"/>
        </w:rPr>
        <w:t xml:space="preserve"> </w:t>
      </w:r>
      <w:r>
        <w:rPr>
          <w:color w:val="231F20"/>
        </w:rPr>
        <w:t>at</w:t>
      </w:r>
      <w:r>
        <w:rPr>
          <w:color w:val="231F20"/>
          <w:spacing w:val="-4"/>
        </w:rPr>
        <w:t xml:space="preserve"> </w:t>
      </w:r>
      <w:r>
        <w:rPr>
          <w:color w:val="231F20"/>
        </w:rPr>
        <w:t>ITU-R</w:t>
      </w:r>
      <w:r>
        <w:rPr>
          <w:color w:val="231F20"/>
          <w:spacing w:val="-4"/>
        </w:rPr>
        <w:t xml:space="preserve"> </w:t>
      </w:r>
      <w:r>
        <w:rPr>
          <w:color w:val="231F20"/>
        </w:rPr>
        <w:t>WP5B.</w:t>
      </w:r>
      <w:r>
        <w:rPr>
          <w:color w:val="231F20"/>
          <w:spacing w:val="-4"/>
        </w:rPr>
        <w:t xml:space="preserve"> </w:t>
      </w:r>
      <w:r>
        <w:rPr>
          <w:color w:val="231F20"/>
        </w:rPr>
        <w:t>The available</w:t>
      </w:r>
      <w:r>
        <w:rPr>
          <w:color w:val="231F20"/>
          <w:spacing w:val="-11"/>
        </w:rPr>
        <w:t xml:space="preserve"> </w:t>
      </w:r>
      <w:r>
        <w:rPr>
          <w:color w:val="231F20"/>
        </w:rPr>
        <w:t>HF</w:t>
      </w:r>
      <w:r>
        <w:rPr>
          <w:color w:val="231F20"/>
          <w:spacing w:val="-10"/>
        </w:rPr>
        <w:t xml:space="preserve"> </w:t>
      </w:r>
      <w:r>
        <w:rPr>
          <w:color w:val="231F20"/>
        </w:rPr>
        <w:t>data</w:t>
      </w:r>
      <w:r>
        <w:rPr>
          <w:color w:val="231F20"/>
          <w:spacing w:val="-10"/>
        </w:rPr>
        <w:t xml:space="preserve"> </w:t>
      </w:r>
      <w:r>
        <w:rPr>
          <w:color w:val="231F20"/>
        </w:rPr>
        <w:t>transfer</w:t>
      </w:r>
      <w:r>
        <w:rPr>
          <w:color w:val="231F20"/>
          <w:spacing w:val="-10"/>
        </w:rPr>
        <w:t xml:space="preserve"> </w:t>
      </w:r>
      <w:r>
        <w:rPr>
          <w:color w:val="231F20"/>
        </w:rPr>
        <w:t>protocols</w:t>
      </w:r>
      <w:r>
        <w:rPr>
          <w:color w:val="231F20"/>
          <w:spacing w:val="-10"/>
        </w:rPr>
        <w:t xml:space="preserve"> </w:t>
      </w:r>
      <w:r>
        <w:rPr>
          <w:color w:val="231F20"/>
        </w:rPr>
        <w:t>currently</w:t>
      </w:r>
      <w:r>
        <w:rPr>
          <w:color w:val="231F20"/>
          <w:spacing w:val="-10"/>
        </w:rPr>
        <w:t xml:space="preserve"> </w:t>
      </w:r>
      <w:r>
        <w:rPr>
          <w:color w:val="231F20"/>
        </w:rPr>
        <w:t>used</w:t>
      </w:r>
      <w:r>
        <w:rPr>
          <w:color w:val="231F20"/>
          <w:spacing w:val="-10"/>
        </w:rPr>
        <w:t xml:space="preserve"> </w:t>
      </w:r>
      <w:r>
        <w:rPr>
          <w:color w:val="231F20"/>
        </w:rPr>
        <w:t>in</w:t>
      </w:r>
      <w:r>
        <w:rPr>
          <w:color w:val="231F20"/>
          <w:spacing w:val="-10"/>
        </w:rPr>
        <w:t xml:space="preserve"> </w:t>
      </w:r>
      <w:r>
        <w:rPr>
          <w:color w:val="231F20"/>
        </w:rPr>
        <w:t>the</w:t>
      </w:r>
      <w:r>
        <w:rPr>
          <w:color w:val="231F20"/>
          <w:spacing w:val="-10"/>
        </w:rPr>
        <w:t xml:space="preserve"> </w:t>
      </w:r>
      <w:r>
        <w:rPr>
          <w:color w:val="231F20"/>
        </w:rPr>
        <w:t>maritime</w:t>
      </w:r>
      <w:r>
        <w:rPr>
          <w:color w:val="231F20"/>
          <w:spacing w:val="-10"/>
        </w:rPr>
        <w:t xml:space="preserve"> </w:t>
      </w:r>
      <w:r>
        <w:rPr>
          <w:color w:val="231F20"/>
        </w:rPr>
        <w:t>mobile</w:t>
      </w:r>
      <w:r>
        <w:rPr>
          <w:color w:val="231F20"/>
          <w:spacing w:val="-10"/>
        </w:rPr>
        <w:t xml:space="preserve"> </w:t>
      </w:r>
      <w:r>
        <w:rPr>
          <w:color w:val="231F20"/>
        </w:rPr>
        <w:t>service</w:t>
      </w:r>
      <w:r>
        <w:rPr>
          <w:color w:val="231F20"/>
          <w:spacing w:val="-10"/>
        </w:rPr>
        <w:t xml:space="preserve"> </w:t>
      </w:r>
      <w:r>
        <w:rPr>
          <w:color w:val="231F20"/>
          <w:spacing w:val="-9"/>
        </w:rPr>
        <w:t>(MMS)</w:t>
      </w:r>
    </w:p>
    <w:p w14:paraId="78D9693F" w14:textId="77777777" w:rsidR="00A918E6" w:rsidRDefault="00A918E6">
      <w:pPr>
        <w:pStyle w:val="a3"/>
        <w:spacing w:line="297" w:lineRule="auto"/>
        <w:jc w:val="both"/>
        <w:sectPr w:rsidR="00A918E6">
          <w:pgSz w:w="11910" w:h="15880"/>
          <w:pgMar w:top="1520" w:right="708" w:bottom="280" w:left="708" w:header="839" w:footer="0" w:gutter="0"/>
          <w:cols w:space="720"/>
        </w:sectPr>
      </w:pPr>
    </w:p>
    <w:p w14:paraId="47A787C7" w14:textId="77777777" w:rsidR="00A918E6" w:rsidRDefault="001A1C1A">
      <w:pPr>
        <w:pStyle w:val="a3"/>
        <w:spacing w:before="178" w:line="297" w:lineRule="auto"/>
        <w:ind w:left="129" w:right="2704"/>
        <w:jc w:val="both"/>
      </w:pPr>
      <w:proofErr w:type="gramStart"/>
      <w:r>
        <w:rPr>
          <w:color w:val="231F20"/>
        </w:rPr>
        <w:lastRenderedPageBreak/>
        <w:t>for</w:t>
      </w:r>
      <w:proofErr w:type="gramEnd"/>
      <w:r>
        <w:rPr>
          <w:color w:val="231F20"/>
          <w:spacing w:val="-7"/>
        </w:rPr>
        <w:t xml:space="preserve"> </w:t>
      </w:r>
      <w:r>
        <w:rPr>
          <w:color w:val="231F20"/>
        </w:rPr>
        <w:t>the</w:t>
      </w:r>
      <w:r>
        <w:rPr>
          <w:color w:val="231F20"/>
          <w:spacing w:val="-7"/>
        </w:rPr>
        <w:t xml:space="preserve"> </w:t>
      </w:r>
      <w:r>
        <w:rPr>
          <w:color w:val="231F20"/>
        </w:rPr>
        <w:t>exchange</w:t>
      </w:r>
      <w:r>
        <w:rPr>
          <w:color w:val="231F20"/>
          <w:spacing w:val="-7"/>
        </w:rPr>
        <w:t xml:space="preserve"> </w:t>
      </w:r>
      <w:r>
        <w:rPr>
          <w:color w:val="231F20"/>
        </w:rPr>
        <w:t>of</w:t>
      </w:r>
      <w:r>
        <w:rPr>
          <w:color w:val="231F20"/>
          <w:spacing w:val="-7"/>
        </w:rPr>
        <w:t xml:space="preserve"> </w:t>
      </w:r>
      <w:r>
        <w:rPr>
          <w:color w:val="231F20"/>
        </w:rPr>
        <w:t>data</w:t>
      </w:r>
      <w:r>
        <w:rPr>
          <w:color w:val="231F20"/>
          <w:spacing w:val="-7"/>
        </w:rPr>
        <w:t xml:space="preserve"> </w:t>
      </w:r>
      <w:r>
        <w:rPr>
          <w:color w:val="231F20"/>
        </w:rPr>
        <w:t>and</w:t>
      </w:r>
      <w:r>
        <w:rPr>
          <w:color w:val="231F20"/>
          <w:spacing w:val="-7"/>
        </w:rPr>
        <w:t xml:space="preserve"> </w:t>
      </w:r>
      <w:r>
        <w:rPr>
          <w:color w:val="231F20"/>
        </w:rPr>
        <w:t>electronic</w:t>
      </w:r>
      <w:r>
        <w:rPr>
          <w:color w:val="231F20"/>
          <w:spacing w:val="-7"/>
        </w:rPr>
        <w:t xml:space="preserve"> </w:t>
      </w:r>
      <w:r>
        <w:rPr>
          <w:color w:val="231F20"/>
        </w:rPr>
        <w:t>mail</w:t>
      </w:r>
      <w:r>
        <w:rPr>
          <w:color w:val="231F20"/>
          <w:spacing w:val="-7"/>
        </w:rPr>
        <w:t xml:space="preserve"> </w:t>
      </w:r>
      <w:r>
        <w:rPr>
          <w:color w:val="231F20"/>
        </w:rPr>
        <w:t>on</w:t>
      </w:r>
      <w:r>
        <w:rPr>
          <w:color w:val="231F20"/>
          <w:spacing w:val="-7"/>
        </w:rPr>
        <w:t xml:space="preserve"> </w:t>
      </w:r>
      <w:r>
        <w:rPr>
          <w:color w:val="231F20"/>
        </w:rPr>
        <w:t>MF/HF</w:t>
      </w:r>
      <w:r>
        <w:rPr>
          <w:color w:val="231F20"/>
          <w:spacing w:val="-7"/>
        </w:rPr>
        <w:t xml:space="preserve"> </w:t>
      </w:r>
      <w:r>
        <w:rPr>
          <w:color w:val="231F20"/>
        </w:rPr>
        <w:t>frequencies</w:t>
      </w:r>
      <w:r>
        <w:rPr>
          <w:color w:val="231F20"/>
          <w:spacing w:val="-7"/>
        </w:rPr>
        <w:t xml:space="preserve"> </w:t>
      </w:r>
      <w:r>
        <w:rPr>
          <w:color w:val="231F20"/>
        </w:rPr>
        <w:t>are</w:t>
      </w:r>
      <w:r>
        <w:rPr>
          <w:color w:val="231F20"/>
          <w:spacing w:val="-7"/>
        </w:rPr>
        <w:t xml:space="preserve"> </w:t>
      </w:r>
      <w:r>
        <w:rPr>
          <w:color w:val="231F20"/>
        </w:rPr>
        <w:t>described</w:t>
      </w:r>
      <w:r>
        <w:rPr>
          <w:color w:val="231F20"/>
          <w:spacing w:val="-7"/>
        </w:rPr>
        <w:t xml:space="preserve"> </w:t>
      </w:r>
      <w:r>
        <w:rPr>
          <w:color w:val="231F20"/>
        </w:rPr>
        <w:t>in</w:t>
      </w:r>
      <w:r>
        <w:rPr>
          <w:color w:val="231F20"/>
          <w:spacing w:val="-7"/>
        </w:rPr>
        <w:t xml:space="preserve"> </w:t>
      </w:r>
      <w:r>
        <w:rPr>
          <w:color w:val="231F20"/>
        </w:rPr>
        <w:t xml:space="preserve">the </w:t>
      </w:r>
      <w:r>
        <w:rPr>
          <w:color w:val="231F20"/>
          <w:spacing w:val="-4"/>
        </w:rPr>
        <w:t>Recommendation</w:t>
      </w:r>
      <w:r>
        <w:rPr>
          <w:color w:val="231F20"/>
          <w:spacing w:val="-12"/>
        </w:rPr>
        <w:t xml:space="preserve"> </w:t>
      </w:r>
      <w:r>
        <w:rPr>
          <w:color w:val="231F20"/>
          <w:spacing w:val="-4"/>
        </w:rPr>
        <w:t>ITU-R</w:t>
      </w:r>
      <w:r>
        <w:rPr>
          <w:color w:val="231F20"/>
          <w:spacing w:val="-12"/>
        </w:rPr>
        <w:t xml:space="preserve"> </w:t>
      </w:r>
      <w:r>
        <w:rPr>
          <w:color w:val="231F20"/>
          <w:spacing w:val="-4"/>
        </w:rPr>
        <w:t>M.1798</w:t>
      </w:r>
      <w:r>
        <w:rPr>
          <w:color w:val="231F20"/>
          <w:spacing w:val="-11"/>
        </w:rPr>
        <w:t xml:space="preserve"> </w:t>
      </w:r>
      <w:r>
        <w:rPr>
          <w:color w:val="231F20"/>
          <w:spacing w:val="-4"/>
        </w:rPr>
        <w:t>(Characteristics</w:t>
      </w:r>
      <w:r>
        <w:rPr>
          <w:color w:val="231F20"/>
          <w:spacing w:val="-12"/>
        </w:rPr>
        <w:t xml:space="preserve"> </w:t>
      </w:r>
      <w:r>
        <w:rPr>
          <w:color w:val="231F20"/>
          <w:spacing w:val="-4"/>
        </w:rPr>
        <w:t>of</w:t>
      </w:r>
      <w:r>
        <w:rPr>
          <w:color w:val="231F20"/>
          <w:spacing w:val="-12"/>
        </w:rPr>
        <w:t xml:space="preserve"> </w:t>
      </w:r>
      <w:r>
        <w:rPr>
          <w:color w:val="231F20"/>
          <w:spacing w:val="-4"/>
        </w:rPr>
        <w:t>HF</w:t>
      </w:r>
      <w:r>
        <w:rPr>
          <w:color w:val="231F20"/>
          <w:spacing w:val="-11"/>
        </w:rPr>
        <w:t xml:space="preserve"> </w:t>
      </w:r>
      <w:r>
        <w:rPr>
          <w:color w:val="231F20"/>
          <w:spacing w:val="-4"/>
        </w:rPr>
        <w:t>radio</w:t>
      </w:r>
      <w:r>
        <w:rPr>
          <w:color w:val="231F20"/>
          <w:spacing w:val="-12"/>
        </w:rPr>
        <w:t xml:space="preserve"> </w:t>
      </w:r>
      <w:r>
        <w:rPr>
          <w:color w:val="231F20"/>
          <w:spacing w:val="-4"/>
        </w:rPr>
        <w:t>equipment</w:t>
      </w:r>
      <w:r>
        <w:rPr>
          <w:color w:val="231F20"/>
          <w:spacing w:val="-11"/>
        </w:rPr>
        <w:t xml:space="preserve"> </w:t>
      </w:r>
      <w:r>
        <w:rPr>
          <w:color w:val="231F20"/>
          <w:spacing w:val="-4"/>
        </w:rPr>
        <w:t>for</w:t>
      </w:r>
      <w:r>
        <w:rPr>
          <w:color w:val="231F20"/>
          <w:spacing w:val="-12"/>
        </w:rPr>
        <w:t xml:space="preserve"> </w:t>
      </w:r>
      <w:r>
        <w:rPr>
          <w:color w:val="231F20"/>
          <w:spacing w:val="-4"/>
        </w:rPr>
        <w:t>the</w:t>
      </w:r>
      <w:r>
        <w:rPr>
          <w:color w:val="231F20"/>
          <w:spacing w:val="-12"/>
        </w:rPr>
        <w:t xml:space="preserve"> </w:t>
      </w:r>
      <w:r>
        <w:rPr>
          <w:color w:val="231F20"/>
          <w:spacing w:val="-4"/>
        </w:rPr>
        <w:t>exchange</w:t>
      </w:r>
      <w:r>
        <w:rPr>
          <w:color w:val="231F20"/>
          <w:spacing w:val="-11"/>
        </w:rPr>
        <w:t xml:space="preserve"> </w:t>
      </w:r>
      <w:r>
        <w:rPr>
          <w:color w:val="231F20"/>
          <w:spacing w:val="-4"/>
        </w:rPr>
        <w:t xml:space="preserve">of </w:t>
      </w:r>
      <w:r>
        <w:rPr>
          <w:color w:val="231F20"/>
        </w:rPr>
        <w:t>digital</w:t>
      </w:r>
      <w:r>
        <w:rPr>
          <w:color w:val="231F20"/>
          <w:spacing w:val="-12"/>
        </w:rPr>
        <w:t xml:space="preserve"> </w:t>
      </w:r>
      <w:r>
        <w:rPr>
          <w:color w:val="231F20"/>
        </w:rPr>
        <w:t>data</w:t>
      </w:r>
      <w:r>
        <w:rPr>
          <w:color w:val="231F20"/>
          <w:spacing w:val="-12"/>
        </w:rPr>
        <w:t xml:space="preserve"> </w:t>
      </w:r>
      <w:r>
        <w:rPr>
          <w:color w:val="231F20"/>
        </w:rPr>
        <w:t>and</w:t>
      </w:r>
      <w:r>
        <w:rPr>
          <w:color w:val="231F20"/>
          <w:spacing w:val="-12"/>
        </w:rPr>
        <w:t xml:space="preserve"> </w:t>
      </w:r>
      <w:r>
        <w:rPr>
          <w:color w:val="231F20"/>
        </w:rPr>
        <w:t>electronic</w:t>
      </w:r>
      <w:r>
        <w:rPr>
          <w:color w:val="231F20"/>
          <w:spacing w:val="-12"/>
        </w:rPr>
        <w:t xml:space="preserve"> </w:t>
      </w:r>
      <w:r>
        <w:rPr>
          <w:color w:val="231F20"/>
        </w:rPr>
        <w:t>mail</w:t>
      </w:r>
      <w:r>
        <w:rPr>
          <w:color w:val="231F20"/>
          <w:spacing w:val="-12"/>
        </w:rPr>
        <w:t xml:space="preserve"> </w:t>
      </w:r>
      <w:r>
        <w:rPr>
          <w:color w:val="231F20"/>
        </w:rPr>
        <w:t>in</w:t>
      </w:r>
      <w:r>
        <w:rPr>
          <w:color w:val="231F20"/>
          <w:spacing w:val="-12"/>
        </w:rPr>
        <w:t xml:space="preserve"> </w:t>
      </w:r>
      <w:r>
        <w:rPr>
          <w:color w:val="231F20"/>
        </w:rPr>
        <w:t>the</w:t>
      </w:r>
      <w:r>
        <w:rPr>
          <w:color w:val="231F20"/>
          <w:spacing w:val="-12"/>
        </w:rPr>
        <w:t xml:space="preserve"> </w:t>
      </w:r>
      <w:r>
        <w:rPr>
          <w:color w:val="231F20"/>
        </w:rPr>
        <w:t>maritime</w:t>
      </w:r>
      <w:r>
        <w:rPr>
          <w:color w:val="231F20"/>
          <w:spacing w:val="-12"/>
        </w:rPr>
        <w:t xml:space="preserve"> </w:t>
      </w:r>
      <w:r>
        <w:rPr>
          <w:color w:val="231F20"/>
        </w:rPr>
        <w:t>mobile</w:t>
      </w:r>
      <w:r>
        <w:rPr>
          <w:color w:val="231F20"/>
          <w:spacing w:val="-12"/>
        </w:rPr>
        <w:t xml:space="preserve"> </w:t>
      </w:r>
      <w:r>
        <w:rPr>
          <w:color w:val="231F20"/>
        </w:rPr>
        <w:t>service).</w:t>
      </w:r>
      <w:r>
        <w:rPr>
          <w:color w:val="231F20"/>
          <w:spacing w:val="-12"/>
        </w:rPr>
        <w:t xml:space="preserve"> </w:t>
      </w:r>
      <w:r>
        <w:rPr>
          <w:color w:val="231F20"/>
        </w:rPr>
        <w:t>Three</w:t>
      </w:r>
      <w:r>
        <w:rPr>
          <w:color w:val="231F20"/>
          <w:spacing w:val="-12"/>
        </w:rPr>
        <w:t xml:space="preserve"> </w:t>
      </w:r>
      <w:r>
        <w:rPr>
          <w:color w:val="231F20"/>
        </w:rPr>
        <w:t>HF</w:t>
      </w:r>
      <w:r>
        <w:rPr>
          <w:color w:val="231F20"/>
          <w:spacing w:val="-12"/>
        </w:rPr>
        <w:t xml:space="preserve"> </w:t>
      </w:r>
      <w:r>
        <w:rPr>
          <w:color w:val="231F20"/>
        </w:rPr>
        <w:t>electronic</w:t>
      </w:r>
      <w:r>
        <w:rPr>
          <w:color w:val="231F20"/>
          <w:spacing w:val="-12"/>
        </w:rPr>
        <w:t xml:space="preserve"> </w:t>
      </w:r>
      <w:r>
        <w:rPr>
          <w:color w:val="231F20"/>
        </w:rPr>
        <w:t>mail systems</w:t>
      </w:r>
      <w:r>
        <w:rPr>
          <w:color w:val="231F20"/>
          <w:spacing w:val="-9"/>
        </w:rPr>
        <w:t xml:space="preserve"> </w:t>
      </w:r>
      <w:r>
        <w:rPr>
          <w:color w:val="231F20"/>
        </w:rPr>
        <w:t>and</w:t>
      </w:r>
      <w:r>
        <w:rPr>
          <w:color w:val="231F20"/>
          <w:spacing w:val="-9"/>
        </w:rPr>
        <w:t xml:space="preserve"> </w:t>
      </w:r>
      <w:r>
        <w:rPr>
          <w:color w:val="231F20"/>
        </w:rPr>
        <w:t>one</w:t>
      </w:r>
      <w:r>
        <w:rPr>
          <w:color w:val="231F20"/>
          <w:spacing w:val="-9"/>
        </w:rPr>
        <w:t xml:space="preserve"> </w:t>
      </w:r>
      <w:r>
        <w:rPr>
          <w:color w:val="231F20"/>
        </w:rPr>
        <w:t>wideband</w:t>
      </w:r>
      <w:r>
        <w:rPr>
          <w:color w:val="231F20"/>
          <w:spacing w:val="-9"/>
        </w:rPr>
        <w:t xml:space="preserve"> </w:t>
      </w:r>
      <w:r>
        <w:rPr>
          <w:color w:val="231F20"/>
        </w:rPr>
        <w:t>HF</w:t>
      </w:r>
      <w:r>
        <w:rPr>
          <w:color w:val="231F20"/>
          <w:spacing w:val="-9"/>
        </w:rPr>
        <w:t xml:space="preserve"> </w:t>
      </w:r>
      <w:r>
        <w:rPr>
          <w:color w:val="231F20"/>
        </w:rPr>
        <w:t>data</w:t>
      </w:r>
      <w:r>
        <w:rPr>
          <w:color w:val="231F20"/>
          <w:spacing w:val="-9"/>
        </w:rPr>
        <w:t xml:space="preserve"> </w:t>
      </w:r>
      <w:r>
        <w:rPr>
          <w:color w:val="231F20"/>
        </w:rPr>
        <w:t>exchange</w:t>
      </w:r>
      <w:r>
        <w:rPr>
          <w:color w:val="231F20"/>
          <w:spacing w:val="-9"/>
        </w:rPr>
        <w:t xml:space="preserve"> </w:t>
      </w:r>
      <w:r>
        <w:rPr>
          <w:color w:val="231F20"/>
        </w:rPr>
        <w:t>system</w:t>
      </w:r>
      <w:r>
        <w:rPr>
          <w:color w:val="231F20"/>
          <w:spacing w:val="-9"/>
        </w:rPr>
        <w:t xml:space="preserve"> </w:t>
      </w:r>
      <w:r>
        <w:rPr>
          <w:color w:val="231F20"/>
        </w:rPr>
        <w:t>for</w:t>
      </w:r>
      <w:r>
        <w:rPr>
          <w:color w:val="231F20"/>
          <w:spacing w:val="-9"/>
        </w:rPr>
        <w:t xml:space="preserve"> </w:t>
      </w:r>
      <w:r>
        <w:rPr>
          <w:color w:val="231F20"/>
        </w:rPr>
        <w:t>point-to-point</w:t>
      </w:r>
      <w:r>
        <w:rPr>
          <w:color w:val="231F20"/>
          <w:spacing w:val="-9"/>
        </w:rPr>
        <w:t xml:space="preserve"> </w:t>
      </w:r>
      <w:r>
        <w:rPr>
          <w:color w:val="231F20"/>
        </w:rPr>
        <w:t>communication are proposed in this Recommendation.</w:t>
      </w:r>
    </w:p>
    <w:p w14:paraId="0110BABC" w14:textId="77777777" w:rsidR="00A918E6" w:rsidRDefault="00A918E6">
      <w:pPr>
        <w:pStyle w:val="a3"/>
      </w:pPr>
    </w:p>
    <w:p w14:paraId="79D85ED0" w14:textId="77777777" w:rsidR="00A918E6" w:rsidRPr="00A918E6" w:rsidRDefault="001A1C1A">
      <w:pPr>
        <w:pStyle w:val="1"/>
        <w:numPr>
          <w:ilvl w:val="1"/>
          <w:numId w:val="1"/>
        </w:numPr>
        <w:tabs>
          <w:tab w:val="left" w:pos="545"/>
        </w:tabs>
        <w:ind w:left="545" w:hanging="403"/>
        <w:jc w:val="left"/>
        <w:rPr>
          <w:ins w:id="225" w:author="WANG SHUO (CHina MSA)" w:date="2025-04-17T14:28:00Z"/>
          <w:color w:val="231F20"/>
          <w:spacing w:val="-4"/>
          <w:rPrChange w:id="226" w:author="WANG SHUO (CHina MSA)" w:date="2025-06-25T11:38:00Z">
            <w:rPr>
              <w:ins w:id="227" w:author="WANG SHUO (CHina MSA)" w:date="2025-04-17T14:28:00Z"/>
            </w:rPr>
          </w:rPrChange>
        </w:rPr>
        <w:pPrChange w:id="228" w:author="WANG SHUO (CHina MSA)" w:date="2025-06-25T11:38:00Z">
          <w:pPr>
            <w:pStyle w:val="1"/>
            <w:numPr>
              <w:ilvl w:val="1"/>
              <w:numId w:val="8"/>
            </w:numPr>
            <w:tabs>
              <w:tab w:val="left" w:pos="623"/>
            </w:tabs>
            <w:spacing w:before="1"/>
            <w:ind w:left="623" w:hanging="494"/>
            <w:jc w:val="right"/>
          </w:pPr>
        </w:pPrChange>
      </w:pPr>
      <w:ins w:id="229" w:author="WANG SHUO (CHina MSA)" w:date="2025-04-17T14:28:00Z">
        <w:r>
          <w:rPr>
            <w:color w:val="231F20"/>
            <w:spacing w:val="-4"/>
            <w:rPrChange w:id="230" w:author="WANG SHUO (CHina MSA)" w:date="2025-06-25T11:38:00Z">
              <w:rPr>
                <w:rFonts w:asciiTheme="minorEastAsia" w:eastAsiaTheme="minorEastAsia" w:hAnsiTheme="minorEastAsia"/>
                <w:color w:val="231F20"/>
                <w:spacing w:val="-2"/>
                <w:lang w:eastAsia="zh-CN"/>
              </w:rPr>
            </w:rPrChange>
          </w:rPr>
          <w:t>IMT</w:t>
        </w:r>
        <w:r>
          <w:rPr>
            <w:color w:val="231F20"/>
            <w:spacing w:val="-4"/>
            <w:rPrChange w:id="231" w:author="WANG SHUO (CHina MSA)" w:date="2025-06-25T11:38:00Z">
              <w:rPr>
                <w:color w:val="231F20"/>
                <w:spacing w:val="-2"/>
              </w:rPr>
            </w:rPrChange>
          </w:rPr>
          <w:t xml:space="preserve">-2030 </w:t>
        </w:r>
        <w:r>
          <w:rPr>
            <w:color w:val="231F20"/>
            <w:spacing w:val="-4"/>
            <w:rPrChange w:id="232" w:author="WANG SHUO (CHina MSA)" w:date="2025-06-25T11:38:00Z">
              <w:rPr>
                <w:rFonts w:asciiTheme="minorEastAsia" w:eastAsiaTheme="minorEastAsia" w:hAnsiTheme="minorEastAsia"/>
                <w:color w:val="231F20"/>
                <w:spacing w:val="-2"/>
                <w:lang w:eastAsia="zh-CN"/>
              </w:rPr>
            </w:rPrChange>
          </w:rPr>
          <w:t>T</w:t>
        </w:r>
      </w:ins>
      <w:ins w:id="233" w:author="WANG SHUO (CHina MSA)" w:date="2025-06-25T16:07:00Z">
        <w:r>
          <w:rPr>
            <w:color w:val="231F20"/>
            <w:spacing w:val="-4"/>
          </w:rPr>
          <w:t>ECHNOLOGY</w:t>
        </w:r>
      </w:ins>
    </w:p>
    <w:p w14:paraId="7CBA4B52" w14:textId="77777777" w:rsidR="00A918E6" w:rsidRDefault="001A1C1A" w:rsidP="004D410E">
      <w:pPr>
        <w:pStyle w:val="a3"/>
        <w:spacing w:before="49" w:line="297" w:lineRule="auto"/>
        <w:ind w:left="129" w:right="2703"/>
        <w:jc w:val="both"/>
        <w:rPr>
          <w:ins w:id="234" w:author="WANG SHUO (CHina MSA)" w:date="2025-07-25T13:59:00Z"/>
        </w:rPr>
      </w:pPr>
      <w:ins w:id="235" w:author="WANG SHUO (CHina MSA)" w:date="2025-04-17T14:45:00Z">
        <w:r w:rsidRPr="00190B34">
          <w:rPr>
            <w:color w:val="231F20"/>
          </w:rPr>
          <w:t xml:space="preserve">The International Telecommunication Union (ITU) has published the framework for the development of standards and radio interface technologies for the sixth generation of mobile systems </w:t>
        </w:r>
      </w:ins>
      <w:ins w:id="236" w:author="WANG SHUO (CHina MSA)" w:date="2025-07-25T13:58:00Z">
        <w:r w:rsidR="00303655" w:rsidRPr="00190B34">
          <w:rPr>
            <w:color w:val="231F20"/>
          </w:rPr>
          <w:t>(IMT-2030 Framework)</w:t>
        </w:r>
        <w:r w:rsidR="004D410E">
          <w:rPr>
            <w:color w:val="231F20"/>
          </w:rPr>
          <w:t xml:space="preserve">, </w:t>
        </w:r>
      </w:ins>
      <w:ins w:id="237" w:author="WANG SHUO (CHina MSA)" w:date="2025-04-17T14:36:00Z">
        <w:r w:rsidRPr="00190B34">
          <w:t>with the prospect of getting a final set of IMT-2030 technology standards approved by 2030.</w:t>
        </w:r>
      </w:ins>
    </w:p>
    <w:p w14:paraId="11E8749D" w14:textId="77777777" w:rsidR="004D410E" w:rsidRPr="004D410E" w:rsidRDefault="004D410E" w:rsidP="004D410E">
      <w:pPr>
        <w:pStyle w:val="a3"/>
        <w:spacing w:before="49" w:line="297" w:lineRule="auto"/>
        <w:ind w:left="129" w:right="2703"/>
        <w:jc w:val="both"/>
        <w:rPr>
          <w:ins w:id="238" w:author="WANG SHUO (CHina MSA)" w:date="2025-07-24T11:44:00Z"/>
          <w:color w:val="231F20"/>
          <w:rPrChange w:id="239" w:author="WANG SHUO (CHina MSA)" w:date="2025-07-25T13:58:00Z">
            <w:rPr>
              <w:ins w:id="240" w:author="WANG SHUO (CHina MSA)" w:date="2025-07-24T11:44:00Z"/>
            </w:rPr>
          </w:rPrChange>
        </w:rPr>
      </w:pPr>
      <w:ins w:id="241" w:author="WANG SHUO (CHina MSA)" w:date="2025-07-25T13:59:00Z">
        <w:r w:rsidRPr="004D410E">
          <w:rPr>
            <w:color w:val="231F20"/>
          </w:rPr>
          <w:t>The IALA has begun developing the IALA Guidelin</w:t>
        </w:r>
        <w:r w:rsidRPr="00C6390F">
          <w:rPr>
            <w:color w:val="231F20"/>
          </w:rPr>
          <w:t xml:space="preserve">e </w:t>
        </w:r>
        <w:r w:rsidRPr="00C6390F">
          <w:rPr>
            <w:color w:val="231F20"/>
            <w:rPrChange w:id="242" w:author="WANG SHUO (CHina MSA)" w:date="2025-07-25T14:00:00Z">
              <w:rPr>
                <w:rFonts w:asciiTheme="minorEastAsia" w:eastAsiaTheme="minorEastAsia" w:hAnsiTheme="minorEastAsia"/>
                <w:color w:val="231F20"/>
                <w:lang w:eastAsia="zh-CN"/>
              </w:rPr>
            </w:rPrChange>
          </w:rPr>
          <w:t>and</w:t>
        </w:r>
        <w:r w:rsidRPr="00C6390F">
          <w:rPr>
            <w:color w:val="231F20"/>
          </w:rPr>
          <w:t xml:space="preserve"> </w:t>
        </w:r>
        <w:r w:rsidR="00441878" w:rsidRPr="00C6390F">
          <w:rPr>
            <w:color w:val="231F20"/>
            <w:rPrChange w:id="243" w:author="WANG SHUO (CHina MSA)" w:date="2025-07-25T14:00:00Z">
              <w:rPr>
                <w:rFonts w:asciiTheme="minorEastAsia" w:eastAsiaTheme="minorEastAsia" w:hAnsiTheme="minorEastAsia"/>
                <w:lang w:eastAsia="zh-CN"/>
              </w:rPr>
            </w:rPrChange>
          </w:rPr>
          <w:t>Recommend</w:t>
        </w:r>
      </w:ins>
      <w:ins w:id="244" w:author="WANG SHUO (CHina MSA)" w:date="2025-07-25T14:00:00Z">
        <w:r w:rsidR="00441878" w:rsidRPr="00C6390F">
          <w:rPr>
            <w:color w:val="231F20"/>
            <w:rPrChange w:id="245" w:author="WANG SHUO (CHina MSA)" w:date="2025-07-25T14:00:00Z">
              <w:rPr>
                <w:rFonts w:asciiTheme="minorEastAsia" w:eastAsiaTheme="minorEastAsia" w:hAnsiTheme="minorEastAsia"/>
                <w:lang w:eastAsia="zh-CN"/>
              </w:rPr>
            </w:rPrChange>
          </w:rPr>
          <w:t xml:space="preserve"> on Marine </w:t>
        </w:r>
        <w:proofErr w:type="spellStart"/>
        <w:r w:rsidR="00441878" w:rsidRPr="00C6390F">
          <w:rPr>
            <w:color w:val="231F20"/>
            <w:rPrChange w:id="246" w:author="WANG SHUO (CHina MSA)" w:date="2025-07-25T14:00:00Z">
              <w:rPr>
                <w:rFonts w:asciiTheme="minorEastAsia" w:eastAsiaTheme="minorEastAsia" w:hAnsiTheme="minorEastAsia"/>
                <w:lang w:eastAsia="zh-CN"/>
              </w:rPr>
            </w:rPrChange>
          </w:rPr>
          <w:t>AtoN</w:t>
        </w:r>
        <w:proofErr w:type="spellEnd"/>
        <w:r w:rsidR="00441878" w:rsidRPr="00C6390F">
          <w:rPr>
            <w:color w:val="231F20"/>
            <w:rPrChange w:id="247" w:author="WANG SHUO (CHina MSA)" w:date="2025-07-25T14:00:00Z">
              <w:rPr>
                <w:rFonts w:asciiTheme="minorEastAsia" w:eastAsiaTheme="minorEastAsia" w:hAnsiTheme="minorEastAsia"/>
                <w:lang w:eastAsia="zh-CN"/>
              </w:rPr>
            </w:rPrChange>
          </w:rPr>
          <w:t xml:space="preserve"> over IMT-2030</w:t>
        </w:r>
        <w:r w:rsidR="00441878" w:rsidRPr="00C6390F">
          <w:rPr>
            <w:color w:val="231F20"/>
            <w:rPrChange w:id="248" w:author="WANG SHUO (CHina MSA)" w:date="2025-07-25T14:00:00Z">
              <w:rPr/>
            </w:rPrChange>
          </w:rPr>
          <w:t>,</w:t>
        </w:r>
      </w:ins>
      <w:ins w:id="249" w:author="WANG SHUO (CHina MSA)" w:date="2025-07-25T14:01:00Z">
        <w:r w:rsidR="00636EDF">
          <w:rPr>
            <w:color w:val="231F20"/>
          </w:rPr>
          <w:t xml:space="preserve"> </w:t>
        </w:r>
        <w:r w:rsidR="00636EDF" w:rsidRPr="00636EDF">
          <w:rPr>
            <w:color w:val="231F20"/>
          </w:rPr>
          <w:t xml:space="preserve">which includes use cases and service requirements with regulatory aspects for Marine </w:t>
        </w:r>
        <w:proofErr w:type="spellStart"/>
        <w:r w:rsidR="00636EDF" w:rsidRPr="00636EDF">
          <w:rPr>
            <w:color w:val="231F20"/>
          </w:rPr>
          <w:t>AtoN</w:t>
        </w:r>
        <w:proofErr w:type="spellEnd"/>
        <w:r w:rsidR="00636EDF" w:rsidRPr="00636EDF">
          <w:rPr>
            <w:color w:val="231F20"/>
          </w:rPr>
          <w:t xml:space="preserve">, which contribute to formulating inputs as served for incorporating demands of Marine </w:t>
        </w:r>
        <w:proofErr w:type="spellStart"/>
        <w:r w:rsidR="00636EDF" w:rsidRPr="00636EDF">
          <w:rPr>
            <w:color w:val="231F20"/>
          </w:rPr>
          <w:t>AtoN</w:t>
        </w:r>
        <w:proofErr w:type="spellEnd"/>
        <w:r w:rsidR="00636EDF" w:rsidRPr="00636EDF">
          <w:rPr>
            <w:color w:val="231F20"/>
          </w:rPr>
          <w:t xml:space="preserve"> related stakeholders into 3GPP standardization for IMT-2030.</w:t>
        </w:r>
      </w:ins>
    </w:p>
    <w:p w14:paraId="1DCE6D33" w14:textId="77777777" w:rsidR="0062682F" w:rsidRDefault="0062682F">
      <w:pPr>
        <w:pStyle w:val="a3"/>
        <w:spacing w:before="49" w:line="297" w:lineRule="auto"/>
        <w:ind w:left="129" w:right="2703"/>
        <w:jc w:val="both"/>
        <w:rPr>
          <w:ins w:id="250" w:author="WANG SHUO (CHina MSA)" w:date="2025-04-17T14:28:00Z"/>
        </w:rPr>
      </w:pPr>
    </w:p>
    <w:p w14:paraId="133FFFEB" w14:textId="77777777" w:rsidR="00A918E6" w:rsidRDefault="00A918E6">
      <w:pPr>
        <w:pStyle w:val="a3"/>
        <w:spacing w:before="83"/>
        <w:rPr>
          <w:ins w:id="251" w:author="WANG SHUO (CHina MSA)" w:date="2025-04-17T14:27:00Z"/>
        </w:rPr>
      </w:pPr>
    </w:p>
    <w:p w14:paraId="19498B4D" w14:textId="77777777" w:rsidR="00A918E6" w:rsidRDefault="00A918E6">
      <w:pPr>
        <w:pStyle w:val="a3"/>
        <w:spacing w:before="83"/>
      </w:pPr>
    </w:p>
    <w:p w14:paraId="3571D3E7" w14:textId="77777777" w:rsidR="00A918E6" w:rsidRPr="00A918E6" w:rsidRDefault="001A1C1A">
      <w:pPr>
        <w:pStyle w:val="1"/>
        <w:numPr>
          <w:ilvl w:val="1"/>
          <w:numId w:val="1"/>
        </w:numPr>
        <w:tabs>
          <w:tab w:val="left" w:pos="545"/>
        </w:tabs>
        <w:ind w:left="545" w:hanging="403"/>
        <w:jc w:val="left"/>
        <w:rPr>
          <w:color w:val="231F20"/>
          <w:spacing w:val="-4"/>
          <w:rPrChange w:id="252" w:author="WANG SHUO (CHina MSA)" w:date="2025-06-25T11:38:00Z">
            <w:rPr/>
          </w:rPrChange>
        </w:rPr>
        <w:pPrChange w:id="253" w:author="WANG SHUO (CHina MSA)" w:date="2025-06-25T11:38:00Z">
          <w:pPr>
            <w:pStyle w:val="1"/>
            <w:numPr>
              <w:ilvl w:val="1"/>
              <w:numId w:val="8"/>
            </w:numPr>
            <w:tabs>
              <w:tab w:val="left" w:pos="623"/>
            </w:tabs>
            <w:spacing w:before="1"/>
            <w:ind w:left="623" w:hanging="494"/>
            <w:jc w:val="right"/>
          </w:pPr>
        </w:pPrChange>
      </w:pPr>
      <w:r>
        <w:rPr>
          <w:color w:val="231F20"/>
          <w:spacing w:val="-4"/>
        </w:rPr>
        <w:t>EMERGING</w:t>
      </w:r>
      <w:r>
        <w:rPr>
          <w:color w:val="231F20"/>
          <w:spacing w:val="-4"/>
          <w:rPrChange w:id="254" w:author="WANG SHUO (CHina MSA)" w:date="2025-06-25T11:38:00Z">
            <w:rPr>
              <w:color w:val="231F20"/>
              <w:spacing w:val="-8"/>
            </w:rPr>
          </w:rPrChange>
        </w:rPr>
        <w:t xml:space="preserve"> </w:t>
      </w:r>
      <w:r>
        <w:rPr>
          <w:color w:val="231F20"/>
          <w:spacing w:val="-4"/>
          <w:rPrChange w:id="255" w:author="WANG SHUO (CHina MSA)" w:date="2025-06-25T11:38:00Z">
            <w:rPr>
              <w:color w:val="231F20"/>
              <w:spacing w:val="-2"/>
            </w:rPr>
          </w:rPrChange>
        </w:rPr>
        <w:t>TECHNOLOGIES</w:t>
      </w:r>
    </w:p>
    <w:p w14:paraId="6ADB10F8" w14:textId="77777777" w:rsidR="00A918E6" w:rsidRDefault="001A1C1A">
      <w:pPr>
        <w:pStyle w:val="a3"/>
        <w:spacing w:before="49" w:line="297" w:lineRule="auto"/>
        <w:ind w:left="129" w:right="2703"/>
        <w:jc w:val="both"/>
      </w:pPr>
      <w:r>
        <w:rPr>
          <w:color w:val="231F20"/>
        </w:rPr>
        <w:t xml:space="preserve">IALA acknowledges the importance of staying informed about emerging technologies that could be beneficial to its members and the maritime industry. As a proactive </w:t>
      </w:r>
      <w:r>
        <w:rPr>
          <w:color w:val="231F20"/>
          <w:spacing w:val="-2"/>
        </w:rPr>
        <w:t>organization,</w:t>
      </w:r>
      <w:r>
        <w:rPr>
          <w:color w:val="231F20"/>
          <w:spacing w:val="-14"/>
        </w:rPr>
        <w:t xml:space="preserve"> </w:t>
      </w:r>
      <w:r>
        <w:rPr>
          <w:color w:val="231F20"/>
          <w:spacing w:val="-2"/>
        </w:rPr>
        <w:t>IALA</w:t>
      </w:r>
      <w:r>
        <w:rPr>
          <w:color w:val="231F20"/>
          <w:spacing w:val="-14"/>
        </w:rPr>
        <w:t xml:space="preserve"> </w:t>
      </w:r>
      <w:r>
        <w:rPr>
          <w:color w:val="231F20"/>
          <w:spacing w:val="-2"/>
        </w:rPr>
        <w:t>has</w:t>
      </w:r>
      <w:r>
        <w:rPr>
          <w:color w:val="231F20"/>
          <w:spacing w:val="-13"/>
        </w:rPr>
        <w:t xml:space="preserve"> </w:t>
      </w:r>
      <w:r>
        <w:rPr>
          <w:color w:val="231F20"/>
          <w:spacing w:val="-2"/>
        </w:rPr>
        <w:t>developed</w:t>
      </w:r>
      <w:r>
        <w:rPr>
          <w:color w:val="231F20"/>
          <w:spacing w:val="-14"/>
        </w:rPr>
        <w:t xml:space="preserve"> </w:t>
      </w:r>
      <w:r>
        <w:rPr>
          <w:color w:val="231F20"/>
          <w:spacing w:val="-2"/>
        </w:rPr>
        <w:t>a</w:t>
      </w:r>
      <w:r>
        <w:rPr>
          <w:color w:val="231F20"/>
          <w:spacing w:val="-14"/>
        </w:rPr>
        <w:t xml:space="preserve"> </w:t>
      </w:r>
      <w:r>
        <w:rPr>
          <w:color w:val="231F20"/>
          <w:spacing w:val="-2"/>
        </w:rPr>
        <w:t>guideline,</w:t>
      </w:r>
      <w:r>
        <w:rPr>
          <w:color w:val="231F20"/>
          <w:spacing w:val="-13"/>
        </w:rPr>
        <w:t xml:space="preserve"> </w:t>
      </w:r>
      <w:r>
        <w:rPr>
          <w:color w:val="231F20"/>
          <w:spacing w:val="-2"/>
        </w:rPr>
        <w:t>G1153,</w:t>
      </w:r>
      <w:r>
        <w:rPr>
          <w:color w:val="231F20"/>
          <w:spacing w:val="-14"/>
        </w:rPr>
        <w:t xml:space="preserve"> </w:t>
      </w:r>
      <w:r>
        <w:rPr>
          <w:color w:val="231F20"/>
          <w:spacing w:val="-2"/>
        </w:rPr>
        <w:t>titled</w:t>
      </w:r>
      <w:r>
        <w:rPr>
          <w:color w:val="231F20"/>
          <w:spacing w:val="-13"/>
        </w:rPr>
        <w:t xml:space="preserve"> </w:t>
      </w:r>
      <w:r>
        <w:rPr>
          <w:color w:val="231F20"/>
          <w:spacing w:val="-2"/>
        </w:rPr>
        <w:t>“A</w:t>
      </w:r>
      <w:r>
        <w:rPr>
          <w:color w:val="231F20"/>
          <w:spacing w:val="-14"/>
        </w:rPr>
        <w:t xml:space="preserve"> </w:t>
      </w:r>
      <w:r>
        <w:rPr>
          <w:color w:val="231F20"/>
          <w:spacing w:val="-2"/>
        </w:rPr>
        <w:t>Template</w:t>
      </w:r>
      <w:r>
        <w:rPr>
          <w:color w:val="231F20"/>
          <w:spacing w:val="-14"/>
        </w:rPr>
        <w:t xml:space="preserve"> </w:t>
      </w:r>
      <w:r>
        <w:rPr>
          <w:color w:val="231F20"/>
          <w:spacing w:val="-2"/>
        </w:rPr>
        <w:t>for</w:t>
      </w:r>
      <w:r>
        <w:rPr>
          <w:color w:val="231F20"/>
          <w:spacing w:val="-13"/>
        </w:rPr>
        <w:t xml:space="preserve"> </w:t>
      </w:r>
      <w:r>
        <w:rPr>
          <w:color w:val="231F20"/>
          <w:spacing w:val="-2"/>
        </w:rPr>
        <w:t>the</w:t>
      </w:r>
      <w:r>
        <w:rPr>
          <w:color w:val="231F20"/>
          <w:spacing w:val="-14"/>
        </w:rPr>
        <w:t xml:space="preserve"> </w:t>
      </w:r>
      <w:r>
        <w:rPr>
          <w:color w:val="231F20"/>
          <w:spacing w:val="-2"/>
        </w:rPr>
        <w:t>Review</w:t>
      </w:r>
      <w:r>
        <w:rPr>
          <w:color w:val="231F20"/>
          <w:spacing w:val="-14"/>
        </w:rPr>
        <w:t xml:space="preserve"> </w:t>
      </w:r>
      <w:r>
        <w:rPr>
          <w:color w:val="231F20"/>
          <w:spacing w:val="-2"/>
        </w:rPr>
        <w:t xml:space="preserve">of </w:t>
      </w:r>
      <w:r>
        <w:rPr>
          <w:color w:val="231F20"/>
        </w:rPr>
        <w:t>Emerging</w:t>
      </w:r>
      <w:r>
        <w:rPr>
          <w:color w:val="231F20"/>
          <w:spacing w:val="-16"/>
        </w:rPr>
        <w:t xml:space="preserve"> </w:t>
      </w:r>
      <w:r>
        <w:rPr>
          <w:color w:val="231F20"/>
        </w:rPr>
        <w:t>Technologies</w:t>
      </w:r>
      <w:r>
        <w:rPr>
          <w:color w:val="231F20"/>
          <w:spacing w:val="-16"/>
        </w:rPr>
        <w:t xml:space="preserve"> </w:t>
      </w:r>
      <w:r>
        <w:rPr>
          <w:color w:val="231F20"/>
        </w:rPr>
        <w:t>for</w:t>
      </w:r>
      <w:r>
        <w:rPr>
          <w:color w:val="231F20"/>
          <w:spacing w:val="-15"/>
        </w:rPr>
        <w:t xml:space="preserve"> </w:t>
      </w:r>
      <w:r>
        <w:rPr>
          <w:color w:val="231F20"/>
        </w:rPr>
        <w:t>Possible</w:t>
      </w:r>
      <w:r>
        <w:rPr>
          <w:color w:val="231F20"/>
          <w:spacing w:val="-16"/>
        </w:rPr>
        <w:t xml:space="preserve"> </w:t>
      </w:r>
      <w:r>
        <w:rPr>
          <w:color w:val="231F20"/>
        </w:rPr>
        <w:t>Use</w:t>
      </w:r>
      <w:r>
        <w:rPr>
          <w:color w:val="231F20"/>
          <w:spacing w:val="-16"/>
        </w:rPr>
        <w:t xml:space="preserve"> </w:t>
      </w:r>
      <w:r>
        <w:rPr>
          <w:color w:val="231F20"/>
        </w:rPr>
        <w:t>by</w:t>
      </w:r>
      <w:r>
        <w:rPr>
          <w:color w:val="231F20"/>
          <w:spacing w:val="-15"/>
        </w:rPr>
        <w:t xml:space="preserve"> </w:t>
      </w:r>
      <w:r>
        <w:rPr>
          <w:color w:val="231F20"/>
        </w:rPr>
        <w:t>IALA</w:t>
      </w:r>
      <w:r>
        <w:rPr>
          <w:color w:val="231F20"/>
          <w:spacing w:val="-16"/>
        </w:rPr>
        <w:t xml:space="preserve"> </w:t>
      </w:r>
      <w:r>
        <w:rPr>
          <w:color w:val="231F20"/>
        </w:rPr>
        <w:t>Members,”</w:t>
      </w:r>
      <w:r>
        <w:rPr>
          <w:color w:val="231F20"/>
          <w:spacing w:val="-15"/>
        </w:rPr>
        <w:t xml:space="preserve"> </w:t>
      </w:r>
      <w:r>
        <w:rPr>
          <w:color w:val="231F20"/>
        </w:rPr>
        <w:t>to</w:t>
      </w:r>
      <w:r>
        <w:rPr>
          <w:color w:val="231F20"/>
          <w:spacing w:val="-16"/>
        </w:rPr>
        <w:t xml:space="preserve"> </w:t>
      </w:r>
      <w:r>
        <w:rPr>
          <w:color w:val="231F20"/>
        </w:rPr>
        <w:t>systematically</w:t>
      </w:r>
      <w:r>
        <w:rPr>
          <w:color w:val="231F20"/>
          <w:spacing w:val="-16"/>
        </w:rPr>
        <w:t xml:space="preserve"> </w:t>
      </w:r>
      <w:r>
        <w:rPr>
          <w:color w:val="231F20"/>
        </w:rPr>
        <w:t>review</w:t>
      </w:r>
      <w:r>
        <w:rPr>
          <w:color w:val="231F20"/>
          <w:spacing w:val="-15"/>
        </w:rPr>
        <w:t xml:space="preserve"> </w:t>
      </w:r>
      <w:r>
        <w:rPr>
          <w:color w:val="231F20"/>
        </w:rPr>
        <w:t>and assess</w:t>
      </w:r>
      <w:r>
        <w:rPr>
          <w:color w:val="231F20"/>
          <w:spacing w:val="-1"/>
        </w:rPr>
        <w:t xml:space="preserve"> </w:t>
      </w:r>
      <w:r>
        <w:rPr>
          <w:color w:val="231F20"/>
        </w:rPr>
        <w:t>these</w:t>
      </w:r>
      <w:r>
        <w:rPr>
          <w:color w:val="231F20"/>
          <w:spacing w:val="-1"/>
        </w:rPr>
        <w:t xml:space="preserve"> </w:t>
      </w:r>
      <w:r>
        <w:rPr>
          <w:color w:val="231F20"/>
        </w:rPr>
        <w:t>technologies</w:t>
      </w:r>
      <w:r>
        <w:rPr>
          <w:color w:val="231F20"/>
          <w:spacing w:val="-1"/>
        </w:rPr>
        <w:t xml:space="preserve"> </w:t>
      </w:r>
      <w:r>
        <w:rPr>
          <w:color w:val="231F20"/>
        </w:rPr>
        <w:t>in</w:t>
      </w:r>
      <w:r>
        <w:rPr>
          <w:color w:val="231F20"/>
          <w:spacing w:val="-1"/>
        </w:rPr>
        <w:t xml:space="preserve"> </w:t>
      </w:r>
      <w:r>
        <w:rPr>
          <w:color w:val="231F20"/>
        </w:rPr>
        <w:t>terms</w:t>
      </w:r>
      <w:r>
        <w:rPr>
          <w:color w:val="231F20"/>
          <w:spacing w:val="-1"/>
        </w:rPr>
        <w:t xml:space="preserve"> </w:t>
      </w:r>
      <w:r>
        <w:rPr>
          <w:color w:val="231F20"/>
        </w:rPr>
        <w:t>of</w:t>
      </w:r>
      <w:r>
        <w:rPr>
          <w:color w:val="231F20"/>
          <w:spacing w:val="-1"/>
        </w:rPr>
        <w:t xml:space="preserve"> </w:t>
      </w:r>
      <w:r>
        <w:rPr>
          <w:color w:val="231F20"/>
        </w:rPr>
        <w:t>their</w:t>
      </w:r>
      <w:r>
        <w:rPr>
          <w:color w:val="231F20"/>
          <w:spacing w:val="-1"/>
        </w:rPr>
        <w:t xml:space="preserve"> </w:t>
      </w:r>
      <w:r>
        <w:rPr>
          <w:color w:val="231F20"/>
        </w:rPr>
        <w:t>advantages,</w:t>
      </w:r>
      <w:r>
        <w:rPr>
          <w:color w:val="231F20"/>
          <w:spacing w:val="-1"/>
        </w:rPr>
        <w:t xml:space="preserve"> </w:t>
      </w:r>
      <w:r>
        <w:rPr>
          <w:color w:val="231F20"/>
        </w:rPr>
        <w:t>limitations,</w:t>
      </w:r>
      <w:r>
        <w:rPr>
          <w:color w:val="231F20"/>
          <w:spacing w:val="-1"/>
        </w:rPr>
        <w:t xml:space="preserve"> </w:t>
      </w:r>
      <w:r>
        <w:rPr>
          <w:color w:val="231F20"/>
        </w:rPr>
        <w:t>and</w:t>
      </w:r>
      <w:r>
        <w:rPr>
          <w:color w:val="231F20"/>
          <w:spacing w:val="-1"/>
        </w:rPr>
        <w:t xml:space="preserve"> </w:t>
      </w:r>
      <w:r>
        <w:rPr>
          <w:color w:val="231F20"/>
        </w:rPr>
        <w:t>applicability</w:t>
      </w:r>
      <w:r>
        <w:rPr>
          <w:color w:val="231F20"/>
          <w:spacing w:val="-1"/>
        </w:rPr>
        <w:t xml:space="preserve"> </w:t>
      </w:r>
      <w:r>
        <w:rPr>
          <w:color w:val="231F20"/>
        </w:rPr>
        <w:t>to the maritime domain.</w:t>
      </w:r>
    </w:p>
    <w:p w14:paraId="7126E1F1" w14:textId="77777777" w:rsidR="00A918E6" w:rsidRDefault="001A1C1A">
      <w:pPr>
        <w:pStyle w:val="a3"/>
        <w:spacing w:before="4" w:line="297" w:lineRule="auto"/>
        <w:ind w:left="129" w:right="2704" w:firstLine="396"/>
        <w:jc w:val="both"/>
      </w:pPr>
      <w:r>
        <w:rPr>
          <w:color w:val="231F20"/>
          <w:spacing w:val="-4"/>
        </w:rPr>
        <w:t>The</w:t>
      </w:r>
      <w:r>
        <w:rPr>
          <w:color w:val="231F20"/>
          <w:spacing w:val="-12"/>
        </w:rPr>
        <w:t xml:space="preserve"> </w:t>
      </w:r>
      <w:r>
        <w:rPr>
          <w:color w:val="231F20"/>
          <w:spacing w:val="-4"/>
        </w:rPr>
        <w:t>objective</w:t>
      </w:r>
      <w:r>
        <w:rPr>
          <w:color w:val="231F20"/>
          <w:spacing w:val="-12"/>
        </w:rPr>
        <w:t xml:space="preserve"> </w:t>
      </w:r>
      <w:r>
        <w:rPr>
          <w:color w:val="231F20"/>
          <w:spacing w:val="-4"/>
        </w:rPr>
        <w:t>of</w:t>
      </w:r>
      <w:r>
        <w:rPr>
          <w:color w:val="231F20"/>
          <w:spacing w:val="-11"/>
        </w:rPr>
        <w:t xml:space="preserve"> </w:t>
      </w:r>
      <w:r>
        <w:rPr>
          <w:color w:val="231F20"/>
          <w:spacing w:val="-4"/>
        </w:rPr>
        <w:t>this</w:t>
      </w:r>
      <w:r>
        <w:rPr>
          <w:color w:val="231F20"/>
          <w:spacing w:val="-12"/>
        </w:rPr>
        <w:t xml:space="preserve"> </w:t>
      </w:r>
      <w:r>
        <w:rPr>
          <w:color w:val="231F20"/>
          <w:spacing w:val="-4"/>
        </w:rPr>
        <w:t>guideline</w:t>
      </w:r>
      <w:r>
        <w:rPr>
          <w:color w:val="231F20"/>
          <w:spacing w:val="-12"/>
        </w:rPr>
        <w:t xml:space="preserve"> </w:t>
      </w:r>
      <w:r>
        <w:rPr>
          <w:color w:val="231F20"/>
          <w:spacing w:val="-4"/>
        </w:rPr>
        <w:t>is</w:t>
      </w:r>
      <w:r>
        <w:rPr>
          <w:color w:val="231F20"/>
          <w:spacing w:val="-11"/>
        </w:rPr>
        <w:t xml:space="preserve"> </w:t>
      </w:r>
      <w:r>
        <w:rPr>
          <w:color w:val="231F20"/>
          <w:spacing w:val="-4"/>
        </w:rPr>
        <w:t>to</w:t>
      </w:r>
      <w:r>
        <w:rPr>
          <w:color w:val="231F20"/>
          <w:spacing w:val="-12"/>
        </w:rPr>
        <w:t xml:space="preserve"> </w:t>
      </w:r>
      <w:r>
        <w:rPr>
          <w:color w:val="231F20"/>
          <w:spacing w:val="-4"/>
        </w:rPr>
        <w:t>encourage</w:t>
      </w:r>
      <w:r>
        <w:rPr>
          <w:color w:val="231F20"/>
          <w:spacing w:val="-11"/>
        </w:rPr>
        <w:t xml:space="preserve"> </w:t>
      </w:r>
      <w:r>
        <w:rPr>
          <w:color w:val="231F20"/>
          <w:spacing w:val="-4"/>
        </w:rPr>
        <w:t>the</w:t>
      </w:r>
      <w:r>
        <w:rPr>
          <w:color w:val="231F20"/>
          <w:spacing w:val="-12"/>
        </w:rPr>
        <w:t xml:space="preserve"> </w:t>
      </w:r>
      <w:r>
        <w:rPr>
          <w:color w:val="231F20"/>
          <w:spacing w:val="-4"/>
        </w:rPr>
        <w:t>identification</w:t>
      </w:r>
      <w:r>
        <w:rPr>
          <w:color w:val="231F20"/>
          <w:spacing w:val="-12"/>
        </w:rPr>
        <w:t xml:space="preserve"> </w:t>
      </w:r>
      <w:r>
        <w:rPr>
          <w:color w:val="231F20"/>
          <w:spacing w:val="-4"/>
        </w:rPr>
        <w:t>of</w:t>
      </w:r>
      <w:r>
        <w:rPr>
          <w:color w:val="231F20"/>
          <w:spacing w:val="-11"/>
        </w:rPr>
        <w:t xml:space="preserve"> </w:t>
      </w:r>
      <w:r>
        <w:rPr>
          <w:color w:val="231F20"/>
          <w:spacing w:val="-4"/>
        </w:rPr>
        <w:t>existing</w:t>
      </w:r>
      <w:r>
        <w:rPr>
          <w:color w:val="231F20"/>
          <w:spacing w:val="-12"/>
        </w:rPr>
        <w:t xml:space="preserve"> </w:t>
      </w:r>
      <w:r>
        <w:rPr>
          <w:color w:val="231F20"/>
          <w:spacing w:val="-4"/>
        </w:rPr>
        <w:t>or</w:t>
      </w:r>
      <w:r>
        <w:rPr>
          <w:color w:val="231F20"/>
          <w:spacing w:val="-12"/>
        </w:rPr>
        <w:t xml:space="preserve"> </w:t>
      </w:r>
      <w:r>
        <w:rPr>
          <w:color w:val="231F20"/>
          <w:spacing w:val="-4"/>
        </w:rPr>
        <w:t xml:space="preserve">emerging </w:t>
      </w:r>
      <w:r>
        <w:rPr>
          <w:color w:val="231F20"/>
          <w:spacing w:val="-2"/>
        </w:rPr>
        <w:t>technologies</w:t>
      </w:r>
      <w:r>
        <w:rPr>
          <w:color w:val="231F20"/>
          <w:spacing w:val="-8"/>
        </w:rPr>
        <w:t xml:space="preserve"> </w:t>
      </w:r>
      <w:r>
        <w:rPr>
          <w:color w:val="231F20"/>
          <w:spacing w:val="-2"/>
        </w:rPr>
        <w:t>that</w:t>
      </w:r>
      <w:r>
        <w:rPr>
          <w:color w:val="231F20"/>
          <w:spacing w:val="-8"/>
        </w:rPr>
        <w:t xml:space="preserve"> </w:t>
      </w:r>
      <w:r>
        <w:rPr>
          <w:color w:val="231F20"/>
          <w:spacing w:val="-2"/>
        </w:rPr>
        <w:t>may</w:t>
      </w:r>
      <w:r>
        <w:rPr>
          <w:color w:val="231F20"/>
          <w:spacing w:val="-8"/>
        </w:rPr>
        <w:t xml:space="preserve"> </w:t>
      </w:r>
      <w:r>
        <w:rPr>
          <w:color w:val="231F20"/>
          <w:spacing w:val="-2"/>
        </w:rPr>
        <w:t>be</w:t>
      </w:r>
      <w:r>
        <w:rPr>
          <w:color w:val="231F20"/>
          <w:spacing w:val="-8"/>
        </w:rPr>
        <w:t xml:space="preserve"> </w:t>
      </w:r>
      <w:r>
        <w:rPr>
          <w:color w:val="231F20"/>
          <w:spacing w:val="-2"/>
        </w:rPr>
        <w:t>of</w:t>
      </w:r>
      <w:r>
        <w:rPr>
          <w:color w:val="231F20"/>
          <w:spacing w:val="-8"/>
        </w:rPr>
        <w:t xml:space="preserve"> </w:t>
      </w:r>
      <w:r>
        <w:rPr>
          <w:color w:val="231F20"/>
          <w:spacing w:val="-2"/>
        </w:rPr>
        <w:t>interest</w:t>
      </w:r>
      <w:r>
        <w:rPr>
          <w:color w:val="231F20"/>
          <w:spacing w:val="-8"/>
        </w:rPr>
        <w:t xml:space="preserve"> </w:t>
      </w:r>
      <w:r>
        <w:rPr>
          <w:color w:val="231F20"/>
          <w:spacing w:val="-2"/>
        </w:rPr>
        <w:t>to</w:t>
      </w:r>
      <w:r>
        <w:rPr>
          <w:color w:val="231F20"/>
          <w:spacing w:val="-8"/>
        </w:rPr>
        <w:t xml:space="preserve"> </w:t>
      </w:r>
      <w:r>
        <w:rPr>
          <w:color w:val="231F20"/>
          <w:spacing w:val="-2"/>
        </w:rPr>
        <w:t>IALA</w:t>
      </w:r>
      <w:r>
        <w:rPr>
          <w:color w:val="231F20"/>
          <w:spacing w:val="-8"/>
        </w:rPr>
        <w:t xml:space="preserve"> </w:t>
      </w:r>
      <w:r>
        <w:rPr>
          <w:color w:val="231F20"/>
          <w:spacing w:val="-2"/>
        </w:rPr>
        <w:t>members.</w:t>
      </w:r>
      <w:r>
        <w:rPr>
          <w:color w:val="231F20"/>
          <w:spacing w:val="-8"/>
        </w:rPr>
        <w:t xml:space="preserve"> </w:t>
      </w:r>
      <w:r>
        <w:rPr>
          <w:color w:val="231F20"/>
          <w:spacing w:val="-2"/>
        </w:rPr>
        <w:t>By</w:t>
      </w:r>
      <w:r>
        <w:rPr>
          <w:color w:val="231F20"/>
          <w:spacing w:val="-8"/>
        </w:rPr>
        <w:t xml:space="preserve"> </w:t>
      </w:r>
      <w:r>
        <w:rPr>
          <w:color w:val="231F20"/>
          <w:spacing w:val="-2"/>
        </w:rPr>
        <w:t>evaluating</w:t>
      </w:r>
      <w:r>
        <w:rPr>
          <w:color w:val="231F20"/>
          <w:spacing w:val="-8"/>
        </w:rPr>
        <w:t xml:space="preserve"> </w:t>
      </w:r>
      <w:r>
        <w:rPr>
          <w:color w:val="231F20"/>
          <w:spacing w:val="-2"/>
        </w:rPr>
        <w:t>these</w:t>
      </w:r>
      <w:r>
        <w:rPr>
          <w:color w:val="231F20"/>
          <w:spacing w:val="-8"/>
        </w:rPr>
        <w:t xml:space="preserve"> </w:t>
      </w:r>
      <w:r>
        <w:rPr>
          <w:color w:val="231F20"/>
          <w:spacing w:val="-2"/>
        </w:rPr>
        <w:t>technologies, IALA</w:t>
      </w:r>
      <w:r>
        <w:rPr>
          <w:color w:val="231F20"/>
          <w:spacing w:val="-14"/>
        </w:rPr>
        <w:t xml:space="preserve"> </w:t>
      </w:r>
      <w:r>
        <w:rPr>
          <w:color w:val="231F20"/>
          <w:spacing w:val="-2"/>
        </w:rPr>
        <w:t>aims</w:t>
      </w:r>
      <w:r>
        <w:rPr>
          <w:color w:val="231F20"/>
          <w:spacing w:val="-14"/>
        </w:rPr>
        <w:t xml:space="preserve"> </w:t>
      </w:r>
      <w:r>
        <w:rPr>
          <w:color w:val="231F20"/>
          <w:spacing w:val="-2"/>
        </w:rPr>
        <w:t>to</w:t>
      </w:r>
      <w:r>
        <w:rPr>
          <w:color w:val="231F20"/>
          <w:spacing w:val="-13"/>
        </w:rPr>
        <w:t xml:space="preserve"> </w:t>
      </w:r>
      <w:r>
        <w:rPr>
          <w:color w:val="231F20"/>
          <w:spacing w:val="-2"/>
        </w:rPr>
        <w:t>ensure</w:t>
      </w:r>
      <w:r>
        <w:rPr>
          <w:color w:val="231F20"/>
          <w:spacing w:val="-14"/>
        </w:rPr>
        <w:t xml:space="preserve"> </w:t>
      </w:r>
      <w:r>
        <w:rPr>
          <w:color w:val="231F20"/>
          <w:spacing w:val="-2"/>
        </w:rPr>
        <w:t>that</w:t>
      </w:r>
      <w:r>
        <w:rPr>
          <w:color w:val="231F20"/>
          <w:spacing w:val="-14"/>
        </w:rPr>
        <w:t xml:space="preserve"> </w:t>
      </w:r>
      <w:r>
        <w:rPr>
          <w:color w:val="231F20"/>
          <w:spacing w:val="-2"/>
        </w:rPr>
        <w:t>its</w:t>
      </w:r>
      <w:r>
        <w:rPr>
          <w:color w:val="231F20"/>
          <w:spacing w:val="-13"/>
        </w:rPr>
        <w:t xml:space="preserve"> </w:t>
      </w:r>
      <w:r>
        <w:rPr>
          <w:color w:val="231F20"/>
          <w:spacing w:val="-2"/>
        </w:rPr>
        <w:t>members</w:t>
      </w:r>
      <w:r>
        <w:rPr>
          <w:color w:val="231F20"/>
          <w:spacing w:val="-14"/>
        </w:rPr>
        <w:t xml:space="preserve"> </w:t>
      </w:r>
      <w:r>
        <w:rPr>
          <w:color w:val="231F20"/>
          <w:spacing w:val="-2"/>
        </w:rPr>
        <w:t>are</w:t>
      </w:r>
      <w:r>
        <w:rPr>
          <w:color w:val="231F20"/>
          <w:spacing w:val="-13"/>
        </w:rPr>
        <w:t xml:space="preserve"> </w:t>
      </w:r>
      <w:r>
        <w:rPr>
          <w:color w:val="231F20"/>
          <w:spacing w:val="-2"/>
        </w:rPr>
        <w:t>aware</w:t>
      </w:r>
      <w:r>
        <w:rPr>
          <w:color w:val="231F20"/>
          <w:spacing w:val="-14"/>
        </w:rPr>
        <w:t xml:space="preserve"> </w:t>
      </w:r>
      <w:r>
        <w:rPr>
          <w:color w:val="231F20"/>
          <w:spacing w:val="-2"/>
        </w:rPr>
        <w:t>of</w:t>
      </w:r>
      <w:r>
        <w:rPr>
          <w:color w:val="231F20"/>
          <w:spacing w:val="-14"/>
        </w:rPr>
        <w:t xml:space="preserve"> </w:t>
      </w:r>
      <w:r>
        <w:rPr>
          <w:color w:val="231F20"/>
          <w:spacing w:val="-2"/>
        </w:rPr>
        <w:t>the</w:t>
      </w:r>
      <w:r>
        <w:rPr>
          <w:color w:val="231F20"/>
          <w:spacing w:val="-13"/>
        </w:rPr>
        <w:t xml:space="preserve"> </w:t>
      </w:r>
      <w:r>
        <w:rPr>
          <w:color w:val="231F20"/>
          <w:spacing w:val="-2"/>
        </w:rPr>
        <w:t>latest</w:t>
      </w:r>
      <w:r>
        <w:rPr>
          <w:color w:val="231F20"/>
          <w:spacing w:val="-14"/>
        </w:rPr>
        <w:t xml:space="preserve"> </w:t>
      </w:r>
      <w:r>
        <w:rPr>
          <w:color w:val="231F20"/>
          <w:spacing w:val="-2"/>
        </w:rPr>
        <w:t>developments</w:t>
      </w:r>
      <w:r>
        <w:rPr>
          <w:color w:val="231F20"/>
          <w:spacing w:val="-14"/>
        </w:rPr>
        <w:t xml:space="preserve"> </w:t>
      </w:r>
      <w:r>
        <w:rPr>
          <w:color w:val="231F20"/>
          <w:spacing w:val="-2"/>
        </w:rPr>
        <w:t>and</w:t>
      </w:r>
      <w:r>
        <w:rPr>
          <w:color w:val="231F20"/>
          <w:spacing w:val="-13"/>
        </w:rPr>
        <w:t xml:space="preserve"> </w:t>
      </w:r>
      <w:r>
        <w:rPr>
          <w:color w:val="231F20"/>
          <w:spacing w:val="-2"/>
        </w:rPr>
        <w:t>can</w:t>
      </w:r>
      <w:r>
        <w:rPr>
          <w:color w:val="231F20"/>
          <w:spacing w:val="-14"/>
        </w:rPr>
        <w:t xml:space="preserve"> </w:t>
      </w:r>
      <w:r>
        <w:rPr>
          <w:color w:val="231F20"/>
          <w:spacing w:val="-2"/>
        </w:rPr>
        <w:t xml:space="preserve">make </w:t>
      </w:r>
      <w:r>
        <w:rPr>
          <w:color w:val="231F20"/>
        </w:rPr>
        <w:t>informed decisions about their adoption and implementation.</w:t>
      </w:r>
    </w:p>
    <w:p w14:paraId="7BB6D175" w14:textId="77777777" w:rsidR="00A918E6" w:rsidRDefault="001A1C1A">
      <w:pPr>
        <w:pStyle w:val="a3"/>
        <w:spacing w:before="2" w:line="297" w:lineRule="auto"/>
        <w:ind w:left="129" w:right="2704" w:firstLine="396"/>
        <w:jc w:val="both"/>
      </w:pPr>
      <w:r>
        <w:rPr>
          <w:color w:val="231F20"/>
          <w:spacing w:val="-4"/>
        </w:rPr>
        <w:t>The</w:t>
      </w:r>
      <w:r>
        <w:rPr>
          <w:color w:val="231F20"/>
          <w:spacing w:val="-5"/>
        </w:rPr>
        <w:t xml:space="preserve"> </w:t>
      </w:r>
      <w:r>
        <w:rPr>
          <w:color w:val="231F20"/>
          <w:spacing w:val="-4"/>
        </w:rPr>
        <w:t>G1153</w:t>
      </w:r>
      <w:r>
        <w:rPr>
          <w:color w:val="231F20"/>
          <w:spacing w:val="-5"/>
        </w:rPr>
        <w:t xml:space="preserve"> </w:t>
      </w:r>
      <w:r>
        <w:rPr>
          <w:color w:val="231F20"/>
          <w:spacing w:val="-4"/>
        </w:rPr>
        <w:t>guideline</w:t>
      </w:r>
      <w:r>
        <w:rPr>
          <w:color w:val="231F20"/>
          <w:spacing w:val="-5"/>
        </w:rPr>
        <w:t xml:space="preserve"> </w:t>
      </w:r>
      <w:r>
        <w:rPr>
          <w:color w:val="231F20"/>
          <w:spacing w:val="-4"/>
        </w:rPr>
        <w:t>provides</w:t>
      </w:r>
      <w:r>
        <w:rPr>
          <w:color w:val="231F20"/>
          <w:spacing w:val="-5"/>
        </w:rPr>
        <w:t xml:space="preserve"> </w:t>
      </w:r>
      <w:r>
        <w:rPr>
          <w:color w:val="231F20"/>
          <w:spacing w:val="-4"/>
        </w:rPr>
        <w:t>a</w:t>
      </w:r>
      <w:r>
        <w:rPr>
          <w:color w:val="231F20"/>
          <w:spacing w:val="-5"/>
        </w:rPr>
        <w:t xml:space="preserve"> </w:t>
      </w:r>
      <w:r>
        <w:rPr>
          <w:color w:val="231F20"/>
          <w:spacing w:val="-4"/>
        </w:rPr>
        <w:t>structured</w:t>
      </w:r>
      <w:r>
        <w:rPr>
          <w:color w:val="231F20"/>
          <w:spacing w:val="-5"/>
        </w:rPr>
        <w:t xml:space="preserve"> </w:t>
      </w:r>
      <w:r>
        <w:rPr>
          <w:color w:val="231F20"/>
          <w:spacing w:val="-4"/>
        </w:rPr>
        <w:t>framework</w:t>
      </w:r>
      <w:r>
        <w:rPr>
          <w:color w:val="231F20"/>
          <w:spacing w:val="-5"/>
        </w:rPr>
        <w:t xml:space="preserve"> </w:t>
      </w:r>
      <w:r>
        <w:rPr>
          <w:color w:val="231F20"/>
          <w:spacing w:val="-4"/>
        </w:rPr>
        <w:t>for</w:t>
      </w:r>
      <w:r>
        <w:rPr>
          <w:color w:val="231F20"/>
          <w:spacing w:val="-5"/>
        </w:rPr>
        <w:t xml:space="preserve"> </w:t>
      </w:r>
      <w:r>
        <w:rPr>
          <w:color w:val="231F20"/>
          <w:spacing w:val="-4"/>
        </w:rPr>
        <w:t>assessing</w:t>
      </w:r>
      <w:r>
        <w:rPr>
          <w:color w:val="231F20"/>
          <w:spacing w:val="-5"/>
        </w:rPr>
        <w:t xml:space="preserve"> </w:t>
      </w:r>
      <w:r>
        <w:rPr>
          <w:color w:val="231F20"/>
          <w:spacing w:val="-4"/>
        </w:rPr>
        <w:t>new</w:t>
      </w:r>
      <w:r>
        <w:rPr>
          <w:color w:val="231F20"/>
          <w:spacing w:val="-5"/>
        </w:rPr>
        <w:t xml:space="preserve"> </w:t>
      </w:r>
      <w:r>
        <w:rPr>
          <w:color w:val="231F20"/>
          <w:spacing w:val="-4"/>
        </w:rPr>
        <w:t xml:space="preserve">technologies </w:t>
      </w:r>
      <w:r>
        <w:rPr>
          <w:color w:val="231F20"/>
        </w:rPr>
        <w:t>and considering their potential impact on user requirements and the needs of IALA membership. It serves as a valuable resource for IALA members who are looking to stay</w:t>
      </w:r>
      <w:r>
        <w:rPr>
          <w:color w:val="231F20"/>
          <w:spacing w:val="-4"/>
        </w:rPr>
        <w:t xml:space="preserve"> </w:t>
      </w:r>
      <w:r>
        <w:rPr>
          <w:color w:val="231F20"/>
        </w:rPr>
        <w:t>updated</w:t>
      </w:r>
      <w:r>
        <w:rPr>
          <w:color w:val="231F20"/>
          <w:spacing w:val="-4"/>
        </w:rPr>
        <w:t xml:space="preserve"> </w:t>
      </w:r>
      <w:r>
        <w:rPr>
          <w:color w:val="231F20"/>
        </w:rPr>
        <w:t>on</w:t>
      </w:r>
      <w:r>
        <w:rPr>
          <w:color w:val="231F20"/>
          <w:spacing w:val="-4"/>
        </w:rPr>
        <w:t xml:space="preserve"> </w:t>
      </w:r>
      <w:r>
        <w:rPr>
          <w:color w:val="231F20"/>
        </w:rPr>
        <w:t>the</w:t>
      </w:r>
      <w:r>
        <w:rPr>
          <w:color w:val="231F20"/>
          <w:spacing w:val="-4"/>
        </w:rPr>
        <w:t xml:space="preserve"> </w:t>
      </w:r>
      <w:r>
        <w:rPr>
          <w:color w:val="231F20"/>
        </w:rPr>
        <w:t>latest</w:t>
      </w:r>
      <w:r>
        <w:rPr>
          <w:color w:val="231F20"/>
          <w:spacing w:val="-4"/>
        </w:rPr>
        <w:t xml:space="preserve"> </w:t>
      </w:r>
      <w:r>
        <w:rPr>
          <w:color w:val="231F20"/>
        </w:rPr>
        <w:t>advancements</w:t>
      </w:r>
      <w:r>
        <w:rPr>
          <w:color w:val="231F20"/>
          <w:spacing w:val="-4"/>
        </w:rPr>
        <w:t xml:space="preserve"> </w:t>
      </w:r>
      <w:r>
        <w:rPr>
          <w:color w:val="231F20"/>
        </w:rPr>
        <w:t>in</w:t>
      </w:r>
      <w:r>
        <w:rPr>
          <w:color w:val="231F20"/>
          <w:spacing w:val="-4"/>
        </w:rPr>
        <w:t xml:space="preserve"> </w:t>
      </w:r>
      <w:r>
        <w:rPr>
          <w:color w:val="231F20"/>
        </w:rPr>
        <w:t>maritime</w:t>
      </w:r>
      <w:r>
        <w:rPr>
          <w:color w:val="231F20"/>
          <w:spacing w:val="-4"/>
        </w:rPr>
        <w:t xml:space="preserve"> </w:t>
      </w:r>
      <w:r>
        <w:rPr>
          <w:color w:val="231F20"/>
        </w:rPr>
        <w:t>technology</w:t>
      </w:r>
      <w:r>
        <w:rPr>
          <w:color w:val="231F20"/>
          <w:spacing w:val="-4"/>
        </w:rPr>
        <w:t xml:space="preserve"> </w:t>
      </w:r>
      <w:r>
        <w:rPr>
          <w:color w:val="231F20"/>
        </w:rPr>
        <w:t>and</w:t>
      </w:r>
      <w:r>
        <w:rPr>
          <w:color w:val="231F20"/>
          <w:spacing w:val="-4"/>
        </w:rPr>
        <w:t xml:space="preserve"> </w:t>
      </w:r>
      <w:r>
        <w:rPr>
          <w:color w:val="231F20"/>
        </w:rPr>
        <w:t>explore</w:t>
      </w:r>
      <w:r>
        <w:rPr>
          <w:color w:val="231F20"/>
          <w:spacing w:val="-4"/>
        </w:rPr>
        <w:t xml:space="preserve"> </w:t>
      </w:r>
      <w:r>
        <w:rPr>
          <w:color w:val="231F20"/>
        </w:rPr>
        <w:t>potential opportunities</w:t>
      </w:r>
      <w:r>
        <w:rPr>
          <w:color w:val="231F20"/>
          <w:spacing w:val="-5"/>
        </w:rPr>
        <w:t xml:space="preserve"> </w:t>
      </w:r>
      <w:r>
        <w:rPr>
          <w:color w:val="231F20"/>
        </w:rPr>
        <w:t>for</w:t>
      </w:r>
      <w:r>
        <w:rPr>
          <w:color w:val="231F20"/>
          <w:spacing w:val="-5"/>
        </w:rPr>
        <w:t xml:space="preserve"> </w:t>
      </w:r>
      <w:r>
        <w:rPr>
          <w:color w:val="231F20"/>
        </w:rPr>
        <w:t>innovation</w:t>
      </w:r>
      <w:r>
        <w:rPr>
          <w:color w:val="231F20"/>
          <w:spacing w:val="-5"/>
        </w:rPr>
        <w:t xml:space="preserve"> </w:t>
      </w:r>
      <w:r>
        <w:rPr>
          <w:color w:val="231F20"/>
        </w:rPr>
        <w:t>and</w:t>
      </w:r>
      <w:r>
        <w:rPr>
          <w:color w:val="231F20"/>
          <w:spacing w:val="-5"/>
        </w:rPr>
        <w:t xml:space="preserve"> </w:t>
      </w:r>
      <w:r>
        <w:rPr>
          <w:color w:val="231F20"/>
        </w:rPr>
        <w:t>improvement</w:t>
      </w:r>
      <w:r>
        <w:rPr>
          <w:color w:val="231F20"/>
          <w:spacing w:val="-5"/>
        </w:rPr>
        <w:t xml:space="preserve"> </w:t>
      </w:r>
      <w:r>
        <w:rPr>
          <w:color w:val="231F20"/>
        </w:rPr>
        <w:t>in</w:t>
      </w:r>
      <w:r>
        <w:rPr>
          <w:color w:val="231F20"/>
          <w:spacing w:val="-5"/>
        </w:rPr>
        <w:t xml:space="preserve"> </w:t>
      </w:r>
      <w:r>
        <w:rPr>
          <w:color w:val="231F20"/>
        </w:rPr>
        <w:t>their</w:t>
      </w:r>
      <w:r>
        <w:rPr>
          <w:color w:val="231F20"/>
          <w:spacing w:val="-5"/>
        </w:rPr>
        <w:t xml:space="preserve"> </w:t>
      </w:r>
      <w:r>
        <w:rPr>
          <w:color w:val="231F20"/>
        </w:rPr>
        <w:t>operations.</w:t>
      </w:r>
    </w:p>
    <w:p w14:paraId="2F8E7FE6" w14:textId="77777777" w:rsidR="00A918E6" w:rsidRDefault="00A918E6">
      <w:pPr>
        <w:pStyle w:val="a3"/>
      </w:pPr>
    </w:p>
    <w:p w14:paraId="08CD60EB" w14:textId="77777777" w:rsidR="00A918E6" w:rsidRDefault="00A918E6">
      <w:pPr>
        <w:pStyle w:val="a3"/>
        <w:spacing w:before="73"/>
      </w:pPr>
    </w:p>
    <w:p w14:paraId="4A0BB9FD" w14:textId="77777777" w:rsidR="00A918E6" w:rsidRPr="00A918E6" w:rsidRDefault="001A1C1A">
      <w:pPr>
        <w:pStyle w:val="a9"/>
        <w:numPr>
          <w:ilvl w:val="2"/>
          <w:numId w:val="1"/>
        </w:numPr>
        <w:tabs>
          <w:tab w:val="left" w:pos="631"/>
        </w:tabs>
        <w:ind w:left="631" w:hanging="502"/>
        <w:jc w:val="left"/>
        <w:rPr>
          <w:rFonts w:ascii="Arial MT"/>
          <w:color w:val="231F20"/>
          <w:sz w:val="20"/>
          <w:rPrChange w:id="256" w:author="WANG SHUO (CHina MSA)" w:date="2025-06-25T11:39:00Z">
            <w:rPr>
              <w:rFonts w:ascii="Arial MT"/>
              <w:sz w:val="20"/>
            </w:rPr>
          </w:rPrChange>
        </w:rPr>
        <w:pPrChange w:id="257" w:author="WANG SHUO (CHina MSA)" w:date="2025-06-25T11:39:00Z">
          <w:pPr>
            <w:pStyle w:val="a9"/>
            <w:numPr>
              <w:ilvl w:val="2"/>
              <w:numId w:val="8"/>
            </w:numPr>
            <w:tabs>
              <w:tab w:val="left" w:pos="674"/>
            </w:tabs>
            <w:ind w:left="674" w:hanging="545"/>
          </w:pPr>
        </w:pPrChange>
      </w:pPr>
      <w:r>
        <w:rPr>
          <w:rFonts w:ascii="Arial MT"/>
          <w:color w:val="231F20"/>
          <w:sz w:val="20"/>
          <w:rPrChange w:id="258" w:author="WANG SHUO (CHina MSA)" w:date="2025-06-25T11:39:00Z">
            <w:rPr>
              <w:rFonts w:ascii="Arial MT"/>
              <w:color w:val="231F20"/>
              <w:spacing w:val="-2"/>
              <w:sz w:val="20"/>
            </w:rPr>
          </w:rPrChange>
        </w:rPr>
        <w:t>EXAMPLES</w:t>
      </w:r>
      <w:r>
        <w:rPr>
          <w:rFonts w:ascii="Arial MT"/>
          <w:color w:val="231F20"/>
          <w:sz w:val="20"/>
          <w:rPrChange w:id="259" w:author="WANG SHUO (CHina MSA)" w:date="2025-06-25T11:39:00Z">
            <w:rPr>
              <w:rFonts w:ascii="Arial MT"/>
              <w:color w:val="231F20"/>
              <w:spacing w:val="-5"/>
              <w:sz w:val="20"/>
            </w:rPr>
          </w:rPrChange>
        </w:rPr>
        <w:t xml:space="preserve"> </w:t>
      </w:r>
      <w:r>
        <w:rPr>
          <w:rFonts w:ascii="Arial MT"/>
          <w:color w:val="231F20"/>
          <w:sz w:val="20"/>
          <w:rPrChange w:id="260" w:author="WANG SHUO (CHina MSA)" w:date="2025-06-25T11:39:00Z">
            <w:rPr>
              <w:rFonts w:ascii="Arial MT"/>
              <w:color w:val="231F20"/>
              <w:spacing w:val="-2"/>
              <w:sz w:val="20"/>
            </w:rPr>
          </w:rPrChange>
        </w:rPr>
        <w:t>OF</w:t>
      </w:r>
      <w:r>
        <w:rPr>
          <w:rFonts w:ascii="Arial MT"/>
          <w:color w:val="231F20"/>
          <w:sz w:val="20"/>
          <w:rPrChange w:id="261" w:author="WANG SHUO (CHina MSA)" w:date="2025-06-25T11:39:00Z">
            <w:rPr>
              <w:rFonts w:ascii="Arial MT"/>
              <w:color w:val="231F20"/>
              <w:spacing w:val="-8"/>
              <w:sz w:val="20"/>
            </w:rPr>
          </w:rPrChange>
        </w:rPr>
        <w:t xml:space="preserve"> </w:t>
      </w:r>
      <w:r>
        <w:rPr>
          <w:rFonts w:ascii="Arial MT"/>
          <w:color w:val="231F20"/>
          <w:sz w:val="20"/>
          <w:rPrChange w:id="262" w:author="WANG SHUO (CHina MSA)" w:date="2025-06-25T11:39:00Z">
            <w:rPr>
              <w:rFonts w:ascii="Arial MT"/>
              <w:color w:val="231F20"/>
              <w:spacing w:val="-2"/>
              <w:sz w:val="20"/>
            </w:rPr>
          </w:rPrChange>
        </w:rPr>
        <w:t>EMERGING</w:t>
      </w:r>
      <w:r>
        <w:rPr>
          <w:rFonts w:ascii="Arial MT"/>
          <w:color w:val="231F20"/>
          <w:sz w:val="20"/>
          <w:rPrChange w:id="263" w:author="WANG SHUO (CHina MSA)" w:date="2025-06-25T11:39:00Z">
            <w:rPr>
              <w:rFonts w:ascii="Arial MT"/>
              <w:color w:val="231F20"/>
              <w:spacing w:val="-11"/>
              <w:sz w:val="20"/>
            </w:rPr>
          </w:rPrChange>
        </w:rPr>
        <w:t xml:space="preserve"> </w:t>
      </w:r>
      <w:r>
        <w:rPr>
          <w:rFonts w:ascii="Arial MT"/>
          <w:color w:val="231F20"/>
          <w:sz w:val="20"/>
          <w:rPrChange w:id="264" w:author="WANG SHUO (CHina MSA)" w:date="2025-06-25T11:39:00Z">
            <w:rPr>
              <w:rFonts w:ascii="Arial MT"/>
              <w:color w:val="231F20"/>
              <w:spacing w:val="-2"/>
              <w:sz w:val="20"/>
            </w:rPr>
          </w:rPrChange>
        </w:rPr>
        <w:t>TECHNOLOGIES</w:t>
      </w:r>
    </w:p>
    <w:p w14:paraId="3EEAF59A" w14:textId="77777777" w:rsidR="00A918E6" w:rsidRDefault="001A1C1A">
      <w:pPr>
        <w:pStyle w:val="a3"/>
        <w:spacing w:before="58"/>
        <w:ind w:left="129"/>
        <w:jc w:val="both"/>
      </w:pPr>
      <w:r>
        <w:rPr>
          <w:color w:val="231F20"/>
          <w:spacing w:val="-2"/>
        </w:rPr>
        <w:t>Emerging</w:t>
      </w:r>
      <w:r>
        <w:rPr>
          <w:color w:val="231F20"/>
          <w:spacing w:val="-18"/>
        </w:rPr>
        <w:t xml:space="preserve"> </w:t>
      </w:r>
      <w:r>
        <w:rPr>
          <w:color w:val="231F20"/>
          <w:spacing w:val="-2"/>
        </w:rPr>
        <w:t>technologies</w:t>
      </w:r>
      <w:r>
        <w:rPr>
          <w:color w:val="231F20"/>
          <w:spacing w:val="-18"/>
        </w:rPr>
        <w:t xml:space="preserve"> </w:t>
      </w:r>
      <w:r>
        <w:rPr>
          <w:color w:val="231F20"/>
          <w:spacing w:val="-2"/>
        </w:rPr>
        <w:t>that</w:t>
      </w:r>
      <w:r>
        <w:rPr>
          <w:color w:val="231F20"/>
          <w:spacing w:val="-17"/>
        </w:rPr>
        <w:t xml:space="preserve"> </w:t>
      </w:r>
      <w:r>
        <w:rPr>
          <w:color w:val="231F20"/>
          <w:spacing w:val="-2"/>
        </w:rPr>
        <w:t>IALA</w:t>
      </w:r>
      <w:r>
        <w:rPr>
          <w:color w:val="231F20"/>
          <w:spacing w:val="-18"/>
        </w:rPr>
        <w:t xml:space="preserve"> </w:t>
      </w:r>
      <w:r>
        <w:rPr>
          <w:color w:val="231F20"/>
          <w:spacing w:val="-2"/>
        </w:rPr>
        <w:t>has</w:t>
      </w:r>
      <w:r>
        <w:rPr>
          <w:color w:val="231F20"/>
          <w:spacing w:val="-18"/>
        </w:rPr>
        <w:t xml:space="preserve"> </w:t>
      </w:r>
      <w:r>
        <w:rPr>
          <w:color w:val="231F20"/>
          <w:spacing w:val="-2"/>
        </w:rPr>
        <w:t>been</w:t>
      </w:r>
      <w:r>
        <w:rPr>
          <w:color w:val="231F20"/>
          <w:spacing w:val="-17"/>
        </w:rPr>
        <w:t xml:space="preserve"> </w:t>
      </w:r>
      <w:r>
        <w:rPr>
          <w:color w:val="231F20"/>
          <w:spacing w:val="-2"/>
        </w:rPr>
        <w:t>examining</w:t>
      </w:r>
      <w:r>
        <w:rPr>
          <w:color w:val="231F20"/>
          <w:spacing w:val="-18"/>
        </w:rPr>
        <w:t xml:space="preserve"> </w:t>
      </w:r>
      <w:r>
        <w:rPr>
          <w:color w:val="231F20"/>
          <w:spacing w:val="-2"/>
        </w:rPr>
        <w:t>include:</w:t>
      </w:r>
    </w:p>
    <w:p w14:paraId="56DCF4DA" w14:textId="77777777" w:rsidR="00A918E6" w:rsidRDefault="001A1C1A">
      <w:pPr>
        <w:pStyle w:val="a9"/>
        <w:numPr>
          <w:ilvl w:val="3"/>
          <w:numId w:val="8"/>
        </w:numPr>
        <w:tabs>
          <w:tab w:val="left" w:pos="807"/>
          <w:tab w:val="left" w:pos="809"/>
        </w:tabs>
        <w:spacing w:before="18" w:line="292" w:lineRule="auto"/>
        <w:ind w:right="2704"/>
        <w:jc w:val="both"/>
        <w:rPr>
          <w:sz w:val="20"/>
        </w:rPr>
      </w:pPr>
      <w:bookmarkStart w:id="265" w:name="OLE_LINK7"/>
      <w:bookmarkStart w:id="266" w:name="OLE_LINK8"/>
      <w:r>
        <w:rPr>
          <w:color w:val="231F20"/>
          <w:spacing w:val="-8"/>
          <w:sz w:val="20"/>
        </w:rPr>
        <w:t>Low</w:t>
      </w:r>
      <w:r>
        <w:rPr>
          <w:color w:val="231F20"/>
          <w:spacing w:val="-2"/>
          <w:sz w:val="20"/>
        </w:rPr>
        <w:t xml:space="preserve"> </w:t>
      </w:r>
      <w:r>
        <w:rPr>
          <w:color w:val="231F20"/>
          <w:spacing w:val="-8"/>
          <w:sz w:val="20"/>
        </w:rPr>
        <w:t>Power</w:t>
      </w:r>
      <w:r>
        <w:rPr>
          <w:color w:val="231F20"/>
          <w:spacing w:val="-2"/>
          <w:sz w:val="20"/>
        </w:rPr>
        <w:t xml:space="preserve"> </w:t>
      </w:r>
      <w:r>
        <w:rPr>
          <w:color w:val="231F20"/>
          <w:spacing w:val="-8"/>
          <w:sz w:val="20"/>
        </w:rPr>
        <w:t>Wide</w:t>
      </w:r>
      <w:r>
        <w:rPr>
          <w:color w:val="231F20"/>
          <w:spacing w:val="-2"/>
          <w:sz w:val="20"/>
        </w:rPr>
        <w:t xml:space="preserve"> </w:t>
      </w:r>
      <w:r>
        <w:rPr>
          <w:color w:val="231F20"/>
          <w:spacing w:val="-8"/>
          <w:sz w:val="20"/>
        </w:rPr>
        <w:t>Area</w:t>
      </w:r>
      <w:r>
        <w:rPr>
          <w:color w:val="231F20"/>
          <w:spacing w:val="-2"/>
          <w:sz w:val="20"/>
        </w:rPr>
        <w:t xml:space="preserve"> </w:t>
      </w:r>
      <w:r>
        <w:rPr>
          <w:color w:val="231F20"/>
          <w:spacing w:val="-8"/>
          <w:sz w:val="20"/>
        </w:rPr>
        <w:t>Networks</w:t>
      </w:r>
      <w:r>
        <w:rPr>
          <w:color w:val="231F20"/>
          <w:spacing w:val="-2"/>
          <w:sz w:val="20"/>
        </w:rPr>
        <w:t xml:space="preserve"> </w:t>
      </w:r>
      <w:bookmarkEnd w:id="265"/>
      <w:bookmarkEnd w:id="266"/>
      <w:r>
        <w:rPr>
          <w:color w:val="231F20"/>
          <w:spacing w:val="-8"/>
          <w:sz w:val="20"/>
        </w:rPr>
        <w:t>(LP-WAN)</w:t>
      </w:r>
      <w:r>
        <w:rPr>
          <w:color w:val="231F20"/>
          <w:spacing w:val="-2"/>
          <w:sz w:val="20"/>
        </w:rPr>
        <w:t xml:space="preserve"> </w:t>
      </w:r>
      <w:r>
        <w:rPr>
          <w:color w:val="231F20"/>
          <w:spacing w:val="-8"/>
          <w:sz w:val="20"/>
        </w:rPr>
        <w:t>-</w:t>
      </w:r>
      <w:r>
        <w:rPr>
          <w:color w:val="231F20"/>
          <w:spacing w:val="-2"/>
          <w:sz w:val="20"/>
        </w:rPr>
        <w:t xml:space="preserve"> </w:t>
      </w:r>
      <w:r>
        <w:rPr>
          <w:color w:val="231F20"/>
          <w:spacing w:val="-8"/>
          <w:sz w:val="20"/>
        </w:rPr>
        <w:t>These</w:t>
      </w:r>
      <w:r>
        <w:rPr>
          <w:color w:val="231F20"/>
          <w:spacing w:val="-2"/>
          <w:sz w:val="20"/>
        </w:rPr>
        <w:t xml:space="preserve"> </w:t>
      </w:r>
      <w:r>
        <w:rPr>
          <w:color w:val="231F20"/>
          <w:spacing w:val="-8"/>
          <w:sz w:val="20"/>
        </w:rPr>
        <w:t>systems</w:t>
      </w:r>
      <w:r>
        <w:rPr>
          <w:color w:val="231F20"/>
          <w:spacing w:val="-2"/>
          <w:sz w:val="20"/>
        </w:rPr>
        <w:t xml:space="preserve"> </w:t>
      </w:r>
      <w:r>
        <w:rPr>
          <w:color w:val="231F20"/>
          <w:spacing w:val="-8"/>
          <w:sz w:val="20"/>
        </w:rPr>
        <w:t>enable</w:t>
      </w:r>
      <w:r>
        <w:rPr>
          <w:color w:val="231F20"/>
          <w:spacing w:val="-2"/>
          <w:sz w:val="20"/>
        </w:rPr>
        <w:t xml:space="preserve"> </w:t>
      </w:r>
      <w:r>
        <w:rPr>
          <w:color w:val="231F20"/>
          <w:spacing w:val="-8"/>
          <w:sz w:val="20"/>
        </w:rPr>
        <w:t>long</w:t>
      </w:r>
      <w:r>
        <w:rPr>
          <w:color w:val="231F20"/>
          <w:spacing w:val="-2"/>
          <w:sz w:val="20"/>
        </w:rPr>
        <w:t xml:space="preserve"> </w:t>
      </w:r>
      <w:r>
        <w:rPr>
          <w:color w:val="231F20"/>
          <w:spacing w:val="-8"/>
          <w:sz w:val="20"/>
        </w:rPr>
        <w:t xml:space="preserve">transmission </w:t>
      </w:r>
      <w:r>
        <w:rPr>
          <w:color w:val="231F20"/>
          <w:spacing w:val="-2"/>
          <w:sz w:val="20"/>
        </w:rPr>
        <w:t>with</w:t>
      </w:r>
      <w:r>
        <w:rPr>
          <w:color w:val="231F20"/>
          <w:spacing w:val="-8"/>
          <w:sz w:val="20"/>
        </w:rPr>
        <w:t xml:space="preserve"> </w:t>
      </w:r>
      <w:r>
        <w:rPr>
          <w:color w:val="231F20"/>
          <w:spacing w:val="-2"/>
          <w:sz w:val="20"/>
        </w:rPr>
        <w:t>limited</w:t>
      </w:r>
      <w:r>
        <w:rPr>
          <w:color w:val="231F20"/>
          <w:spacing w:val="-8"/>
          <w:sz w:val="20"/>
        </w:rPr>
        <w:t xml:space="preserve"> </w:t>
      </w:r>
      <w:r>
        <w:rPr>
          <w:color w:val="231F20"/>
          <w:spacing w:val="-2"/>
          <w:sz w:val="20"/>
        </w:rPr>
        <w:t>power</w:t>
      </w:r>
      <w:r>
        <w:rPr>
          <w:color w:val="231F20"/>
          <w:spacing w:val="-8"/>
          <w:sz w:val="20"/>
        </w:rPr>
        <w:t xml:space="preserve"> </w:t>
      </w:r>
      <w:r>
        <w:rPr>
          <w:color w:val="231F20"/>
          <w:spacing w:val="-2"/>
          <w:sz w:val="20"/>
        </w:rPr>
        <w:t>consumption.</w:t>
      </w:r>
      <w:r>
        <w:rPr>
          <w:color w:val="231F20"/>
          <w:spacing w:val="-8"/>
          <w:sz w:val="20"/>
        </w:rPr>
        <w:t xml:space="preserve"> </w:t>
      </w:r>
      <w:r>
        <w:rPr>
          <w:color w:val="231F20"/>
          <w:spacing w:val="-2"/>
          <w:sz w:val="20"/>
        </w:rPr>
        <w:t>They</w:t>
      </w:r>
      <w:r>
        <w:rPr>
          <w:color w:val="231F20"/>
          <w:spacing w:val="-8"/>
          <w:sz w:val="20"/>
        </w:rPr>
        <w:t xml:space="preserve"> </w:t>
      </w:r>
      <w:r>
        <w:rPr>
          <w:color w:val="231F20"/>
          <w:spacing w:val="-2"/>
          <w:sz w:val="20"/>
        </w:rPr>
        <w:t>have</w:t>
      </w:r>
      <w:r>
        <w:rPr>
          <w:color w:val="231F20"/>
          <w:spacing w:val="-8"/>
          <w:sz w:val="20"/>
        </w:rPr>
        <w:t xml:space="preserve"> </w:t>
      </w:r>
      <w:r>
        <w:rPr>
          <w:color w:val="231F20"/>
          <w:spacing w:val="-2"/>
          <w:sz w:val="20"/>
        </w:rPr>
        <w:t>potential</w:t>
      </w:r>
      <w:r>
        <w:rPr>
          <w:color w:val="231F20"/>
          <w:spacing w:val="-8"/>
          <w:sz w:val="20"/>
        </w:rPr>
        <w:t xml:space="preserve"> </w:t>
      </w:r>
      <w:r>
        <w:rPr>
          <w:color w:val="231F20"/>
          <w:spacing w:val="-2"/>
          <w:sz w:val="20"/>
        </w:rPr>
        <w:t>applications</w:t>
      </w:r>
      <w:r>
        <w:rPr>
          <w:color w:val="231F20"/>
          <w:spacing w:val="-8"/>
          <w:sz w:val="20"/>
        </w:rPr>
        <w:t xml:space="preserve"> </w:t>
      </w:r>
      <w:r>
        <w:rPr>
          <w:color w:val="231F20"/>
          <w:spacing w:val="-2"/>
          <w:sz w:val="20"/>
        </w:rPr>
        <w:t>in</w:t>
      </w:r>
      <w:r>
        <w:rPr>
          <w:color w:val="231F20"/>
          <w:spacing w:val="-8"/>
          <w:sz w:val="20"/>
        </w:rPr>
        <w:t xml:space="preserve"> </w:t>
      </w:r>
      <w:r>
        <w:rPr>
          <w:color w:val="231F20"/>
          <w:spacing w:val="-2"/>
          <w:sz w:val="20"/>
        </w:rPr>
        <w:t>tracking</w:t>
      </w:r>
      <w:r>
        <w:rPr>
          <w:color w:val="231F20"/>
          <w:spacing w:val="-8"/>
          <w:sz w:val="20"/>
        </w:rPr>
        <w:t xml:space="preserve"> </w:t>
      </w:r>
      <w:r>
        <w:rPr>
          <w:color w:val="231F20"/>
          <w:spacing w:val="-2"/>
          <w:sz w:val="20"/>
        </w:rPr>
        <w:t xml:space="preserve">and </w:t>
      </w:r>
      <w:r>
        <w:rPr>
          <w:color w:val="231F20"/>
          <w:spacing w:val="-4"/>
          <w:sz w:val="20"/>
        </w:rPr>
        <w:t>monitoring</w:t>
      </w:r>
      <w:r>
        <w:rPr>
          <w:color w:val="231F20"/>
          <w:spacing w:val="-5"/>
          <w:sz w:val="20"/>
        </w:rPr>
        <w:t xml:space="preserve"> </w:t>
      </w:r>
      <w:r>
        <w:rPr>
          <w:color w:val="231F20"/>
          <w:spacing w:val="-4"/>
          <w:sz w:val="20"/>
        </w:rPr>
        <w:t>systems</w:t>
      </w:r>
      <w:r>
        <w:rPr>
          <w:color w:val="231F20"/>
          <w:spacing w:val="-5"/>
          <w:sz w:val="20"/>
        </w:rPr>
        <w:t xml:space="preserve"> </w:t>
      </w:r>
      <w:r>
        <w:rPr>
          <w:color w:val="231F20"/>
          <w:spacing w:val="-4"/>
          <w:sz w:val="20"/>
        </w:rPr>
        <w:t>for</w:t>
      </w:r>
      <w:r>
        <w:rPr>
          <w:color w:val="231F20"/>
          <w:spacing w:val="-5"/>
          <w:sz w:val="20"/>
        </w:rPr>
        <w:t xml:space="preserve"> </w:t>
      </w:r>
      <w:r>
        <w:rPr>
          <w:color w:val="231F20"/>
          <w:spacing w:val="-4"/>
          <w:sz w:val="20"/>
        </w:rPr>
        <w:t>lightweight</w:t>
      </w:r>
      <w:r>
        <w:rPr>
          <w:color w:val="231F20"/>
          <w:spacing w:val="-5"/>
          <w:sz w:val="20"/>
        </w:rPr>
        <w:t xml:space="preserve"> </w:t>
      </w:r>
      <w:r>
        <w:rPr>
          <w:color w:val="231F20"/>
          <w:spacing w:val="-4"/>
          <w:sz w:val="20"/>
        </w:rPr>
        <w:t>boats</w:t>
      </w:r>
      <w:r>
        <w:rPr>
          <w:color w:val="231F20"/>
          <w:spacing w:val="-5"/>
          <w:sz w:val="20"/>
        </w:rPr>
        <w:t xml:space="preserve"> </w:t>
      </w:r>
      <w:r>
        <w:rPr>
          <w:color w:val="231F20"/>
          <w:spacing w:val="-4"/>
          <w:sz w:val="20"/>
        </w:rPr>
        <w:t>and</w:t>
      </w:r>
      <w:r>
        <w:rPr>
          <w:color w:val="231F20"/>
          <w:spacing w:val="-5"/>
          <w:sz w:val="20"/>
        </w:rPr>
        <w:t xml:space="preserve"> </w:t>
      </w:r>
      <w:r>
        <w:rPr>
          <w:color w:val="231F20"/>
          <w:spacing w:val="-4"/>
          <w:sz w:val="20"/>
        </w:rPr>
        <w:t>experimental</w:t>
      </w:r>
      <w:r>
        <w:rPr>
          <w:color w:val="231F20"/>
          <w:spacing w:val="-5"/>
          <w:sz w:val="20"/>
        </w:rPr>
        <w:t xml:space="preserve"> </w:t>
      </w:r>
      <w:r>
        <w:rPr>
          <w:color w:val="231F20"/>
          <w:spacing w:val="-4"/>
          <w:sz w:val="20"/>
        </w:rPr>
        <w:t>studies</w:t>
      </w:r>
      <w:r>
        <w:rPr>
          <w:color w:val="231F20"/>
          <w:spacing w:val="-5"/>
          <w:sz w:val="20"/>
        </w:rPr>
        <w:t xml:space="preserve"> </w:t>
      </w:r>
      <w:r>
        <w:rPr>
          <w:color w:val="231F20"/>
          <w:spacing w:val="-4"/>
          <w:sz w:val="20"/>
        </w:rPr>
        <w:t>of</w:t>
      </w:r>
      <w:r>
        <w:rPr>
          <w:color w:val="231F20"/>
          <w:spacing w:val="-5"/>
          <w:sz w:val="20"/>
        </w:rPr>
        <w:t xml:space="preserve"> </w:t>
      </w:r>
      <w:r>
        <w:rPr>
          <w:color w:val="231F20"/>
          <w:spacing w:val="-4"/>
          <w:sz w:val="20"/>
        </w:rPr>
        <w:t xml:space="preserve">transmission </w:t>
      </w:r>
      <w:r>
        <w:rPr>
          <w:color w:val="231F20"/>
          <w:sz w:val="20"/>
        </w:rPr>
        <w:t>over</w:t>
      </w:r>
      <w:r>
        <w:rPr>
          <w:color w:val="231F20"/>
          <w:spacing w:val="-23"/>
          <w:sz w:val="20"/>
        </w:rPr>
        <w:t xml:space="preserve"> </w:t>
      </w:r>
      <w:r>
        <w:rPr>
          <w:color w:val="231F20"/>
          <w:sz w:val="20"/>
        </w:rPr>
        <w:t>seawater.</w:t>
      </w:r>
    </w:p>
    <w:p w14:paraId="75AA3C37" w14:textId="77777777" w:rsidR="00A918E6" w:rsidRDefault="001A1C1A">
      <w:pPr>
        <w:pStyle w:val="a9"/>
        <w:numPr>
          <w:ilvl w:val="3"/>
          <w:numId w:val="8"/>
        </w:numPr>
        <w:tabs>
          <w:tab w:val="left" w:pos="807"/>
        </w:tabs>
        <w:spacing w:line="253" w:lineRule="exact"/>
        <w:ind w:left="807" w:hanging="282"/>
        <w:jc w:val="both"/>
        <w:rPr>
          <w:sz w:val="20"/>
        </w:rPr>
      </w:pPr>
      <w:r>
        <w:rPr>
          <w:color w:val="231F20"/>
          <w:sz w:val="20"/>
        </w:rPr>
        <w:t>Low</w:t>
      </w:r>
      <w:r>
        <w:rPr>
          <w:color w:val="231F20"/>
          <w:spacing w:val="42"/>
          <w:sz w:val="20"/>
        </w:rPr>
        <w:t xml:space="preserve"> </w:t>
      </w:r>
      <w:r>
        <w:rPr>
          <w:color w:val="231F20"/>
          <w:sz w:val="20"/>
        </w:rPr>
        <w:t>Earth</w:t>
      </w:r>
      <w:r>
        <w:rPr>
          <w:color w:val="231F20"/>
          <w:spacing w:val="43"/>
          <w:sz w:val="20"/>
        </w:rPr>
        <w:t xml:space="preserve"> </w:t>
      </w:r>
      <w:r>
        <w:rPr>
          <w:color w:val="231F20"/>
          <w:sz w:val="20"/>
        </w:rPr>
        <w:t>Orbit</w:t>
      </w:r>
      <w:r>
        <w:rPr>
          <w:color w:val="231F20"/>
          <w:spacing w:val="43"/>
          <w:sz w:val="20"/>
        </w:rPr>
        <w:t xml:space="preserve"> </w:t>
      </w:r>
      <w:r>
        <w:rPr>
          <w:color w:val="231F20"/>
          <w:sz w:val="20"/>
        </w:rPr>
        <w:t>(LEO)</w:t>
      </w:r>
      <w:r>
        <w:rPr>
          <w:color w:val="231F20"/>
          <w:spacing w:val="43"/>
          <w:sz w:val="20"/>
        </w:rPr>
        <w:t xml:space="preserve"> </w:t>
      </w:r>
      <w:r>
        <w:rPr>
          <w:color w:val="231F20"/>
          <w:sz w:val="20"/>
        </w:rPr>
        <w:t>Satellite</w:t>
      </w:r>
      <w:r>
        <w:rPr>
          <w:color w:val="231F20"/>
          <w:spacing w:val="42"/>
          <w:sz w:val="20"/>
        </w:rPr>
        <w:t xml:space="preserve"> </w:t>
      </w:r>
      <w:r>
        <w:rPr>
          <w:color w:val="231F20"/>
          <w:sz w:val="20"/>
        </w:rPr>
        <w:t>Constellations</w:t>
      </w:r>
      <w:r>
        <w:rPr>
          <w:color w:val="231F20"/>
          <w:spacing w:val="43"/>
          <w:sz w:val="20"/>
        </w:rPr>
        <w:t xml:space="preserve"> </w:t>
      </w:r>
      <w:r>
        <w:rPr>
          <w:color w:val="231F20"/>
          <w:sz w:val="20"/>
        </w:rPr>
        <w:t>-</w:t>
      </w:r>
      <w:r>
        <w:rPr>
          <w:color w:val="231F20"/>
          <w:spacing w:val="43"/>
          <w:sz w:val="20"/>
        </w:rPr>
        <w:t xml:space="preserve"> </w:t>
      </w:r>
      <w:r>
        <w:rPr>
          <w:color w:val="231F20"/>
          <w:sz w:val="20"/>
        </w:rPr>
        <w:t>With</w:t>
      </w:r>
      <w:r>
        <w:rPr>
          <w:color w:val="231F20"/>
          <w:spacing w:val="43"/>
          <w:sz w:val="20"/>
        </w:rPr>
        <w:t xml:space="preserve"> </w:t>
      </w:r>
      <w:r>
        <w:rPr>
          <w:color w:val="231F20"/>
          <w:sz w:val="20"/>
        </w:rPr>
        <w:t>the</w:t>
      </w:r>
      <w:r>
        <w:rPr>
          <w:color w:val="231F20"/>
          <w:spacing w:val="42"/>
          <w:sz w:val="20"/>
        </w:rPr>
        <w:t xml:space="preserve"> </w:t>
      </w:r>
      <w:r>
        <w:rPr>
          <w:color w:val="231F20"/>
          <w:sz w:val="20"/>
        </w:rPr>
        <w:t>growth</w:t>
      </w:r>
      <w:r>
        <w:rPr>
          <w:color w:val="231F20"/>
          <w:spacing w:val="43"/>
          <w:sz w:val="20"/>
        </w:rPr>
        <w:t xml:space="preserve"> </w:t>
      </w:r>
      <w:r>
        <w:rPr>
          <w:color w:val="231F20"/>
          <w:sz w:val="20"/>
        </w:rPr>
        <w:t>of</w:t>
      </w:r>
      <w:r>
        <w:rPr>
          <w:color w:val="231F20"/>
          <w:spacing w:val="43"/>
          <w:sz w:val="20"/>
        </w:rPr>
        <w:t xml:space="preserve"> </w:t>
      </w:r>
      <w:r>
        <w:rPr>
          <w:color w:val="231F20"/>
          <w:spacing w:val="-2"/>
          <w:sz w:val="20"/>
        </w:rPr>
        <w:t>digital</w:t>
      </w:r>
    </w:p>
    <w:p w14:paraId="1ED4EED6" w14:textId="77777777" w:rsidR="00A918E6" w:rsidRDefault="001A1C1A">
      <w:pPr>
        <w:pStyle w:val="a3"/>
        <w:spacing w:before="51" w:line="297" w:lineRule="auto"/>
        <w:ind w:left="809" w:right="2469"/>
      </w:pPr>
      <w:proofErr w:type="gramStart"/>
      <w:r>
        <w:rPr>
          <w:color w:val="231F20"/>
        </w:rPr>
        <w:t>communication</w:t>
      </w:r>
      <w:proofErr w:type="gramEnd"/>
      <w:r>
        <w:rPr>
          <w:color w:val="231F20"/>
          <w:spacing w:val="40"/>
        </w:rPr>
        <w:t xml:space="preserve"> </w:t>
      </w:r>
      <w:r>
        <w:rPr>
          <w:color w:val="231F20"/>
        </w:rPr>
        <w:t>capabilities</w:t>
      </w:r>
      <w:r>
        <w:rPr>
          <w:color w:val="231F20"/>
          <w:spacing w:val="40"/>
        </w:rPr>
        <w:t xml:space="preserve"> </w:t>
      </w:r>
      <w:r>
        <w:rPr>
          <w:color w:val="231F20"/>
        </w:rPr>
        <w:t>from</w:t>
      </w:r>
      <w:r>
        <w:rPr>
          <w:color w:val="231F20"/>
          <w:spacing w:val="40"/>
        </w:rPr>
        <w:t xml:space="preserve"> </w:t>
      </w:r>
      <w:r>
        <w:rPr>
          <w:color w:val="231F20"/>
        </w:rPr>
        <w:t>different</w:t>
      </w:r>
      <w:r>
        <w:rPr>
          <w:color w:val="231F20"/>
          <w:spacing w:val="40"/>
        </w:rPr>
        <w:t xml:space="preserve"> </w:t>
      </w:r>
      <w:r>
        <w:rPr>
          <w:color w:val="231F20"/>
        </w:rPr>
        <w:t>low</w:t>
      </w:r>
      <w:r>
        <w:rPr>
          <w:color w:val="231F20"/>
          <w:spacing w:val="40"/>
        </w:rPr>
        <w:t xml:space="preserve"> </w:t>
      </w:r>
      <w:r>
        <w:rPr>
          <w:color w:val="231F20"/>
        </w:rPr>
        <w:t>earth</w:t>
      </w:r>
      <w:r>
        <w:rPr>
          <w:color w:val="231F20"/>
          <w:spacing w:val="40"/>
        </w:rPr>
        <w:t xml:space="preserve"> </w:t>
      </w:r>
      <w:r>
        <w:rPr>
          <w:color w:val="231F20"/>
        </w:rPr>
        <w:t>orbiting</w:t>
      </w:r>
      <w:r>
        <w:rPr>
          <w:color w:val="231F20"/>
          <w:spacing w:val="40"/>
        </w:rPr>
        <w:t xml:space="preserve"> </w:t>
      </w:r>
      <w:r>
        <w:rPr>
          <w:color w:val="231F20"/>
        </w:rPr>
        <w:t>satellites,</w:t>
      </w:r>
      <w:r>
        <w:rPr>
          <w:color w:val="231F20"/>
          <w:spacing w:val="40"/>
        </w:rPr>
        <w:t xml:space="preserve"> </w:t>
      </w:r>
      <w:r>
        <w:rPr>
          <w:color w:val="231F20"/>
        </w:rPr>
        <w:t>LEO constellations offer promising opportunities for maritime communication.</w:t>
      </w:r>
    </w:p>
    <w:p w14:paraId="69DB4E19" w14:textId="77777777" w:rsidR="00A918E6" w:rsidRDefault="001A1C1A">
      <w:pPr>
        <w:pStyle w:val="a9"/>
        <w:numPr>
          <w:ilvl w:val="3"/>
          <w:numId w:val="8"/>
        </w:numPr>
        <w:tabs>
          <w:tab w:val="left" w:pos="807"/>
        </w:tabs>
        <w:spacing w:line="251" w:lineRule="exact"/>
        <w:ind w:left="807" w:hanging="282"/>
        <w:jc w:val="both"/>
        <w:rPr>
          <w:sz w:val="20"/>
        </w:rPr>
      </w:pPr>
      <w:r>
        <w:rPr>
          <w:color w:val="231F20"/>
          <w:sz w:val="20"/>
        </w:rPr>
        <w:lastRenderedPageBreak/>
        <w:t>Alternative</w:t>
      </w:r>
      <w:r>
        <w:rPr>
          <w:color w:val="231F20"/>
          <w:spacing w:val="1"/>
          <w:sz w:val="20"/>
        </w:rPr>
        <w:t xml:space="preserve"> </w:t>
      </w:r>
      <w:r>
        <w:rPr>
          <w:color w:val="231F20"/>
          <w:sz w:val="20"/>
        </w:rPr>
        <w:t>Data</w:t>
      </w:r>
      <w:r>
        <w:rPr>
          <w:color w:val="231F20"/>
          <w:spacing w:val="1"/>
          <w:sz w:val="20"/>
        </w:rPr>
        <w:t xml:space="preserve"> </w:t>
      </w:r>
      <w:r>
        <w:rPr>
          <w:color w:val="231F20"/>
          <w:sz w:val="20"/>
        </w:rPr>
        <w:t>Transmission</w:t>
      </w:r>
      <w:r>
        <w:rPr>
          <w:color w:val="231F20"/>
          <w:spacing w:val="1"/>
          <w:sz w:val="20"/>
        </w:rPr>
        <w:t xml:space="preserve"> </w:t>
      </w:r>
      <w:r>
        <w:rPr>
          <w:color w:val="231F20"/>
          <w:sz w:val="20"/>
        </w:rPr>
        <w:t>Systems</w:t>
      </w:r>
      <w:r>
        <w:rPr>
          <w:color w:val="231F20"/>
          <w:spacing w:val="1"/>
          <w:sz w:val="20"/>
        </w:rPr>
        <w:t xml:space="preserve"> </w:t>
      </w:r>
      <w:r>
        <w:rPr>
          <w:color w:val="231F20"/>
          <w:sz w:val="20"/>
        </w:rPr>
        <w:t>-</w:t>
      </w:r>
      <w:r>
        <w:rPr>
          <w:color w:val="231F20"/>
          <w:spacing w:val="1"/>
          <w:sz w:val="20"/>
        </w:rPr>
        <w:t xml:space="preserve"> </w:t>
      </w:r>
      <w:r>
        <w:rPr>
          <w:color w:val="231F20"/>
          <w:sz w:val="20"/>
        </w:rPr>
        <w:t>IALA</w:t>
      </w:r>
      <w:r>
        <w:rPr>
          <w:color w:val="231F20"/>
          <w:spacing w:val="1"/>
          <w:sz w:val="20"/>
        </w:rPr>
        <w:t xml:space="preserve"> </w:t>
      </w:r>
      <w:r>
        <w:rPr>
          <w:color w:val="231F20"/>
          <w:sz w:val="20"/>
        </w:rPr>
        <w:t>is</w:t>
      </w:r>
      <w:r>
        <w:rPr>
          <w:color w:val="231F20"/>
          <w:spacing w:val="1"/>
          <w:sz w:val="20"/>
        </w:rPr>
        <w:t xml:space="preserve"> </w:t>
      </w:r>
      <w:r>
        <w:rPr>
          <w:color w:val="231F20"/>
          <w:sz w:val="20"/>
        </w:rPr>
        <w:t>also</w:t>
      </w:r>
      <w:r>
        <w:rPr>
          <w:color w:val="231F20"/>
          <w:spacing w:val="1"/>
          <w:sz w:val="20"/>
        </w:rPr>
        <w:t xml:space="preserve"> </w:t>
      </w:r>
      <w:r>
        <w:rPr>
          <w:color w:val="231F20"/>
          <w:sz w:val="20"/>
        </w:rPr>
        <w:t>monitoring</w:t>
      </w:r>
      <w:r>
        <w:rPr>
          <w:color w:val="231F20"/>
          <w:spacing w:val="1"/>
          <w:sz w:val="20"/>
        </w:rPr>
        <w:t xml:space="preserve"> </w:t>
      </w:r>
      <w:r>
        <w:rPr>
          <w:color w:val="231F20"/>
          <w:spacing w:val="-2"/>
          <w:sz w:val="20"/>
        </w:rPr>
        <w:t>developments</w:t>
      </w:r>
    </w:p>
    <w:p w14:paraId="1D50046E" w14:textId="77777777" w:rsidR="00A918E6" w:rsidRDefault="001A1C1A">
      <w:pPr>
        <w:pStyle w:val="a3"/>
        <w:spacing w:before="50" w:line="297" w:lineRule="auto"/>
        <w:ind w:left="809" w:right="2469"/>
      </w:pPr>
      <w:proofErr w:type="gramStart"/>
      <w:r>
        <w:rPr>
          <w:color w:val="231F20"/>
        </w:rPr>
        <w:t>in</w:t>
      </w:r>
      <w:proofErr w:type="gramEnd"/>
      <w:r>
        <w:rPr>
          <w:color w:val="231F20"/>
          <w:spacing w:val="40"/>
        </w:rPr>
        <w:t xml:space="preserve"> </w:t>
      </w:r>
      <w:r>
        <w:rPr>
          <w:color w:val="231F20"/>
        </w:rPr>
        <w:t>alternative</w:t>
      </w:r>
      <w:r>
        <w:rPr>
          <w:color w:val="231F20"/>
          <w:spacing w:val="40"/>
        </w:rPr>
        <w:t xml:space="preserve"> </w:t>
      </w:r>
      <w:r>
        <w:rPr>
          <w:color w:val="231F20"/>
        </w:rPr>
        <w:t>data</w:t>
      </w:r>
      <w:r>
        <w:rPr>
          <w:color w:val="231F20"/>
          <w:spacing w:val="40"/>
        </w:rPr>
        <w:t xml:space="preserve"> </w:t>
      </w:r>
      <w:r>
        <w:rPr>
          <w:color w:val="231F20"/>
        </w:rPr>
        <w:t>transmission</w:t>
      </w:r>
      <w:r>
        <w:rPr>
          <w:color w:val="231F20"/>
          <w:spacing w:val="40"/>
        </w:rPr>
        <w:t xml:space="preserve"> </w:t>
      </w:r>
      <w:r>
        <w:rPr>
          <w:color w:val="231F20"/>
        </w:rPr>
        <w:t>systems</w:t>
      </w:r>
      <w:r>
        <w:rPr>
          <w:color w:val="231F20"/>
          <w:spacing w:val="40"/>
        </w:rPr>
        <w:t xml:space="preserve"> </w:t>
      </w:r>
      <w:r>
        <w:rPr>
          <w:color w:val="231F20"/>
        </w:rPr>
        <w:t>presented</w:t>
      </w:r>
      <w:r>
        <w:rPr>
          <w:color w:val="231F20"/>
          <w:spacing w:val="40"/>
        </w:rPr>
        <w:t xml:space="preserve"> </w:t>
      </w:r>
      <w:r>
        <w:rPr>
          <w:color w:val="231F20"/>
        </w:rPr>
        <w:t>at</w:t>
      </w:r>
      <w:r>
        <w:rPr>
          <w:color w:val="231F20"/>
          <w:spacing w:val="40"/>
        </w:rPr>
        <w:t xml:space="preserve"> </w:t>
      </w:r>
      <w:r>
        <w:rPr>
          <w:color w:val="231F20"/>
        </w:rPr>
        <w:t>various</w:t>
      </w:r>
      <w:r>
        <w:rPr>
          <w:color w:val="231F20"/>
          <w:spacing w:val="40"/>
        </w:rPr>
        <w:t xml:space="preserve"> </w:t>
      </w:r>
      <w:r>
        <w:rPr>
          <w:color w:val="231F20"/>
        </w:rPr>
        <w:t xml:space="preserve">international </w:t>
      </w:r>
      <w:proofErr w:type="spellStart"/>
      <w:r>
        <w:rPr>
          <w:color w:val="231F20"/>
        </w:rPr>
        <w:t>organisations</w:t>
      </w:r>
      <w:proofErr w:type="spellEnd"/>
      <w:r>
        <w:rPr>
          <w:color w:val="231F20"/>
        </w:rPr>
        <w:t>,</w:t>
      </w:r>
      <w:r>
        <w:rPr>
          <w:color w:val="231F20"/>
          <w:spacing w:val="-12"/>
        </w:rPr>
        <w:t xml:space="preserve"> </w:t>
      </w:r>
      <w:r>
        <w:rPr>
          <w:color w:val="231F20"/>
        </w:rPr>
        <w:t>including</w:t>
      </w:r>
      <w:r>
        <w:rPr>
          <w:color w:val="231F20"/>
          <w:spacing w:val="-12"/>
        </w:rPr>
        <w:t xml:space="preserve"> </w:t>
      </w:r>
      <w:r>
        <w:rPr>
          <w:color w:val="231F20"/>
        </w:rPr>
        <w:t>the</w:t>
      </w:r>
      <w:r>
        <w:rPr>
          <w:color w:val="231F20"/>
          <w:spacing w:val="-12"/>
        </w:rPr>
        <w:t xml:space="preserve"> </w:t>
      </w:r>
      <w:r>
        <w:rPr>
          <w:color w:val="231F20"/>
        </w:rPr>
        <w:t>IMO</w:t>
      </w:r>
      <w:r>
        <w:rPr>
          <w:color w:val="231F20"/>
          <w:spacing w:val="-12"/>
        </w:rPr>
        <w:t xml:space="preserve"> </w:t>
      </w:r>
      <w:r>
        <w:rPr>
          <w:color w:val="231F20"/>
        </w:rPr>
        <w:t>and</w:t>
      </w:r>
      <w:r>
        <w:rPr>
          <w:color w:val="231F20"/>
          <w:spacing w:val="-12"/>
        </w:rPr>
        <w:t xml:space="preserve"> </w:t>
      </w:r>
      <w:r>
        <w:rPr>
          <w:color w:val="231F20"/>
        </w:rPr>
        <w:t>ITU.</w:t>
      </w:r>
    </w:p>
    <w:p w14:paraId="21C6A04B" w14:textId="77777777" w:rsidR="00A918E6" w:rsidRDefault="001A1C1A">
      <w:pPr>
        <w:pStyle w:val="a9"/>
        <w:numPr>
          <w:ilvl w:val="3"/>
          <w:numId w:val="8"/>
        </w:numPr>
        <w:tabs>
          <w:tab w:val="left" w:pos="807"/>
        </w:tabs>
        <w:spacing w:line="251" w:lineRule="exact"/>
        <w:ind w:left="807" w:hanging="282"/>
        <w:jc w:val="both"/>
        <w:rPr>
          <w:sz w:val="20"/>
        </w:rPr>
      </w:pPr>
      <w:r>
        <w:rPr>
          <w:color w:val="231F20"/>
          <w:sz w:val="20"/>
        </w:rPr>
        <w:t>Light-based</w:t>
      </w:r>
      <w:r>
        <w:rPr>
          <w:color w:val="231F20"/>
          <w:spacing w:val="-16"/>
          <w:sz w:val="20"/>
        </w:rPr>
        <w:t xml:space="preserve"> </w:t>
      </w:r>
      <w:r>
        <w:rPr>
          <w:color w:val="231F20"/>
          <w:sz w:val="20"/>
        </w:rPr>
        <w:t>Wireless</w:t>
      </w:r>
      <w:r>
        <w:rPr>
          <w:color w:val="231F20"/>
          <w:spacing w:val="-16"/>
          <w:sz w:val="20"/>
        </w:rPr>
        <w:t xml:space="preserve"> </w:t>
      </w:r>
      <w:r>
        <w:rPr>
          <w:color w:val="231F20"/>
          <w:sz w:val="20"/>
        </w:rPr>
        <w:t>Communication</w:t>
      </w:r>
      <w:r>
        <w:rPr>
          <w:color w:val="231F20"/>
          <w:spacing w:val="-16"/>
          <w:sz w:val="20"/>
        </w:rPr>
        <w:t xml:space="preserve"> </w:t>
      </w:r>
      <w:r>
        <w:rPr>
          <w:color w:val="231F20"/>
          <w:sz w:val="20"/>
        </w:rPr>
        <w:t>-</w:t>
      </w:r>
      <w:r>
        <w:rPr>
          <w:color w:val="231F20"/>
          <w:spacing w:val="-15"/>
          <w:sz w:val="20"/>
        </w:rPr>
        <w:t xml:space="preserve"> </w:t>
      </w:r>
      <w:r>
        <w:rPr>
          <w:color w:val="231F20"/>
          <w:sz w:val="20"/>
        </w:rPr>
        <w:t>Technologies</w:t>
      </w:r>
      <w:r>
        <w:rPr>
          <w:color w:val="231F20"/>
          <w:spacing w:val="-16"/>
          <w:sz w:val="20"/>
        </w:rPr>
        <w:t xml:space="preserve"> </w:t>
      </w:r>
      <w:r>
        <w:rPr>
          <w:color w:val="231F20"/>
          <w:sz w:val="20"/>
        </w:rPr>
        <w:t>such</w:t>
      </w:r>
      <w:r>
        <w:rPr>
          <w:color w:val="231F20"/>
          <w:spacing w:val="-16"/>
          <w:sz w:val="20"/>
        </w:rPr>
        <w:t xml:space="preserve"> </w:t>
      </w:r>
      <w:r>
        <w:rPr>
          <w:color w:val="231F20"/>
          <w:sz w:val="20"/>
        </w:rPr>
        <w:t>as</w:t>
      </w:r>
      <w:r>
        <w:rPr>
          <w:color w:val="231F20"/>
          <w:spacing w:val="-15"/>
          <w:sz w:val="20"/>
        </w:rPr>
        <w:t xml:space="preserve"> </w:t>
      </w:r>
      <w:proofErr w:type="spellStart"/>
      <w:r>
        <w:rPr>
          <w:color w:val="231F20"/>
          <w:sz w:val="20"/>
        </w:rPr>
        <w:t>LiFi</w:t>
      </w:r>
      <w:proofErr w:type="spellEnd"/>
      <w:r>
        <w:rPr>
          <w:color w:val="231F20"/>
          <w:sz w:val="20"/>
        </w:rPr>
        <w:t>,</w:t>
      </w:r>
      <w:r>
        <w:rPr>
          <w:color w:val="231F20"/>
          <w:spacing w:val="-16"/>
          <w:sz w:val="20"/>
        </w:rPr>
        <w:t xml:space="preserve"> </w:t>
      </w:r>
      <w:r>
        <w:rPr>
          <w:color w:val="231F20"/>
          <w:sz w:val="20"/>
        </w:rPr>
        <w:t>which</w:t>
      </w:r>
      <w:r>
        <w:rPr>
          <w:color w:val="231F20"/>
          <w:spacing w:val="-16"/>
          <w:sz w:val="20"/>
        </w:rPr>
        <w:t xml:space="preserve"> </w:t>
      </w:r>
      <w:r>
        <w:rPr>
          <w:color w:val="231F20"/>
          <w:sz w:val="20"/>
        </w:rPr>
        <w:t>is</w:t>
      </w:r>
      <w:r>
        <w:rPr>
          <w:color w:val="231F20"/>
          <w:spacing w:val="-15"/>
          <w:sz w:val="20"/>
        </w:rPr>
        <w:t xml:space="preserve"> </w:t>
      </w:r>
      <w:r>
        <w:rPr>
          <w:color w:val="231F20"/>
          <w:spacing w:val="-2"/>
          <w:sz w:val="20"/>
        </w:rPr>
        <w:t>based</w:t>
      </w:r>
    </w:p>
    <w:p w14:paraId="5C0016CA" w14:textId="77777777" w:rsidR="00A918E6" w:rsidRDefault="001A1C1A">
      <w:pPr>
        <w:pStyle w:val="a3"/>
        <w:spacing w:before="50" w:line="297" w:lineRule="auto"/>
        <w:ind w:left="809" w:right="2469"/>
        <w:rPr>
          <w:color w:val="231F20"/>
        </w:rPr>
      </w:pPr>
      <w:proofErr w:type="gramStart"/>
      <w:r>
        <w:rPr>
          <w:color w:val="231F20"/>
          <w:spacing w:val="-2"/>
        </w:rPr>
        <w:t>on</w:t>
      </w:r>
      <w:proofErr w:type="gramEnd"/>
      <w:r>
        <w:rPr>
          <w:color w:val="231F20"/>
          <w:spacing w:val="-20"/>
        </w:rPr>
        <w:t xml:space="preserve"> </w:t>
      </w:r>
      <w:r>
        <w:rPr>
          <w:color w:val="231F20"/>
          <w:spacing w:val="-2"/>
        </w:rPr>
        <w:t>Visual</w:t>
      </w:r>
      <w:r>
        <w:rPr>
          <w:color w:val="231F20"/>
          <w:spacing w:val="-20"/>
        </w:rPr>
        <w:t xml:space="preserve"> </w:t>
      </w:r>
      <w:r>
        <w:rPr>
          <w:color w:val="231F20"/>
          <w:spacing w:val="-2"/>
        </w:rPr>
        <w:t>Light</w:t>
      </w:r>
      <w:r>
        <w:rPr>
          <w:color w:val="231F20"/>
          <w:spacing w:val="-20"/>
        </w:rPr>
        <w:t xml:space="preserve"> </w:t>
      </w:r>
      <w:r>
        <w:rPr>
          <w:color w:val="231F20"/>
          <w:spacing w:val="-2"/>
        </w:rPr>
        <w:t>Communication</w:t>
      </w:r>
      <w:r>
        <w:rPr>
          <w:color w:val="231F20"/>
          <w:spacing w:val="-20"/>
        </w:rPr>
        <w:t xml:space="preserve"> </w:t>
      </w:r>
      <w:r>
        <w:rPr>
          <w:color w:val="231F20"/>
          <w:spacing w:val="-2"/>
        </w:rPr>
        <w:t>(VLC)</w:t>
      </w:r>
      <w:r>
        <w:rPr>
          <w:color w:val="231F20"/>
          <w:spacing w:val="-20"/>
        </w:rPr>
        <w:t xml:space="preserve"> </w:t>
      </w:r>
      <w:r>
        <w:rPr>
          <w:color w:val="231F20"/>
          <w:spacing w:val="-2"/>
        </w:rPr>
        <w:t>and</w:t>
      </w:r>
      <w:r>
        <w:rPr>
          <w:color w:val="231F20"/>
          <w:spacing w:val="-20"/>
        </w:rPr>
        <w:t xml:space="preserve"> </w:t>
      </w:r>
      <w:r>
        <w:rPr>
          <w:color w:val="231F20"/>
          <w:spacing w:val="-2"/>
        </w:rPr>
        <w:t>uses</w:t>
      </w:r>
      <w:r>
        <w:rPr>
          <w:color w:val="231F20"/>
          <w:spacing w:val="-20"/>
        </w:rPr>
        <w:t xml:space="preserve"> </w:t>
      </w:r>
      <w:r>
        <w:rPr>
          <w:color w:val="231F20"/>
          <w:spacing w:val="-2"/>
        </w:rPr>
        <w:t>LEDs</w:t>
      </w:r>
      <w:r>
        <w:rPr>
          <w:color w:val="231F20"/>
          <w:spacing w:val="-20"/>
        </w:rPr>
        <w:t xml:space="preserve"> </w:t>
      </w:r>
      <w:r>
        <w:rPr>
          <w:color w:val="231F20"/>
          <w:spacing w:val="-2"/>
        </w:rPr>
        <w:t>to</w:t>
      </w:r>
      <w:r>
        <w:rPr>
          <w:color w:val="231F20"/>
          <w:spacing w:val="-20"/>
        </w:rPr>
        <w:t xml:space="preserve"> </w:t>
      </w:r>
      <w:r>
        <w:rPr>
          <w:color w:val="231F20"/>
          <w:spacing w:val="-2"/>
        </w:rPr>
        <w:t>network</w:t>
      </w:r>
      <w:r>
        <w:rPr>
          <w:color w:val="231F20"/>
          <w:spacing w:val="-20"/>
        </w:rPr>
        <w:t xml:space="preserve"> </w:t>
      </w:r>
      <w:r>
        <w:rPr>
          <w:color w:val="231F20"/>
          <w:spacing w:val="-2"/>
        </w:rPr>
        <w:t>a</w:t>
      </w:r>
      <w:r>
        <w:rPr>
          <w:color w:val="231F20"/>
          <w:spacing w:val="-20"/>
        </w:rPr>
        <w:t xml:space="preserve"> </w:t>
      </w:r>
      <w:r>
        <w:rPr>
          <w:color w:val="231F20"/>
          <w:spacing w:val="-2"/>
        </w:rPr>
        <w:t>wireless</w:t>
      </w:r>
      <w:r>
        <w:rPr>
          <w:color w:val="231F20"/>
          <w:spacing w:val="-20"/>
        </w:rPr>
        <w:t xml:space="preserve"> </w:t>
      </w:r>
      <w:r>
        <w:rPr>
          <w:color w:val="231F20"/>
          <w:spacing w:val="-2"/>
        </w:rPr>
        <w:t xml:space="preserve">system, </w:t>
      </w:r>
      <w:r>
        <w:rPr>
          <w:color w:val="231F20"/>
        </w:rPr>
        <w:t>offer unique opportunities for maritime communication.</w:t>
      </w:r>
    </w:p>
    <w:p w14:paraId="0A773068" w14:textId="77777777" w:rsidR="00F25DF0" w:rsidRDefault="001A1C1A" w:rsidP="00F25DF0">
      <w:pPr>
        <w:pStyle w:val="a9"/>
        <w:numPr>
          <w:ilvl w:val="3"/>
          <w:numId w:val="8"/>
        </w:numPr>
        <w:tabs>
          <w:tab w:val="left" w:pos="807"/>
          <w:tab w:val="left" w:pos="809"/>
        </w:tabs>
        <w:spacing w:before="18" w:line="292" w:lineRule="auto"/>
        <w:ind w:right="2704"/>
        <w:jc w:val="both"/>
        <w:rPr>
          <w:ins w:id="267" w:author="WANG SHUO (CHina MSA)" w:date="2025-07-24T11:47:00Z"/>
          <w:sz w:val="20"/>
          <w:szCs w:val="20"/>
        </w:rPr>
      </w:pPr>
      <w:ins w:id="268" w:author="WANG SHUO (CHina MSA)" w:date="2025-04-17T10:57:00Z">
        <w:r w:rsidRPr="00F21F4E">
          <w:rPr>
            <w:sz w:val="20"/>
            <w:szCs w:val="20"/>
          </w:rPr>
          <w:t>Metal Surface Wave communication (MS @ MS)</w:t>
        </w:r>
      </w:ins>
      <w:ins w:id="269" w:author="WANG SHUO (CHina MSA)" w:date="2025-04-17T10:56:00Z">
        <w:r w:rsidRPr="00F21F4E">
          <w:rPr>
            <w:sz w:val="20"/>
            <w:szCs w:val="20"/>
          </w:rPr>
          <w:t xml:space="preserve">-The MS @ MS wave is a kind of radio-free wireless communication, more efficient and capable of overcoming the limitation of metal surrounding structure for wireless network and for primarily applying to the wireless </w:t>
        </w:r>
        <w:proofErr w:type="spellStart"/>
        <w:r w:rsidRPr="00F21F4E">
          <w:rPr>
            <w:sz w:val="20"/>
            <w:szCs w:val="20"/>
          </w:rPr>
          <w:t>IoT</w:t>
        </w:r>
        <w:proofErr w:type="spellEnd"/>
        <w:r w:rsidRPr="00F21F4E">
          <w:rPr>
            <w:sz w:val="20"/>
            <w:szCs w:val="20"/>
          </w:rPr>
          <w:t xml:space="preserve"> network in maritime sector.</w:t>
        </w:r>
      </w:ins>
    </w:p>
    <w:p w14:paraId="1988C446" w14:textId="77777777" w:rsidR="00C9400E" w:rsidRDefault="00C9400E" w:rsidP="00F25DF0">
      <w:pPr>
        <w:pStyle w:val="a9"/>
        <w:numPr>
          <w:ilvl w:val="3"/>
          <w:numId w:val="8"/>
        </w:numPr>
        <w:tabs>
          <w:tab w:val="left" w:pos="807"/>
          <w:tab w:val="left" w:pos="809"/>
        </w:tabs>
        <w:spacing w:before="18" w:line="292" w:lineRule="auto"/>
        <w:ind w:right="2704"/>
        <w:jc w:val="both"/>
        <w:rPr>
          <w:ins w:id="270" w:author="WANG SHUO (CHina MSA)" w:date="2025-07-24T11:46:00Z"/>
          <w:sz w:val="20"/>
          <w:szCs w:val="20"/>
        </w:rPr>
      </w:pPr>
      <w:ins w:id="271" w:author="WANG SHUO (CHina MSA)" w:date="2025-07-24T11:47:00Z">
        <w:r w:rsidRPr="001C2C35">
          <w:rPr>
            <w:sz w:val="20"/>
            <w:szCs w:val="20"/>
          </w:rPr>
          <w:t>Ships Air Draft Remote Measurement Technology (SADRMT</w:t>
        </w:r>
        <w:proofErr w:type="gramStart"/>
        <w:r w:rsidRPr="001C2C35">
          <w:rPr>
            <w:sz w:val="20"/>
            <w:szCs w:val="20"/>
          </w:rPr>
          <w:t>)-</w:t>
        </w:r>
        <w:proofErr w:type="gramEnd"/>
        <w:r w:rsidRPr="001C2C35">
          <w:rPr>
            <w:sz w:val="20"/>
            <w:szCs w:val="20"/>
          </w:rPr>
          <w:t xml:space="preserve"> The SADRMT is a typical technical concept of multiple sensing devices and data combination analysis. </w:t>
        </w:r>
        <w:del w:id="272" w:author="Administrator" w:date="2025-07-28T14:56:00Z">
          <w:r w:rsidRPr="001C2C35" w:rsidDel="00154C56">
            <w:rPr>
              <w:sz w:val="20"/>
              <w:szCs w:val="20"/>
            </w:rPr>
            <w:delText xml:space="preserve"> </w:delText>
          </w:r>
        </w:del>
        <w:r w:rsidRPr="001C2C35">
          <w:rPr>
            <w:sz w:val="20"/>
            <w:szCs w:val="20"/>
          </w:rPr>
          <w:t>The system tracks ship targets and accurately measures the ship's air draft through image analysis</w:t>
        </w:r>
        <w:r>
          <w:rPr>
            <w:sz w:val="20"/>
            <w:szCs w:val="20"/>
          </w:rPr>
          <w:t>.</w:t>
        </w:r>
      </w:ins>
    </w:p>
    <w:p w14:paraId="2EDE77A4" w14:textId="77777777" w:rsidR="00A918E6" w:rsidRPr="00C9400E" w:rsidDel="0040774A" w:rsidRDefault="00A918E6">
      <w:pPr>
        <w:tabs>
          <w:tab w:val="left" w:pos="807"/>
          <w:tab w:val="left" w:pos="809"/>
        </w:tabs>
        <w:spacing w:before="18" w:line="292" w:lineRule="auto"/>
        <w:ind w:left="525" w:right="2704"/>
        <w:jc w:val="both"/>
        <w:rPr>
          <w:del w:id="273" w:author="WANG SHUO (CHina MSA)" w:date="2025-07-24T11:46:00Z"/>
          <w:sz w:val="20"/>
          <w:szCs w:val="20"/>
          <w:rPrChange w:id="274" w:author="WANG SHUO (CHina MSA)" w:date="2025-07-24T11:47:00Z">
            <w:rPr>
              <w:del w:id="275" w:author="WANG SHUO (CHina MSA)" w:date="2025-07-24T11:46:00Z"/>
            </w:rPr>
          </w:rPrChange>
        </w:rPr>
        <w:pPrChange w:id="276" w:author="WANG SHUO (CHina MSA)" w:date="2025-07-24T11:47:00Z">
          <w:pPr>
            <w:pStyle w:val="a9"/>
            <w:numPr>
              <w:ilvl w:val="3"/>
              <w:numId w:val="8"/>
            </w:numPr>
            <w:tabs>
              <w:tab w:val="left" w:pos="807"/>
              <w:tab w:val="left" w:pos="809"/>
            </w:tabs>
            <w:spacing w:before="18" w:line="292" w:lineRule="auto"/>
            <w:ind w:left="809" w:right="2704" w:hanging="284"/>
            <w:jc w:val="both"/>
          </w:pPr>
        </w:pPrChange>
      </w:pPr>
    </w:p>
    <w:p w14:paraId="27A089A0" w14:textId="77777777" w:rsidR="00A918E6" w:rsidRDefault="00A918E6">
      <w:pPr>
        <w:pStyle w:val="a3"/>
        <w:spacing w:line="297" w:lineRule="auto"/>
      </w:pPr>
    </w:p>
    <w:p w14:paraId="54CC77B2" w14:textId="77777777" w:rsidR="00A918E6" w:rsidRDefault="00A918E6">
      <w:pPr>
        <w:pStyle w:val="a9"/>
        <w:numPr>
          <w:ilvl w:val="3"/>
          <w:numId w:val="8"/>
        </w:numPr>
        <w:tabs>
          <w:tab w:val="left" w:pos="807"/>
        </w:tabs>
        <w:spacing w:line="251" w:lineRule="exact"/>
        <w:ind w:left="807" w:hanging="282"/>
        <w:jc w:val="both"/>
        <w:sectPr w:rsidR="00A918E6">
          <w:pgSz w:w="11910" w:h="15880"/>
          <w:pgMar w:top="1520" w:right="708" w:bottom="280" w:left="708" w:header="839" w:footer="0" w:gutter="0"/>
          <w:cols w:space="720"/>
        </w:sectPr>
      </w:pPr>
    </w:p>
    <w:p w14:paraId="4318C6D3" w14:textId="77777777" w:rsidR="00A918E6" w:rsidRPr="00A918E6" w:rsidRDefault="001A1C1A">
      <w:pPr>
        <w:pStyle w:val="1"/>
        <w:numPr>
          <w:ilvl w:val="1"/>
          <w:numId w:val="1"/>
        </w:numPr>
        <w:tabs>
          <w:tab w:val="left" w:pos="3082"/>
        </w:tabs>
        <w:ind w:left="3082" w:hanging="389"/>
        <w:jc w:val="left"/>
        <w:rPr>
          <w:color w:val="231F20"/>
          <w:spacing w:val="-2"/>
          <w:w w:val="105"/>
          <w:rPrChange w:id="277" w:author="WANG SHUO (CHina MSA)" w:date="2025-06-25T11:38:00Z">
            <w:rPr/>
          </w:rPrChange>
        </w:rPr>
        <w:pPrChange w:id="278" w:author="WANG SHUO (CHina MSA)" w:date="2025-06-25T11:38:00Z">
          <w:pPr>
            <w:pStyle w:val="1"/>
            <w:numPr>
              <w:ilvl w:val="1"/>
              <w:numId w:val="8"/>
            </w:numPr>
            <w:tabs>
              <w:tab w:val="left" w:pos="3207"/>
            </w:tabs>
            <w:spacing w:before="145"/>
            <w:ind w:left="3207" w:hanging="514"/>
            <w:jc w:val="right"/>
          </w:pPr>
        </w:pPrChange>
      </w:pPr>
      <w:r>
        <w:rPr>
          <w:color w:val="231F20"/>
          <w:spacing w:val="-2"/>
          <w:w w:val="105"/>
        </w:rPr>
        <w:lastRenderedPageBreak/>
        <w:t>DIGITAL</w:t>
      </w:r>
      <w:r>
        <w:rPr>
          <w:color w:val="231F20"/>
          <w:spacing w:val="-2"/>
          <w:w w:val="105"/>
          <w:rPrChange w:id="279" w:author="WANG SHUO (CHina MSA)" w:date="2025-06-25T11:38:00Z">
            <w:rPr>
              <w:color w:val="231F20"/>
              <w:spacing w:val="-16"/>
              <w:w w:val="105"/>
            </w:rPr>
          </w:rPrChange>
        </w:rPr>
        <w:t xml:space="preserve"> </w:t>
      </w:r>
      <w:r>
        <w:rPr>
          <w:color w:val="231F20"/>
          <w:spacing w:val="-2"/>
          <w:w w:val="105"/>
        </w:rPr>
        <w:t>COMMUNICATIONS</w:t>
      </w:r>
      <w:r>
        <w:rPr>
          <w:color w:val="231F20"/>
          <w:spacing w:val="-2"/>
          <w:w w:val="105"/>
          <w:rPrChange w:id="280" w:author="WANG SHUO (CHina MSA)" w:date="2025-06-25T11:38:00Z">
            <w:rPr>
              <w:color w:val="231F20"/>
              <w:spacing w:val="-9"/>
              <w:w w:val="105"/>
            </w:rPr>
          </w:rPrChange>
        </w:rPr>
        <w:t xml:space="preserve"> </w:t>
      </w:r>
      <w:r>
        <w:rPr>
          <w:color w:val="231F20"/>
          <w:spacing w:val="-2"/>
          <w:w w:val="105"/>
        </w:rPr>
        <w:t>IN</w:t>
      </w:r>
      <w:r>
        <w:rPr>
          <w:color w:val="231F20"/>
          <w:spacing w:val="-2"/>
          <w:w w:val="105"/>
          <w:rPrChange w:id="281" w:author="WANG SHUO (CHina MSA)" w:date="2025-06-25T11:38:00Z">
            <w:rPr>
              <w:color w:val="231F20"/>
              <w:spacing w:val="-15"/>
              <w:w w:val="105"/>
            </w:rPr>
          </w:rPrChange>
        </w:rPr>
        <w:t xml:space="preserve"> </w:t>
      </w:r>
      <w:r>
        <w:rPr>
          <w:color w:val="231F20"/>
          <w:spacing w:val="-2"/>
          <w:w w:val="105"/>
          <w:rPrChange w:id="282" w:author="WANG SHUO (CHina MSA)" w:date="2025-06-25T11:38:00Z">
            <w:rPr>
              <w:color w:val="231F20"/>
              <w:spacing w:val="-5"/>
              <w:w w:val="105"/>
            </w:rPr>
          </w:rPrChange>
        </w:rPr>
        <w:t>VTS</w:t>
      </w:r>
    </w:p>
    <w:p w14:paraId="28905A5B" w14:textId="77777777" w:rsidR="00A918E6" w:rsidRDefault="001A1C1A">
      <w:pPr>
        <w:pStyle w:val="a3"/>
        <w:spacing w:before="49" w:line="297" w:lineRule="auto"/>
        <w:ind w:left="2655" w:right="139"/>
        <w:rPr>
          <w:ins w:id="283" w:author="WANG SHUO (CHina MSA)" w:date="2025-04-17T15:09:00Z"/>
          <w:color w:val="231F20"/>
        </w:rPr>
        <w:pPrChange w:id="284" w:author="WANG SHUO (CHina MSA)" w:date="2025-04-17T15:09:00Z">
          <w:pPr>
            <w:pStyle w:val="a3"/>
            <w:spacing w:before="49" w:line="297" w:lineRule="auto"/>
            <w:ind w:left="2655" w:right="139"/>
            <w:jc w:val="right"/>
          </w:pPr>
        </w:pPrChange>
      </w:pPr>
      <w:r>
        <w:rPr>
          <w:color w:val="231F20"/>
        </w:rPr>
        <w:t>The</w:t>
      </w:r>
      <w:r>
        <w:rPr>
          <w:color w:val="231F20"/>
          <w:spacing w:val="-9"/>
        </w:rPr>
        <w:t xml:space="preserve"> </w:t>
      </w:r>
      <w:r>
        <w:rPr>
          <w:color w:val="231F20"/>
        </w:rPr>
        <w:t>adoption</w:t>
      </w:r>
      <w:r>
        <w:rPr>
          <w:color w:val="231F20"/>
          <w:spacing w:val="-9"/>
        </w:rPr>
        <w:t xml:space="preserve"> </w:t>
      </w:r>
      <w:r>
        <w:rPr>
          <w:color w:val="231F20"/>
        </w:rPr>
        <w:t>of</w:t>
      </w:r>
      <w:r>
        <w:rPr>
          <w:color w:val="231F20"/>
          <w:spacing w:val="-9"/>
        </w:rPr>
        <w:t xml:space="preserve"> </w:t>
      </w:r>
      <w:r>
        <w:rPr>
          <w:color w:val="231F20"/>
        </w:rPr>
        <w:t>digital</w:t>
      </w:r>
      <w:r>
        <w:rPr>
          <w:color w:val="231F20"/>
          <w:spacing w:val="-9"/>
        </w:rPr>
        <w:t xml:space="preserve"> </w:t>
      </w:r>
      <w:r>
        <w:rPr>
          <w:color w:val="231F20"/>
        </w:rPr>
        <w:t>communications</w:t>
      </w:r>
      <w:r>
        <w:rPr>
          <w:color w:val="231F20"/>
          <w:spacing w:val="-9"/>
        </w:rPr>
        <w:t xml:space="preserve"> </w:t>
      </w:r>
      <w:r>
        <w:rPr>
          <w:color w:val="231F20"/>
        </w:rPr>
        <w:t>in</w:t>
      </w:r>
      <w:r>
        <w:rPr>
          <w:color w:val="231F20"/>
          <w:spacing w:val="-9"/>
        </w:rPr>
        <w:t xml:space="preserve"> </w:t>
      </w:r>
      <w:r>
        <w:rPr>
          <w:color w:val="231F20"/>
        </w:rPr>
        <w:t>Vessel</w:t>
      </w:r>
      <w:r>
        <w:rPr>
          <w:color w:val="231F20"/>
          <w:spacing w:val="-9"/>
        </w:rPr>
        <w:t xml:space="preserve"> </w:t>
      </w:r>
      <w:r>
        <w:rPr>
          <w:color w:val="231F20"/>
        </w:rPr>
        <w:t>Traffic</w:t>
      </w:r>
      <w:r>
        <w:rPr>
          <w:color w:val="231F20"/>
          <w:spacing w:val="-9"/>
        </w:rPr>
        <w:t xml:space="preserve"> </w:t>
      </w:r>
      <w:r>
        <w:rPr>
          <w:color w:val="231F20"/>
        </w:rPr>
        <w:t>Services</w:t>
      </w:r>
      <w:r>
        <w:rPr>
          <w:color w:val="231F20"/>
          <w:spacing w:val="-9"/>
        </w:rPr>
        <w:t xml:space="preserve"> </w:t>
      </w:r>
      <w:r>
        <w:rPr>
          <w:color w:val="231F20"/>
        </w:rPr>
        <w:t>(VTS)</w:t>
      </w:r>
      <w:r>
        <w:rPr>
          <w:color w:val="231F20"/>
          <w:spacing w:val="-9"/>
        </w:rPr>
        <w:t xml:space="preserve"> </w:t>
      </w:r>
      <w:r>
        <w:rPr>
          <w:color w:val="231F20"/>
        </w:rPr>
        <w:t>is</w:t>
      </w:r>
      <w:r>
        <w:rPr>
          <w:color w:val="231F20"/>
          <w:spacing w:val="-9"/>
        </w:rPr>
        <w:t xml:space="preserve"> </w:t>
      </w:r>
      <w:r>
        <w:rPr>
          <w:color w:val="231F20"/>
        </w:rPr>
        <w:t>on</w:t>
      </w:r>
      <w:r>
        <w:rPr>
          <w:color w:val="231F20"/>
          <w:spacing w:val="-9"/>
        </w:rPr>
        <w:t xml:space="preserve"> </w:t>
      </w:r>
      <w:r>
        <w:rPr>
          <w:color w:val="231F20"/>
        </w:rPr>
        <w:t>the</w:t>
      </w:r>
      <w:r>
        <w:rPr>
          <w:color w:val="231F20"/>
          <w:spacing w:val="-9"/>
        </w:rPr>
        <w:t xml:space="preserve"> </w:t>
      </w:r>
      <w:r>
        <w:rPr>
          <w:color w:val="231F20"/>
        </w:rPr>
        <w:t>rise</w:t>
      </w:r>
      <w:r>
        <w:rPr>
          <w:color w:val="231F20"/>
          <w:spacing w:val="-9"/>
        </w:rPr>
        <w:t xml:space="preserve"> </w:t>
      </w:r>
      <w:r>
        <w:rPr>
          <w:color w:val="231F20"/>
        </w:rPr>
        <w:t>as a means to improve communication quality and reduce misunderstandings caused by mishearing</w:t>
      </w:r>
      <w:r>
        <w:rPr>
          <w:color w:val="231F20"/>
          <w:spacing w:val="-30"/>
        </w:rPr>
        <w:t xml:space="preserve"> </w:t>
      </w:r>
      <w:r>
        <w:rPr>
          <w:color w:val="231F20"/>
        </w:rPr>
        <w:t>or</w:t>
      </w:r>
      <w:r>
        <w:rPr>
          <w:color w:val="231F20"/>
          <w:spacing w:val="-30"/>
        </w:rPr>
        <w:t xml:space="preserve"> </w:t>
      </w:r>
      <w:r>
        <w:rPr>
          <w:color w:val="231F20"/>
        </w:rPr>
        <w:t>language</w:t>
      </w:r>
      <w:r>
        <w:rPr>
          <w:color w:val="231F20"/>
          <w:spacing w:val="-30"/>
        </w:rPr>
        <w:t xml:space="preserve"> </w:t>
      </w:r>
      <w:r>
        <w:rPr>
          <w:color w:val="231F20"/>
        </w:rPr>
        <w:t>barriers</w:t>
      </w:r>
      <w:r>
        <w:rPr>
          <w:color w:val="231F20"/>
          <w:spacing w:val="-30"/>
        </w:rPr>
        <w:t xml:space="preserve"> </w:t>
      </w:r>
      <w:r>
        <w:rPr>
          <w:color w:val="231F20"/>
        </w:rPr>
        <w:t>between</w:t>
      </w:r>
      <w:r>
        <w:rPr>
          <w:color w:val="231F20"/>
          <w:spacing w:val="-30"/>
        </w:rPr>
        <w:t xml:space="preserve"> </w:t>
      </w:r>
      <w:r>
        <w:rPr>
          <w:color w:val="231F20"/>
        </w:rPr>
        <w:t>ship-to-shore</w:t>
      </w:r>
      <w:r>
        <w:rPr>
          <w:color w:val="231F20"/>
          <w:spacing w:val="-30"/>
        </w:rPr>
        <w:t xml:space="preserve"> </w:t>
      </w:r>
      <w:r>
        <w:rPr>
          <w:color w:val="231F20"/>
        </w:rPr>
        <w:t>and</w:t>
      </w:r>
      <w:r>
        <w:rPr>
          <w:color w:val="231F20"/>
          <w:spacing w:val="-30"/>
        </w:rPr>
        <w:t xml:space="preserve"> </w:t>
      </w:r>
      <w:r>
        <w:rPr>
          <w:color w:val="231F20"/>
        </w:rPr>
        <w:t>ship-to-ship</w:t>
      </w:r>
      <w:r>
        <w:rPr>
          <w:color w:val="231F20"/>
          <w:spacing w:val="-30"/>
        </w:rPr>
        <w:t xml:space="preserve"> </w:t>
      </w:r>
      <w:r>
        <w:rPr>
          <w:color w:val="231F20"/>
        </w:rPr>
        <w:t>communications.</w:t>
      </w:r>
      <w:ins w:id="285" w:author="WANG SHUO (CHina MSA)" w:date="2025-04-17T15:09:00Z">
        <w:r>
          <w:t xml:space="preserve"> </w:t>
        </w:r>
      </w:ins>
      <w:ins w:id="286" w:author="WANG SHUO (CHina MSA)" w:date="2025-04-17T15:11:00Z">
        <w:r>
          <w:rPr>
            <w:color w:val="231F20"/>
          </w:rPr>
          <w:t>Digital communication can be used with human interference, but also can be used in automated processes without human interference.</w:t>
        </w:r>
      </w:ins>
    </w:p>
    <w:p w14:paraId="44E71665" w14:textId="77777777" w:rsidR="00A918E6" w:rsidRDefault="001A1C1A">
      <w:pPr>
        <w:pStyle w:val="a3"/>
        <w:spacing w:before="49" w:line="297" w:lineRule="auto"/>
        <w:ind w:left="2655" w:right="139"/>
        <w:jc w:val="right"/>
      </w:pPr>
      <w:r>
        <w:rPr>
          <w:color w:val="231F20"/>
        </w:rPr>
        <w:t xml:space="preserve"> VTS</w:t>
      </w:r>
      <w:r>
        <w:rPr>
          <w:color w:val="231F20"/>
          <w:spacing w:val="40"/>
        </w:rPr>
        <w:t xml:space="preserve"> </w:t>
      </w:r>
      <w:r>
        <w:rPr>
          <w:color w:val="231F20"/>
        </w:rPr>
        <w:t>have</w:t>
      </w:r>
      <w:r>
        <w:rPr>
          <w:color w:val="231F20"/>
          <w:spacing w:val="40"/>
        </w:rPr>
        <w:t xml:space="preserve"> </w:t>
      </w:r>
      <w:r>
        <w:rPr>
          <w:color w:val="231F20"/>
        </w:rPr>
        <w:t>been</w:t>
      </w:r>
      <w:r>
        <w:rPr>
          <w:color w:val="231F20"/>
          <w:spacing w:val="40"/>
        </w:rPr>
        <w:t xml:space="preserve"> </w:t>
      </w:r>
      <w:r>
        <w:rPr>
          <w:color w:val="231F20"/>
        </w:rPr>
        <w:t>implementing</w:t>
      </w:r>
      <w:r>
        <w:rPr>
          <w:color w:val="231F20"/>
          <w:spacing w:val="40"/>
        </w:rPr>
        <w:t xml:space="preserve"> </w:t>
      </w:r>
      <w:r>
        <w:rPr>
          <w:color w:val="231F20"/>
        </w:rPr>
        <w:t>various</w:t>
      </w:r>
      <w:r>
        <w:rPr>
          <w:color w:val="231F20"/>
          <w:spacing w:val="40"/>
        </w:rPr>
        <w:t xml:space="preserve"> </w:t>
      </w:r>
      <w:r>
        <w:rPr>
          <w:color w:val="231F20"/>
        </w:rPr>
        <w:t>digital</w:t>
      </w:r>
      <w:r>
        <w:rPr>
          <w:color w:val="231F20"/>
          <w:spacing w:val="40"/>
        </w:rPr>
        <w:t xml:space="preserve"> </w:t>
      </w:r>
      <w:r>
        <w:rPr>
          <w:color w:val="231F20"/>
        </w:rPr>
        <w:t>communication</w:t>
      </w:r>
      <w:r>
        <w:rPr>
          <w:color w:val="231F20"/>
          <w:spacing w:val="40"/>
        </w:rPr>
        <w:t xml:space="preserve"> </w:t>
      </w:r>
      <w:r>
        <w:rPr>
          <w:color w:val="231F20"/>
        </w:rPr>
        <w:t>systems,</w:t>
      </w:r>
      <w:r>
        <w:rPr>
          <w:color w:val="231F20"/>
          <w:spacing w:val="40"/>
        </w:rPr>
        <w:t xml:space="preserve"> </w:t>
      </w:r>
      <w:r>
        <w:rPr>
          <w:color w:val="231F20"/>
        </w:rPr>
        <w:t>such</w:t>
      </w:r>
      <w:r>
        <w:rPr>
          <w:color w:val="231F20"/>
          <w:spacing w:val="40"/>
        </w:rPr>
        <w:t xml:space="preserve"> </w:t>
      </w:r>
      <w:r>
        <w:rPr>
          <w:color w:val="231F20"/>
        </w:rPr>
        <w:t xml:space="preserve">as </w:t>
      </w:r>
      <w:r>
        <w:rPr>
          <w:color w:val="231F20"/>
          <w:spacing w:val="-2"/>
        </w:rPr>
        <w:t>satellite,</w:t>
      </w:r>
      <w:r>
        <w:rPr>
          <w:color w:val="231F20"/>
          <w:spacing w:val="-6"/>
        </w:rPr>
        <w:t xml:space="preserve"> </w:t>
      </w:r>
      <w:r>
        <w:rPr>
          <w:color w:val="231F20"/>
          <w:spacing w:val="-2"/>
        </w:rPr>
        <w:t>internet,</w:t>
      </w:r>
      <w:r>
        <w:rPr>
          <w:color w:val="231F20"/>
          <w:spacing w:val="-6"/>
        </w:rPr>
        <w:t xml:space="preserve"> </w:t>
      </w:r>
      <w:r>
        <w:rPr>
          <w:color w:val="231F20"/>
          <w:spacing w:val="-2"/>
        </w:rPr>
        <w:t>and</w:t>
      </w:r>
      <w:r>
        <w:rPr>
          <w:color w:val="231F20"/>
          <w:spacing w:val="-6"/>
        </w:rPr>
        <w:t xml:space="preserve"> </w:t>
      </w:r>
      <w:r>
        <w:rPr>
          <w:color w:val="231F20"/>
          <w:spacing w:val="-2"/>
        </w:rPr>
        <w:t>mobile</w:t>
      </w:r>
      <w:r>
        <w:rPr>
          <w:color w:val="231F20"/>
          <w:spacing w:val="-6"/>
        </w:rPr>
        <w:t xml:space="preserve"> </w:t>
      </w:r>
      <w:r>
        <w:rPr>
          <w:color w:val="231F20"/>
          <w:spacing w:val="-2"/>
        </w:rPr>
        <w:t>phone</w:t>
      </w:r>
      <w:r>
        <w:rPr>
          <w:color w:val="231F20"/>
          <w:spacing w:val="-6"/>
        </w:rPr>
        <w:t xml:space="preserve"> </w:t>
      </w:r>
      <w:r>
        <w:rPr>
          <w:color w:val="231F20"/>
          <w:spacing w:val="-2"/>
        </w:rPr>
        <w:t>networks,</w:t>
      </w:r>
      <w:r>
        <w:rPr>
          <w:color w:val="231F20"/>
          <w:spacing w:val="-6"/>
        </w:rPr>
        <w:t xml:space="preserve"> </w:t>
      </w:r>
      <w:r>
        <w:rPr>
          <w:color w:val="231F20"/>
          <w:spacing w:val="-2"/>
        </w:rPr>
        <w:t>to</w:t>
      </w:r>
      <w:r>
        <w:rPr>
          <w:color w:val="231F20"/>
          <w:spacing w:val="-6"/>
        </w:rPr>
        <w:t xml:space="preserve"> </w:t>
      </w:r>
      <w:r>
        <w:rPr>
          <w:color w:val="231F20"/>
          <w:spacing w:val="-2"/>
        </w:rPr>
        <w:t>communicate</w:t>
      </w:r>
      <w:r>
        <w:rPr>
          <w:color w:val="231F20"/>
          <w:spacing w:val="-6"/>
        </w:rPr>
        <w:t xml:space="preserve"> </w:t>
      </w:r>
      <w:r>
        <w:rPr>
          <w:color w:val="231F20"/>
          <w:spacing w:val="-2"/>
        </w:rPr>
        <w:t>not</w:t>
      </w:r>
      <w:r>
        <w:rPr>
          <w:color w:val="231F20"/>
          <w:spacing w:val="-6"/>
        </w:rPr>
        <w:t xml:space="preserve"> </w:t>
      </w:r>
      <w:r>
        <w:rPr>
          <w:color w:val="231F20"/>
          <w:spacing w:val="-2"/>
        </w:rPr>
        <w:t>only</w:t>
      </w:r>
      <w:r>
        <w:rPr>
          <w:color w:val="231F20"/>
          <w:spacing w:val="-6"/>
        </w:rPr>
        <w:t xml:space="preserve"> </w:t>
      </w:r>
      <w:r>
        <w:rPr>
          <w:color w:val="231F20"/>
          <w:spacing w:val="-2"/>
        </w:rPr>
        <w:t>with</w:t>
      </w:r>
      <w:r>
        <w:rPr>
          <w:color w:val="231F20"/>
          <w:spacing w:val="-6"/>
        </w:rPr>
        <w:t xml:space="preserve"> </w:t>
      </w:r>
      <w:r>
        <w:rPr>
          <w:color w:val="231F20"/>
          <w:spacing w:val="-2"/>
        </w:rPr>
        <w:t>vessels</w:t>
      </w:r>
      <w:r>
        <w:rPr>
          <w:color w:val="231F20"/>
          <w:spacing w:val="-6"/>
        </w:rPr>
        <w:t xml:space="preserve"> </w:t>
      </w:r>
      <w:r>
        <w:rPr>
          <w:color w:val="231F20"/>
          <w:spacing w:val="-2"/>
        </w:rPr>
        <w:t xml:space="preserve">but </w:t>
      </w:r>
      <w:r>
        <w:rPr>
          <w:color w:val="231F20"/>
        </w:rPr>
        <w:t>also</w:t>
      </w:r>
      <w:r>
        <w:rPr>
          <w:color w:val="231F20"/>
          <w:spacing w:val="-11"/>
        </w:rPr>
        <w:t xml:space="preserve"> </w:t>
      </w:r>
      <w:r>
        <w:rPr>
          <w:color w:val="231F20"/>
        </w:rPr>
        <w:t>with</w:t>
      </w:r>
      <w:r>
        <w:rPr>
          <w:color w:val="231F20"/>
          <w:spacing w:val="-11"/>
        </w:rPr>
        <w:t xml:space="preserve"> </w:t>
      </w:r>
      <w:r>
        <w:rPr>
          <w:color w:val="231F20"/>
        </w:rPr>
        <w:t>other</w:t>
      </w:r>
      <w:r>
        <w:rPr>
          <w:color w:val="231F20"/>
          <w:spacing w:val="-11"/>
        </w:rPr>
        <w:t xml:space="preserve"> </w:t>
      </w:r>
      <w:r>
        <w:rPr>
          <w:color w:val="231F20"/>
        </w:rPr>
        <w:t>stakeholders.</w:t>
      </w:r>
      <w:r>
        <w:rPr>
          <w:color w:val="231F20"/>
          <w:spacing w:val="-11"/>
        </w:rPr>
        <w:t xml:space="preserve"> </w:t>
      </w:r>
      <w:r>
        <w:rPr>
          <w:color w:val="231F20"/>
        </w:rPr>
        <w:t>For</w:t>
      </w:r>
      <w:r>
        <w:rPr>
          <w:color w:val="231F20"/>
          <w:spacing w:val="-11"/>
        </w:rPr>
        <w:t xml:space="preserve"> </w:t>
      </w:r>
      <w:r>
        <w:rPr>
          <w:color w:val="231F20"/>
        </w:rPr>
        <w:t>instance,</w:t>
      </w:r>
      <w:r>
        <w:rPr>
          <w:color w:val="231F20"/>
          <w:spacing w:val="-11"/>
        </w:rPr>
        <w:t xml:space="preserve"> </w:t>
      </w:r>
      <w:r>
        <w:rPr>
          <w:color w:val="231F20"/>
        </w:rPr>
        <w:t>some</w:t>
      </w:r>
      <w:r>
        <w:rPr>
          <w:color w:val="231F20"/>
          <w:spacing w:val="-11"/>
        </w:rPr>
        <w:t xml:space="preserve"> </w:t>
      </w:r>
      <w:r>
        <w:rPr>
          <w:color w:val="231F20"/>
        </w:rPr>
        <w:t>VTSs</w:t>
      </w:r>
      <w:r>
        <w:rPr>
          <w:color w:val="231F20"/>
          <w:spacing w:val="-11"/>
        </w:rPr>
        <w:t xml:space="preserve"> </w:t>
      </w:r>
      <w:r>
        <w:rPr>
          <w:color w:val="231F20"/>
        </w:rPr>
        <w:t>use</w:t>
      </w:r>
      <w:r>
        <w:rPr>
          <w:color w:val="231F20"/>
          <w:spacing w:val="-11"/>
        </w:rPr>
        <w:t xml:space="preserve"> </w:t>
      </w:r>
      <w:r>
        <w:rPr>
          <w:color w:val="231F20"/>
        </w:rPr>
        <w:t>Integrated</w:t>
      </w:r>
      <w:r>
        <w:rPr>
          <w:color w:val="231F20"/>
          <w:spacing w:val="-11"/>
        </w:rPr>
        <w:t xml:space="preserve"> </w:t>
      </w:r>
      <w:r>
        <w:rPr>
          <w:color w:val="231F20"/>
        </w:rPr>
        <w:t>Maritime</w:t>
      </w:r>
      <w:r>
        <w:rPr>
          <w:color w:val="231F20"/>
          <w:spacing w:val="-11"/>
        </w:rPr>
        <w:t xml:space="preserve"> </w:t>
      </w:r>
      <w:r>
        <w:rPr>
          <w:color w:val="231F20"/>
        </w:rPr>
        <w:t>Services (IMS)</w:t>
      </w:r>
      <w:r>
        <w:rPr>
          <w:color w:val="231F20"/>
          <w:spacing w:val="5"/>
        </w:rPr>
        <w:t xml:space="preserve"> </w:t>
      </w:r>
      <w:r>
        <w:rPr>
          <w:color w:val="231F20"/>
        </w:rPr>
        <w:t>to</w:t>
      </w:r>
      <w:r>
        <w:rPr>
          <w:color w:val="231F20"/>
          <w:spacing w:val="6"/>
        </w:rPr>
        <w:t xml:space="preserve"> </w:t>
      </w:r>
      <w:r>
        <w:rPr>
          <w:color w:val="231F20"/>
        </w:rPr>
        <w:t>provide</w:t>
      </w:r>
      <w:r>
        <w:rPr>
          <w:color w:val="231F20"/>
          <w:spacing w:val="6"/>
        </w:rPr>
        <w:t xml:space="preserve"> </w:t>
      </w:r>
      <w:r>
        <w:rPr>
          <w:color w:val="231F20"/>
        </w:rPr>
        <w:t>centralized</w:t>
      </w:r>
      <w:r>
        <w:rPr>
          <w:color w:val="231F20"/>
          <w:spacing w:val="5"/>
        </w:rPr>
        <w:t xml:space="preserve"> </w:t>
      </w:r>
      <w:r>
        <w:rPr>
          <w:color w:val="231F20"/>
        </w:rPr>
        <w:t>communication</w:t>
      </w:r>
      <w:r>
        <w:rPr>
          <w:color w:val="231F20"/>
          <w:spacing w:val="6"/>
        </w:rPr>
        <w:t xml:space="preserve"> </w:t>
      </w:r>
      <w:r>
        <w:rPr>
          <w:color w:val="231F20"/>
        </w:rPr>
        <w:t>services,</w:t>
      </w:r>
      <w:r>
        <w:rPr>
          <w:color w:val="231F20"/>
          <w:spacing w:val="6"/>
        </w:rPr>
        <w:t xml:space="preserve"> </w:t>
      </w:r>
      <w:r>
        <w:rPr>
          <w:color w:val="231F20"/>
        </w:rPr>
        <w:t>including</w:t>
      </w:r>
      <w:r>
        <w:rPr>
          <w:color w:val="231F20"/>
          <w:spacing w:val="5"/>
        </w:rPr>
        <w:t xml:space="preserve"> </w:t>
      </w:r>
      <w:r>
        <w:rPr>
          <w:color w:val="231F20"/>
        </w:rPr>
        <w:t>digital</w:t>
      </w:r>
      <w:r>
        <w:rPr>
          <w:color w:val="231F20"/>
          <w:spacing w:val="6"/>
        </w:rPr>
        <w:t xml:space="preserve"> </w:t>
      </w:r>
      <w:r>
        <w:rPr>
          <w:color w:val="231F20"/>
        </w:rPr>
        <w:t>selective</w:t>
      </w:r>
      <w:r>
        <w:rPr>
          <w:color w:val="231F20"/>
          <w:spacing w:val="6"/>
        </w:rPr>
        <w:t xml:space="preserve"> </w:t>
      </w:r>
      <w:r>
        <w:rPr>
          <w:color w:val="231F20"/>
          <w:spacing w:val="-2"/>
        </w:rPr>
        <w:t>calling</w:t>
      </w:r>
    </w:p>
    <w:p w14:paraId="70530983" w14:textId="77777777" w:rsidR="00A918E6" w:rsidRDefault="001A1C1A">
      <w:pPr>
        <w:pStyle w:val="a3"/>
        <w:spacing w:before="5"/>
        <w:ind w:left="2693"/>
        <w:jc w:val="both"/>
      </w:pPr>
      <w:r>
        <w:rPr>
          <w:color w:val="231F20"/>
          <w:spacing w:val="-4"/>
        </w:rPr>
        <w:t>(DSC),</w:t>
      </w:r>
      <w:r>
        <w:rPr>
          <w:color w:val="231F20"/>
          <w:spacing w:val="-11"/>
        </w:rPr>
        <w:t xml:space="preserve"> </w:t>
      </w:r>
      <w:r>
        <w:rPr>
          <w:color w:val="231F20"/>
          <w:spacing w:val="-4"/>
        </w:rPr>
        <w:t>satellite</w:t>
      </w:r>
      <w:r>
        <w:rPr>
          <w:color w:val="231F20"/>
          <w:spacing w:val="-11"/>
        </w:rPr>
        <w:t xml:space="preserve"> </w:t>
      </w:r>
      <w:r>
        <w:rPr>
          <w:color w:val="231F20"/>
          <w:spacing w:val="-4"/>
        </w:rPr>
        <w:t>communications,</w:t>
      </w:r>
      <w:r>
        <w:rPr>
          <w:color w:val="231F20"/>
          <w:spacing w:val="-11"/>
        </w:rPr>
        <w:t xml:space="preserve"> </w:t>
      </w:r>
      <w:r>
        <w:rPr>
          <w:color w:val="231F20"/>
          <w:spacing w:val="-4"/>
        </w:rPr>
        <w:t>and</w:t>
      </w:r>
      <w:r>
        <w:rPr>
          <w:color w:val="231F20"/>
          <w:spacing w:val="-11"/>
        </w:rPr>
        <w:t xml:space="preserve"> </w:t>
      </w:r>
      <w:r>
        <w:rPr>
          <w:color w:val="231F20"/>
          <w:spacing w:val="-4"/>
        </w:rPr>
        <w:t>email.</w:t>
      </w:r>
    </w:p>
    <w:p w14:paraId="3CA0EB37" w14:textId="77777777" w:rsidR="00A918E6" w:rsidRDefault="001A1C1A">
      <w:pPr>
        <w:pStyle w:val="a3"/>
        <w:spacing w:before="58" w:line="297" w:lineRule="auto"/>
        <w:ind w:left="2693" w:right="139" w:firstLine="396"/>
        <w:jc w:val="both"/>
      </w:pPr>
      <w:r>
        <w:rPr>
          <w:color w:val="231F20"/>
        </w:rPr>
        <w:t>Moreover, there is a growing interest in adopting emerging digital communication technologies like VHF Data Exchange System (VDES), alternative data transmission systems, and 5G networks for maritime communications. These technologies offer the potential for higher data rates, lower latency, and better coverage, which can further enhance the efficiency and effectiveness of VTS operations.</w:t>
      </w:r>
    </w:p>
    <w:p w14:paraId="046C63F1" w14:textId="5B6A0C09" w:rsidR="00A918E6" w:rsidRDefault="001A1C1A">
      <w:pPr>
        <w:pStyle w:val="a3"/>
        <w:spacing w:before="4" w:line="297" w:lineRule="auto"/>
        <w:ind w:left="2693" w:right="139" w:firstLine="396"/>
        <w:jc w:val="both"/>
      </w:pPr>
      <w:r>
        <w:rPr>
          <w:color w:val="231F20"/>
        </w:rPr>
        <w:t>The increasing use of digital communications in VTS is expected to facilitate more efficient information exchange, provide better situational awareness, and support the development of future e-Navigation services.</w:t>
      </w:r>
      <w:ins w:id="287" w:author="WANG SHUO (CHina MSA)" w:date="2025-04-17T15:12:00Z">
        <w:r>
          <w:t xml:space="preserve"> </w:t>
        </w:r>
        <w:r>
          <w:rPr>
            <w:color w:val="231F20"/>
          </w:rPr>
          <w:t>To provide digital communication in</w:t>
        </w:r>
      </w:ins>
      <w:ins w:id="288" w:author="Administrator" w:date="2025-07-28T14:54:00Z">
        <w:r w:rsidR="00154C56">
          <w:rPr>
            <w:color w:val="231F20"/>
          </w:rPr>
          <w:t xml:space="preserve"> a</w:t>
        </w:r>
      </w:ins>
      <w:ins w:id="289" w:author="WANG SHUO (CHina MSA)" w:date="2025-04-17T15:12:00Z">
        <w:r>
          <w:rPr>
            <w:color w:val="231F20"/>
          </w:rPr>
          <w:t xml:space="preserve"> globally harmonized </w:t>
        </w:r>
        <w:del w:id="290" w:author="Administrator" w:date="2025-07-28T14:54:00Z">
          <w:r w:rsidDel="00154C56">
            <w:rPr>
              <w:color w:val="231F20"/>
            </w:rPr>
            <w:delText>a</w:delText>
          </w:r>
        </w:del>
        <w:r>
          <w:rPr>
            <w:color w:val="231F20"/>
          </w:rPr>
          <w:t>way</w:t>
        </w:r>
      </w:ins>
      <w:ins w:id="291" w:author="Administrator" w:date="2025-07-28T14:54:00Z">
        <w:r w:rsidR="00154C56">
          <w:rPr>
            <w:color w:val="231F20"/>
          </w:rPr>
          <w:t>,</w:t>
        </w:r>
      </w:ins>
      <w:ins w:id="292" w:author="WANG SHUO (CHina MSA)" w:date="2025-04-17T15:12:00Z">
        <w:r>
          <w:rPr>
            <w:color w:val="231F20"/>
          </w:rPr>
          <w:t xml:space="preserve"> a common understanding of the operational procedures and </w:t>
        </w:r>
        <w:proofErr w:type="spellStart"/>
        <w:r>
          <w:rPr>
            <w:color w:val="231F20"/>
          </w:rPr>
          <w:t>standardised</w:t>
        </w:r>
        <w:proofErr w:type="spellEnd"/>
        <w:r>
          <w:rPr>
            <w:color w:val="231F20"/>
          </w:rPr>
          <w:t xml:space="preserve"> technical services </w:t>
        </w:r>
      </w:ins>
      <w:ins w:id="293" w:author="Administrator" w:date="2025-07-28T14:54:00Z">
        <w:r w:rsidR="00154C56">
          <w:rPr>
            <w:color w:val="231F20"/>
          </w:rPr>
          <w:t>is</w:t>
        </w:r>
      </w:ins>
      <w:ins w:id="294" w:author="WANG SHUO (CHina MSA)" w:date="2025-04-17T15:12:00Z">
        <w:r>
          <w:rPr>
            <w:color w:val="231F20"/>
          </w:rPr>
          <w:t xml:space="preserve"> necessary.</w:t>
        </w:r>
      </w:ins>
    </w:p>
    <w:p w14:paraId="4D42C88D" w14:textId="77777777" w:rsidR="00A918E6" w:rsidRDefault="00A918E6">
      <w:pPr>
        <w:pStyle w:val="a3"/>
      </w:pPr>
    </w:p>
    <w:p w14:paraId="1614A550" w14:textId="77777777" w:rsidR="00A918E6" w:rsidRDefault="00A918E6">
      <w:pPr>
        <w:pStyle w:val="a3"/>
        <w:spacing w:before="82"/>
      </w:pPr>
    </w:p>
    <w:p w14:paraId="3116AA9B" w14:textId="77777777" w:rsidR="00A918E6" w:rsidRPr="00A918E6" w:rsidRDefault="001A1C1A">
      <w:pPr>
        <w:pStyle w:val="1"/>
        <w:numPr>
          <w:ilvl w:val="1"/>
          <w:numId w:val="1"/>
        </w:numPr>
        <w:tabs>
          <w:tab w:val="left" w:pos="3082"/>
        </w:tabs>
        <w:ind w:left="3082" w:hanging="389"/>
        <w:jc w:val="left"/>
        <w:rPr>
          <w:color w:val="231F20"/>
          <w:spacing w:val="-2"/>
          <w:w w:val="105"/>
          <w:rPrChange w:id="295" w:author="WANG SHUO (CHina MSA)" w:date="2025-06-25T11:38:00Z">
            <w:rPr/>
          </w:rPrChange>
        </w:rPr>
        <w:pPrChange w:id="296" w:author="WANG SHUO (CHina MSA)" w:date="2025-06-25T11:38:00Z">
          <w:pPr>
            <w:pStyle w:val="1"/>
            <w:numPr>
              <w:ilvl w:val="1"/>
              <w:numId w:val="8"/>
            </w:numPr>
            <w:tabs>
              <w:tab w:val="left" w:pos="3186"/>
            </w:tabs>
            <w:ind w:left="3186" w:hanging="493"/>
            <w:jc w:val="right"/>
          </w:pPr>
        </w:pPrChange>
      </w:pPr>
      <w:r>
        <w:rPr>
          <w:color w:val="231F20"/>
          <w:spacing w:val="-2"/>
          <w:w w:val="105"/>
          <w:rPrChange w:id="297" w:author="WANG SHUO (CHina MSA)" w:date="2025-06-25T11:38:00Z">
            <w:rPr>
              <w:color w:val="231F20"/>
            </w:rPr>
          </w:rPrChange>
        </w:rPr>
        <w:t>IALA</w:t>
      </w:r>
      <w:r>
        <w:rPr>
          <w:color w:val="231F20"/>
          <w:spacing w:val="-2"/>
          <w:w w:val="105"/>
          <w:rPrChange w:id="298" w:author="WANG SHUO (CHina MSA)" w:date="2025-06-25T11:38:00Z">
            <w:rPr>
              <w:color w:val="231F20"/>
              <w:spacing w:val="-5"/>
            </w:rPr>
          </w:rPrChange>
        </w:rPr>
        <w:t xml:space="preserve"> </w:t>
      </w:r>
      <w:r>
        <w:rPr>
          <w:color w:val="231F20"/>
          <w:spacing w:val="-2"/>
          <w:w w:val="105"/>
          <w:rPrChange w:id="299" w:author="WANG SHUO (CHina MSA)" w:date="2025-06-25T11:38:00Z">
            <w:rPr>
              <w:color w:val="231F20"/>
            </w:rPr>
          </w:rPrChange>
        </w:rPr>
        <w:t>AND</w:t>
      </w:r>
      <w:r>
        <w:rPr>
          <w:color w:val="231F20"/>
          <w:spacing w:val="-2"/>
          <w:w w:val="105"/>
          <w:rPrChange w:id="300" w:author="WANG SHUO (CHina MSA)" w:date="2025-06-25T11:38:00Z">
            <w:rPr>
              <w:color w:val="231F20"/>
              <w:spacing w:val="16"/>
            </w:rPr>
          </w:rPrChange>
        </w:rPr>
        <w:t xml:space="preserve"> </w:t>
      </w:r>
      <w:r>
        <w:rPr>
          <w:color w:val="231F20"/>
          <w:spacing w:val="-2"/>
          <w:w w:val="105"/>
          <w:rPrChange w:id="301" w:author="WANG SHUO (CHina MSA)" w:date="2025-06-25T11:38:00Z">
            <w:rPr>
              <w:color w:val="231F20"/>
            </w:rPr>
          </w:rPrChange>
        </w:rPr>
        <w:t>GMDSS</w:t>
      </w:r>
      <w:r>
        <w:rPr>
          <w:color w:val="231F20"/>
          <w:spacing w:val="-2"/>
          <w:w w:val="105"/>
          <w:rPrChange w:id="302" w:author="WANG SHUO (CHina MSA)" w:date="2025-06-25T11:38:00Z">
            <w:rPr>
              <w:color w:val="231F20"/>
              <w:spacing w:val="16"/>
            </w:rPr>
          </w:rPrChange>
        </w:rPr>
        <w:t xml:space="preserve"> </w:t>
      </w:r>
      <w:r>
        <w:rPr>
          <w:color w:val="231F20"/>
          <w:spacing w:val="-2"/>
          <w:w w:val="105"/>
          <w:rPrChange w:id="303" w:author="WANG SHUO (CHina MSA)" w:date="2025-06-25T11:38:00Z">
            <w:rPr>
              <w:color w:val="231F20"/>
              <w:spacing w:val="-2"/>
            </w:rPr>
          </w:rPrChange>
        </w:rPr>
        <w:t>MATTERS</w:t>
      </w:r>
    </w:p>
    <w:p w14:paraId="4D9BCD28" w14:textId="77777777" w:rsidR="00A918E6" w:rsidRDefault="001A1C1A">
      <w:pPr>
        <w:pStyle w:val="a3"/>
        <w:spacing w:before="49" w:line="297" w:lineRule="auto"/>
        <w:ind w:left="2693" w:right="140"/>
        <w:jc w:val="both"/>
      </w:pPr>
      <w:r>
        <w:rPr>
          <w:color w:val="231F20"/>
        </w:rPr>
        <w:t>IALA</w:t>
      </w:r>
      <w:r>
        <w:rPr>
          <w:color w:val="231F20"/>
          <w:spacing w:val="-6"/>
        </w:rPr>
        <w:t xml:space="preserve"> </w:t>
      </w:r>
      <w:r>
        <w:rPr>
          <w:color w:val="231F20"/>
        </w:rPr>
        <w:t>takes</w:t>
      </w:r>
      <w:r>
        <w:rPr>
          <w:color w:val="231F20"/>
          <w:spacing w:val="-6"/>
        </w:rPr>
        <w:t xml:space="preserve"> </w:t>
      </w:r>
      <w:r>
        <w:rPr>
          <w:color w:val="231F20"/>
        </w:rPr>
        <w:t>an</w:t>
      </w:r>
      <w:r>
        <w:rPr>
          <w:color w:val="231F20"/>
          <w:spacing w:val="-6"/>
        </w:rPr>
        <w:t xml:space="preserve"> </w:t>
      </w:r>
      <w:r>
        <w:rPr>
          <w:color w:val="231F20"/>
        </w:rPr>
        <w:t>active</w:t>
      </w:r>
      <w:r>
        <w:rPr>
          <w:color w:val="231F20"/>
          <w:spacing w:val="-6"/>
        </w:rPr>
        <w:t xml:space="preserve"> </w:t>
      </w:r>
      <w:r>
        <w:rPr>
          <w:color w:val="231F20"/>
        </w:rPr>
        <w:t>interest</w:t>
      </w:r>
      <w:r>
        <w:rPr>
          <w:color w:val="231F20"/>
          <w:spacing w:val="-6"/>
        </w:rPr>
        <w:t xml:space="preserve"> </w:t>
      </w:r>
      <w:r>
        <w:rPr>
          <w:color w:val="231F20"/>
        </w:rPr>
        <w:t>in</w:t>
      </w:r>
      <w:r>
        <w:rPr>
          <w:color w:val="231F20"/>
          <w:spacing w:val="-6"/>
        </w:rPr>
        <w:t xml:space="preserve"> </w:t>
      </w:r>
      <w:r>
        <w:rPr>
          <w:color w:val="231F20"/>
        </w:rPr>
        <w:t>maritime</w:t>
      </w:r>
      <w:r>
        <w:rPr>
          <w:color w:val="231F20"/>
          <w:spacing w:val="-6"/>
        </w:rPr>
        <w:t xml:space="preserve"> </w:t>
      </w:r>
      <w:r>
        <w:rPr>
          <w:color w:val="231F20"/>
        </w:rPr>
        <w:t>mobile</w:t>
      </w:r>
      <w:r>
        <w:rPr>
          <w:color w:val="231F20"/>
          <w:spacing w:val="-6"/>
        </w:rPr>
        <w:t xml:space="preserve"> </w:t>
      </w:r>
      <w:r>
        <w:rPr>
          <w:color w:val="231F20"/>
        </w:rPr>
        <w:t>services,</w:t>
      </w:r>
      <w:r>
        <w:rPr>
          <w:color w:val="231F20"/>
          <w:spacing w:val="-6"/>
        </w:rPr>
        <w:t xml:space="preserve"> </w:t>
      </w:r>
      <w:r>
        <w:rPr>
          <w:color w:val="231F20"/>
        </w:rPr>
        <w:t>including</w:t>
      </w:r>
      <w:r>
        <w:rPr>
          <w:color w:val="231F20"/>
          <w:spacing w:val="-6"/>
        </w:rPr>
        <w:t xml:space="preserve"> </w:t>
      </w:r>
      <w:r>
        <w:rPr>
          <w:color w:val="231F20"/>
        </w:rPr>
        <w:t>the</w:t>
      </w:r>
      <w:r>
        <w:rPr>
          <w:color w:val="231F20"/>
          <w:spacing w:val="-6"/>
        </w:rPr>
        <w:t xml:space="preserve"> </w:t>
      </w:r>
      <w:r>
        <w:rPr>
          <w:color w:val="231F20"/>
        </w:rPr>
        <w:t>Global</w:t>
      </w:r>
      <w:r>
        <w:rPr>
          <w:color w:val="231F20"/>
          <w:spacing w:val="-6"/>
        </w:rPr>
        <w:t xml:space="preserve"> </w:t>
      </w:r>
      <w:r>
        <w:rPr>
          <w:color w:val="231F20"/>
        </w:rPr>
        <w:t>Maritime Distress</w:t>
      </w:r>
      <w:r>
        <w:rPr>
          <w:color w:val="231F20"/>
          <w:spacing w:val="-16"/>
        </w:rPr>
        <w:t xml:space="preserve"> </w:t>
      </w:r>
      <w:r>
        <w:rPr>
          <w:color w:val="231F20"/>
        </w:rPr>
        <w:t>and</w:t>
      </w:r>
      <w:r>
        <w:rPr>
          <w:color w:val="231F20"/>
          <w:spacing w:val="-16"/>
        </w:rPr>
        <w:t xml:space="preserve"> </w:t>
      </w:r>
      <w:r>
        <w:rPr>
          <w:color w:val="231F20"/>
        </w:rPr>
        <w:t>Safety</w:t>
      </w:r>
      <w:r>
        <w:rPr>
          <w:color w:val="231F20"/>
          <w:spacing w:val="-15"/>
        </w:rPr>
        <w:t xml:space="preserve"> </w:t>
      </w:r>
      <w:r>
        <w:rPr>
          <w:color w:val="231F20"/>
        </w:rPr>
        <w:t>System</w:t>
      </w:r>
      <w:r>
        <w:rPr>
          <w:color w:val="231F20"/>
          <w:spacing w:val="-16"/>
        </w:rPr>
        <w:t xml:space="preserve"> </w:t>
      </w:r>
      <w:r>
        <w:rPr>
          <w:color w:val="231F20"/>
        </w:rPr>
        <w:t>(GMDSS)</w:t>
      </w:r>
      <w:r>
        <w:rPr>
          <w:color w:val="231F20"/>
          <w:spacing w:val="-16"/>
        </w:rPr>
        <w:t xml:space="preserve"> </w:t>
      </w:r>
      <w:r>
        <w:rPr>
          <w:color w:val="231F20"/>
        </w:rPr>
        <w:t>and</w:t>
      </w:r>
      <w:r>
        <w:rPr>
          <w:color w:val="231F20"/>
          <w:spacing w:val="-15"/>
        </w:rPr>
        <w:t xml:space="preserve"> </w:t>
      </w:r>
      <w:r>
        <w:rPr>
          <w:color w:val="231F20"/>
        </w:rPr>
        <w:t>radio</w:t>
      </w:r>
      <w:r>
        <w:rPr>
          <w:color w:val="231F20"/>
          <w:spacing w:val="-16"/>
        </w:rPr>
        <w:t xml:space="preserve"> </w:t>
      </w:r>
      <w:r>
        <w:rPr>
          <w:color w:val="231F20"/>
        </w:rPr>
        <w:t>determination</w:t>
      </w:r>
      <w:r>
        <w:rPr>
          <w:color w:val="231F20"/>
          <w:spacing w:val="-15"/>
        </w:rPr>
        <w:t xml:space="preserve"> </w:t>
      </w:r>
      <w:r>
        <w:rPr>
          <w:color w:val="231F20"/>
        </w:rPr>
        <w:t>services.</w:t>
      </w:r>
      <w:r>
        <w:rPr>
          <w:color w:val="231F20"/>
          <w:spacing w:val="-16"/>
        </w:rPr>
        <w:t xml:space="preserve"> </w:t>
      </w:r>
      <w:r>
        <w:rPr>
          <w:color w:val="231F20"/>
        </w:rPr>
        <w:t>The</w:t>
      </w:r>
      <w:r>
        <w:rPr>
          <w:color w:val="231F20"/>
          <w:spacing w:val="-16"/>
        </w:rPr>
        <w:t xml:space="preserve"> </w:t>
      </w:r>
      <w:r>
        <w:rPr>
          <w:color w:val="231F20"/>
        </w:rPr>
        <w:t xml:space="preserve">organization </w:t>
      </w:r>
      <w:r>
        <w:rPr>
          <w:color w:val="231F20"/>
          <w:spacing w:val="-4"/>
        </w:rPr>
        <w:t>closely</w:t>
      </w:r>
      <w:r>
        <w:rPr>
          <w:color w:val="231F20"/>
          <w:spacing w:val="-5"/>
        </w:rPr>
        <w:t xml:space="preserve"> </w:t>
      </w:r>
      <w:r>
        <w:rPr>
          <w:color w:val="231F20"/>
          <w:spacing w:val="-4"/>
        </w:rPr>
        <w:t>follows</w:t>
      </w:r>
      <w:r>
        <w:rPr>
          <w:color w:val="231F20"/>
          <w:spacing w:val="-5"/>
        </w:rPr>
        <w:t xml:space="preserve"> </w:t>
      </w:r>
      <w:r>
        <w:rPr>
          <w:color w:val="231F20"/>
          <w:spacing w:val="-4"/>
        </w:rPr>
        <w:t>the</w:t>
      </w:r>
      <w:r>
        <w:rPr>
          <w:color w:val="231F20"/>
          <w:spacing w:val="-5"/>
        </w:rPr>
        <w:t xml:space="preserve"> </w:t>
      </w:r>
      <w:r>
        <w:rPr>
          <w:color w:val="231F20"/>
          <w:spacing w:val="-4"/>
        </w:rPr>
        <w:t>ongoing</w:t>
      </w:r>
      <w:r>
        <w:rPr>
          <w:color w:val="231F20"/>
          <w:spacing w:val="-5"/>
        </w:rPr>
        <w:t xml:space="preserve"> </w:t>
      </w:r>
      <w:r>
        <w:rPr>
          <w:color w:val="231F20"/>
          <w:spacing w:val="-4"/>
        </w:rPr>
        <w:t>GMDSS</w:t>
      </w:r>
      <w:r>
        <w:rPr>
          <w:color w:val="231F20"/>
          <w:spacing w:val="-5"/>
        </w:rPr>
        <w:t xml:space="preserve"> </w:t>
      </w:r>
      <w:r>
        <w:rPr>
          <w:color w:val="231F20"/>
          <w:spacing w:val="-4"/>
        </w:rPr>
        <w:t>modernization</w:t>
      </w:r>
      <w:r>
        <w:rPr>
          <w:color w:val="231F20"/>
          <w:spacing w:val="-5"/>
        </w:rPr>
        <w:t xml:space="preserve"> </w:t>
      </w:r>
      <w:r>
        <w:rPr>
          <w:color w:val="231F20"/>
          <w:spacing w:val="-4"/>
        </w:rPr>
        <w:t>efforts</w:t>
      </w:r>
      <w:r>
        <w:rPr>
          <w:color w:val="231F20"/>
          <w:spacing w:val="-5"/>
        </w:rPr>
        <w:t xml:space="preserve"> </w:t>
      </w:r>
      <w:r>
        <w:rPr>
          <w:color w:val="231F20"/>
          <w:spacing w:val="-4"/>
        </w:rPr>
        <w:t>led</w:t>
      </w:r>
      <w:r>
        <w:rPr>
          <w:color w:val="231F20"/>
          <w:spacing w:val="-5"/>
        </w:rPr>
        <w:t xml:space="preserve"> </w:t>
      </w:r>
      <w:r>
        <w:rPr>
          <w:color w:val="231F20"/>
          <w:spacing w:val="-4"/>
        </w:rPr>
        <w:t>by</w:t>
      </w:r>
      <w:r>
        <w:rPr>
          <w:color w:val="231F20"/>
          <w:spacing w:val="-5"/>
        </w:rPr>
        <w:t xml:space="preserve"> </w:t>
      </w:r>
      <w:r>
        <w:rPr>
          <w:color w:val="231F20"/>
          <w:spacing w:val="-4"/>
        </w:rPr>
        <w:t>the</w:t>
      </w:r>
      <w:r>
        <w:rPr>
          <w:color w:val="231F20"/>
          <w:spacing w:val="-5"/>
        </w:rPr>
        <w:t xml:space="preserve"> </w:t>
      </w:r>
      <w:r>
        <w:rPr>
          <w:color w:val="231F20"/>
          <w:spacing w:val="-4"/>
        </w:rPr>
        <w:t>International</w:t>
      </w:r>
      <w:r>
        <w:rPr>
          <w:color w:val="231F20"/>
          <w:spacing w:val="-5"/>
        </w:rPr>
        <w:t xml:space="preserve"> </w:t>
      </w:r>
      <w:r>
        <w:rPr>
          <w:color w:val="231F20"/>
          <w:spacing w:val="-4"/>
        </w:rPr>
        <w:t xml:space="preserve">Maritime </w:t>
      </w:r>
      <w:r>
        <w:rPr>
          <w:color w:val="231F20"/>
        </w:rPr>
        <w:t>Organization (IMO), aiming to adapt the system to the evolving needs of the maritime industry</w:t>
      </w:r>
      <w:r>
        <w:rPr>
          <w:color w:val="231F20"/>
          <w:spacing w:val="-5"/>
        </w:rPr>
        <w:t xml:space="preserve"> </w:t>
      </w:r>
      <w:r>
        <w:rPr>
          <w:color w:val="231F20"/>
        </w:rPr>
        <w:t>and</w:t>
      </w:r>
      <w:r>
        <w:rPr>
          <w:color w:val="231F20"/>
          <w:spacing w:val="-5"/>
        </w:rPr>
        <w:t xml:space="preserve"> </w:t>
      </w:r>
      <w:r>
        <w:rPr>
          <w:color w:val="231F20"/>
        </w:rPr>
        <w:t>incorporate</w:t>
      </w:r>
      <w:r>
        <w:rPr>
          <w:color w:val="231F20"/>
          <w:spacing w:val="-5"/>
        </w:rPr>
        <w:t xml:space="preserve"> </w:t>
      </w:r>
      <w:r>
        <w:rPr>
          <w:color w:val="231F20"/>
        </w:rPr>
        <w:t>new</w:t>
      </w:r>
      <w:r>
        <w:rPr>
          <w:color w:val="231F20"/>
          <w:spacing w:val="-5"/>
        </w:rPr>
        <w:t xml:space="preserve"> </w:t>
      </w:r>
      <w:r>
        <w:rPr>
          <w:color w:val="231F20"/>
        </w:rPr>
        <w:t>technologies</w:t>
      </w:r>
      <w:r>
        <w:rPr>
          <w:color w:val="231F20"/>
          <w:spacing w:val="-5"/>
        </w:rPr>
        <w:t xml:space="preserve"> </w:t>
      </w:r>
      <w:r>
        <w:rPr>
          <w:color w:val="231F20"/>
        </w:rPr>
        <w:t>and</w:t>
      </w:r>
      <w:r>
        <w:rPr>
          <w:color w:val="231F20"/>
          <w:spacing w:val="-5"/>
        </w:rPr>
        <w:t xml:space="preserve"> </w:t>
      </w:r>
      <w:r>
        <w:rPr>
          <w:color w:val="231F20"/>
        </w:rPr>
        <w:t>innovations.</w:t>
      </w:r>
    </w:p>
    <w:p w14:paraId="6D1A50FE" w14:textId="77777777" w:rsidR="00A918E6" w:rsidRDefault="001A1C1A">
      <w:pPr>
        <w:pStyle w:val="a3"/>
        <w:spacing w:before="3" w:line="297" w:lineRule="auto"/>
        <w:ind w:left="2693" w:right="140" w:firstLine="396"/>
        <w:jc w:val="both"/>
      </w:pPr>
      <w:r>
        <w:rPr>
          <w:color w:val="231F20"/>
          <w:spacing w:val="-4"/>
        </w:rPr>
        <w:t>As</w:t>
      </w:r>
      <w:r>
        <w:rPr>
          <w:color w:val="231F20"/>
          <w:spacing w:val="-7"/>
        </w:rPr>
        <w:t xml:space="preserve"> </w:t>
      </w:r>
      <w:r>
        <w:rPr>
          <w:color w:val="231F20"/>
          <w:spacing w:val="-4"/>
        </w:rPr>
        <w:t>part</w:t>
      </w:r>
      <w:r>
        <w:rPr>
          <w:color w:val="231F20"/>
          <w:spacing w:val="-7"/>
        </w:rPr>
        <w:t xml:space="preserve"> </w:t>
      </w:r>
      <w:r>
        <w:rPr>
          <w:color w:val="231F20"/>
          <w:spacing w:val="-4"/>
        </w:rPr>
        <w:t>of</w:t>
      </w:r>
      <w:r>
        <w:rPr>
          <w:color w:val="231F20"/>
          <w:spacing w:val="-7"/>
        </w:rPr>
        <w:t xml:space="preserve"> </w:t>
      </w:r>
      <w:r>
        <w:rPr>
          <w:color w:val="231F20"/>
          <w:spacing w:val="-4"/>
        </w:rPr>
        <w:t>these</w:t>
      </w:r>
      <w:r>
        <w:rPr>
          <w:color w:val="231F20"/>
          <w:spacing w:val="-7"/>
        </w:rPr>
        <w:t xml:space="preserve"> </w:t>
      </w:r>
      <w:r>
        <w:rPr>
          <w:color w:val="231F20"/>
          <w:spacing w:val="-4"/>
        </w:rPr>
        <w:t>efforts,</w:t>
      </w:r>
      <w:r>
        <w:rPr>
          <w:color w:val="231F20"/>
          <w:spacing w:val="-7"/>
        </w:rPr>
        <w:t xml:space="preserve"> </w:t>
      </w:r>
      <w:r>
        <w:rPr>
          <w:color w:val="231F20"/>
          <w:spacing w:val="-4"/>
        </w:rPr>
        <w:t>IALA</w:t>
      </w:r>
      <w:r>
        <w:rPr>
          <w:color w:val="231F20"/>
          <w:spacing w:val="-7"/>
        </w:rPr>
        <w:t xml:space="preserve"> </w:t>
      </w:r>
      <w:r>
        <w:rPr>
          <w:color w:val="231F20"/>
          <w:spacing w:val="-4"/>
        </w:rPr>
        <w:t>emphasizes</w:t>
      </w:r>
      <w:r>
        <w:rPr>
          <w:color w:val="231F20"/>
          <w:spacing w:val="-7"/>
        </w:rPr>
        <w:t xml:space="preserve"> </w:t>
      </w:r>
      <w:r>
        <w:rPr>
          <w:color w:val="231F20"/>
          <w:spacing w:val="-4"/>
        </w:rPr>
        <w:t>the</w:t>
      </w:r>
      <w:r>
        <w:rPr>
          <w:color w:val="231F20"/>
          <w:spacing w:val="-7"/>
        </w:rPr>
        <w:t xml:space="preserve"> </w:t>
      </w:r>
      <w:r>
        <w:rPr>
          <w:color w:val="231F20"/>
          <w:spacing w:val="-4"/>
        </w:rPr>
        <w:t>development</w:t>
      </w:r>
      <w:r>
        <w:rPr>
          <w:color w:val="231F20"/>
          <w:spacing w:val="-7"/>
        </w:rPr>
        <w:t xml:space="preserve"> </w:t>
      </w:r>
      <w:r>
        <w:rPr>
          <w:color w:val="231F20"/>
          <w:spacing w:val="-4"/>
        </w:rPr>
        <w:t>of</w:t>
      </w:r>
      <w:r>
        <w:rPr>
          <w:color w:val="231F20"/>
          <w:spacing w:val="-7"/>
        </w:rPr>
        <w:t xml:space="preserve"> </w:t>
      </w:r>
      <w:r>
        <w:rPr>
          <w:color w:val="231F20"/>
          <w:spacing w:val="-4"/>
        </w:rPr>
        <w:t>the</w:t>
      </w:r>
      <w:r>
        <w:rPr>
          <w:color w:val="231F20"/>
          <w:spacing w:val="-7"/>
        </w:rPr>
        <w:t xml:space="preserve"> </w:t>
      </w:r>
      <w:r>
        <w:rPr>
          <w:color w:val="231F20"/>
          <w:spacing w:val="-4"/>
        </w:rPr>
        <w:t>VHF</w:t>
      </w:r>
      <w:r>
        <w:rPr>
          <w:color w:val="231F20"/>
          <w:spacing w:val="-7"/>
        </w:rPr>
        <w:t xml:space="preserve"> </w:t>
      </w:r>
      <w:r>
        <w:rPr>
          <w:color w:val="231F20"/>
          <w:spacing w:val="-4"/>
        </w:rPr>
        <w:t>Data</w:t>
      </w:r>
      <w:r>
        <w:rPr>
          <w:color w:val="231F20"/>
          <w:spacing w:val="-7"/>
        </w:rPr>
        <w:t xml:space="preserve"> </w:t>
      </w:r>
      <w:r>
        <w:rPr>
          <w:color w:val="231F20"/>
          <w:spacing w:val="-4"/>
        </w:rPr>
        <w:t xml:space="preserve">Exchange </w:t>
      </w:r>
      <w:r>
        <w:rPr>
          <w:color w:val="231F20"/>
          <w:spacing w:val="-2"/>
        </w:rPr>
        <w:t>System</w:t>
      </w:r>
      <w:r>
        <w:rPr>
          <w:color w:val="231F20"/>
          <w:spacing w:val="-10"/>
        </w:rPr>
        <w:t xml:space="preserve"> </w:t>
      </w:r>
      <w:r>
        <w:rPr>
          <w:color w:val="231F20"/>
          <w:spacing w:val="-2"/>
        </w:rPr>
        <w:t>(VDES),</w:t>
      </w:r>
      <w:r>
        <w:rPr>
          <w:color w:val="231F20"/>
          <w:spacing w:val="-10"/>
        </w:rPr>
        <w:t xml:space="preserve"> </w:t>
      </w:r>
      <w:r>
        <w:rPr>
          <w:color w:val="231F20"/>
          <w:spacing w:val="-2"/>
        </w:rPr>
        <w:t>VDE-SAT</w:t>
      </w:r>
      <w:r>
        <w:rPr>
          <w:color w:val="231F20"/>
          <w:spacing w:val="-10"/>
        </w:rPr>
        <w:t xml:space="preserve"> </w:t>
      </w:r>
      <w:r>
        <w:rPr>
          <w:color w:val="231F20"/>
          <w:spacing w:val="-2"/>
        </w:rPr>
        <w:t>(Satellite</w:t>
      </w:r>
      <w:r>
        <w:rPr>
          <w:color w:val="231F20"/>
          <w:spacing w:val="-10"/>
        </w:rPr>
        <w:t xml:space="preserve"> </w:t>
      </w:r>
      <w:r>
        <w:rPr>
          <w:color w:val="231F20"/>
          <w:spacing w:val="-2"/>
        </w:rPr>
        <w:t>VDES),</w:t>
      </w:r>
      <w:r>
        <w:rPr>
          <w:color w:val="231F20"/>
          <w:spacing w:val="-10"/>
        </w:rPr>
        <w:t xml:space="preserve"> </w:t>
      </w:r>
      <w:r>
        <w:rPr>
          <w:color w:val="231F20"/>
          <w:spacing w:val="-2"/>
        </w:rPr>
        <w:t>AIS,</w:t>
      </w:r>
      <w:r>
        <w:rPr>
          <w:color w:val="231F20"/>
          <w:spacing w:val="-10"/>
        </w:rPr>
        <w:t xml:space="preserve"> </w:t>
      </w:r>
      <w:r>
        <w:rPr>
          <w:color w:val="231F20"/>
          <w:spacing w:val="-2"/>
        </w:rPr>
        <w:t>and</w:t>
      </w:r>
      <w:r>
        <w:rPr>
          <w:color w:val="231F20"/>
          <w:spacing w:val="-10"/>
        </w:rPr>
        <w:t xml:space="preserve"> </w:t>
      </w:r>
      <w:r>
        <w:rPr>
          <w:color w:val="231F20"/>
          <w:spacing w:val="-2"/>
        </w:rPr>
        <w:t>Autonomous</w:t>
      </w:r>
      <w:r>
        <w:rPr>
          <w:color w:val="231F20"/>
          <w:spacing w:val="-10"/>
        </w:rPr>
        <w:t xml:space="preserve"> </w:t>
      </w:r>
      <w:r>
        <w:rPr>
          <w:color w:val="231F20"/>
          <w:spacing w:val="-2"/>
        </w:rPr>
        <w:t>Maritime</w:t>
      </w:r>
      <w:r>
        <w:rPr>
          <w:color w:val="231F20"/>
          <w:spacing w:val="-10"/>
        </w:rPr>
        <w:t xml:space="preserve"> </w:t>
      </w:r>
      <w:r>
        <w:rPr>
          <w:color w:val="231F20"/>
          <w:spacing w:val="-2"/>
        </w:rPr>
        <w:t>Radio</w:t>
      </w:r>
      <w:r>
        <w:rPr>
          <w:color w:val="231F20"/>
          <w:spacing w:val="-10"/>
        </w:rPr>
        <w:t xml:space="preserve"> </w:t>
      </w:r>
      <w:r>
        <w:rPr>
          <w:color w:val="231F20"/>
          <w:spacing w:val="-2"/>
        </w:rPr>
        <w:t xml:space="preserve">Devices </w:t>
      </w:r>
      <w:r>
        <w:rPr>
          <w:color w:val="231F20"/>
        </w:rPr>
        <w:t>(AMRD) operating in the maritime VHF mobile band. These technologies are expected to significantly enhance communication capabilities, data exchange, and the overall efficiency of the GMDSS.</w:t>
      </w:r>
    </w:p>
    <w:p w14:paraId="25A21BD5" w14:textId="77777777" w:rsidR="00A918E6" w:rsidRDefault="001A1C1A">
      <w:pPr>
        <w:pStyle w:val="a3"/>
        <w:spacing w:before="3" w:line="297" w:lineRule="auto"/>
        <w:ind w:left="2693" w:right="140" w:firstLine="396"/>
        <w:jc w:val="both"/>
      </w:pPr>
      <w:r>
        <w:rPr>
          <w:color w:val="231F20"/>
        </w:rPr>
        <w:t>The</w:t>
      </w:r>
      <w:r>
        <w:rPr>
          <w:color w:val="231F20"/>
          <w:spacing w:val="33"/>
        </w:rPr>
        <w:t xml:space="preserve"> </w:t>
      </w:r>
      <w:r>
        <w:rPr>
          <w:color w:val="231F20"/>
        </w:rPr>
        <w:t>GMDSS</w:t>
      </w:r>
      <w:r>
        <w:rPr>
          <w:color w:val="231F20"/>
          <w:spacing w:val="33"/>
        </w:rPr>
        <w:t xml:space="preserve"> </w:t>
      </w:r>
      <w:r>
        <w:rPr>
          <w:color w:val="231F20"/>
        </w:rPr>
        <w:t>modernization</w:t>
      </w:r>
      <w:r>
        <w:rPr>
          <w:color w:val="231F20"/>
          <w:spacing w:val="33"/>
        </w:rPr>
        <w:t xml:space="preserve"> </w:t>
      </w:r>
      <w:r>
        <w:rPr>
          <w:color w:val="231F20"/>
        </w:rPr>
        <w:t>plan,</w:t>
      </w:r>
      <w:r>
        <w:rPr>
          <w:color w:val="231F20"/>
          <w:spacing w:val="33"/>
        </w:rPr>
        <w:t xml:space="preserve"> </w:t>
      </w:r>
      <w:r>
        <w:rPr>
          <w:color w:val="231F20"/>
        </w:rPr>
        <w:t>initiated</w:t>
      </w:r>
      <w:r>
        <w:rPr>
          <w:color w:val="231F20"/>
          <w:spacing w:val="33"/>
        </w:rPr>
        <w:t xml:space="preserve"> </w:t>
      </w:r>
      <w:r>
        <w:rPr>
          <w:color w:val="231F20"/>
        </w:rPr>
        <w:t>by</w:t>
      </w:r>
      <w:r>
        <w:rPr>
          <w:color w:val="231F20"/>
          <w:spacing w:val="33"/>
        </w:rPr>
        <w:t xml:space="preserve"> </w:t>
      </w:r>
      <w:r>
        <w:rPr>
          <w:color w:val="231F20"/>
        </w:rPr>
        <w:t>IMO,</w:t>
      </w:r>
      <w:r>
        <w:rPr>
          <w:color w:val="231F20"/>
          <w:spacing w:val="33"/>
        </w:rPr>
        <w:t xml:space="preserve"> </w:t>
      </w:r>
      <w:r>
        <w:rPr>
          <w:color w:val="231F20"/>
        </w:rPr>
        <w:t>covers</w:t>
      </w:r>
      <w:r>
        <w:rPr>
          <w:color w:val="231F20"/>
          <w:spacing w:val="33"/>
        </w:rPr>
        <w:t xml:space="preserve"> </w:t>
      </w:r>
      <w:r>
        <w:rPr>
          <w:color w:val="231F20"/>
        </w:rPr>
        <w:t>various</w:t>
      </w:r>
      <w:r>
        <w:rPr>
          <w:color w:val="231F20"/>
          <w:spacing w:val="33"/>
        </w:rPr>
        <w:t xml:space="preserve"> </w:t>
      </w:r>
      <w:r>
        <w:rPr>
          <w:color w:val="231F20"/>
        </w:rPr>
        <w:t>aspects</w:t>
      </w:r>
      <w:r>
        <w:rPr>
          <w:color w:val="231F20"/>
          <w:spacing w:val="33"/>
        </w:rPr>
        <w:t xml:space="preserve"> </w:t>
      </w:r>
      <w:r>
        <w:rPr>
          <w:color w:val="231F20"/>
        </w:rPr>
        <w:t>such as incorporating new satellite systems, updating the functional requirements for GMDSS equipment, revising the operational guidelines, and incorporating new digital communication technologies. These updates aim to ensure that the GMDSS remains relevant,</w:t>
      </w:r>
      <w:r>
        <w:rPr>
          <w:color w:val="231F20"/>
          <w:spacing w:val="-14"/>
        </w:rPr>
        <w:t xml:space="preserve"> </w:t>
      </w:r>
      <w:r>
        <w:rPr>
          <w:color w:val="231F20"/>
        </w:rPr>
        <w:t>effective,</w:t>
      </w:r>
      <w:r>
        <w:rPr>
          <w:color w:val="231F20"/>
          <w:spacing w:val="-14"/>
        </w:rPr>
        <w:t xml:space="preserve"> </w:t>
      </w:r>
      <w:r>
        <w:rPr>
          <w:color w:val="231F20"/>
        </w:rPr>
        <w:t>and</w:t>
      </w:r>
      <w:r>
        <w:rPr>
          <w:color w:val="231F20"/>
          <w:spacing w:val="-14"/>
        </w:rPr>
        <w:t xml:space="preserve"> </w:t>
      </w:r>
      <w:r>
        <w:rPr>
          <w:color w:val="231F20"/>
        </w:rPr>
        <w:t>capable</w:t>
      </w:r>
      <w:r>
        <w:rPr>
          <w:color w:val="231F20"/>
          <w:spacing w:val="-14"/>
        </w:rPr>
        <w:t xml:space="preserve"> </w:t>
      </w:r>
      <w:r>
        <w:rPr>
          <w:color w:val="231F20"/>
        </w:rPr>
        <w:t>of</w:t>
      </w:r>
      <w:r>
        <w:rPr>
          <w:color w:val="231F20"/>
          <w:spacing w:val="-14"/>
        </w:rPr>
        <w:t xml:space="preserve"> </w:t>
      </w:r>
      <w:r>
        <w:rPr>
          <w:color w:val="231F20"/>
        </w:rPr>
        <w:t>meeting</w:t>
      </w:r>
      <w:r>
        <w:rPr>
          <w:color w:val="231F20"/>
          <w:spacing w:val="-14"/>
        </w:rPr>
        <w:t xml:space="preserve"> </w:t>
      </w:r>
      <w:r>
        <w:rPr>
          <w:color w:val="231F20"/>
        </w:rPr>
        <w:t>the</w:t>
      </w:r>
      <w:r>
        <w:rPr>
          <w:color w:val="231F20"/>
          <w:spacing w:val="-14"/>
        </w:rPr>
        <w:t xml:space="preserve"> </w:t>
      </w:r>
      <w:r>
        <w:rPr>
          <w:color w:val="231F20"/>
        </w:rPr>
        <w:t>needs</w:t>
      </w:r>
      <w:r>
        <w:rPr>
          <w:color w:val="231F20"/>
          <w:spacing w:val="-14"/>
        </w:rPr>
        <w:t xml:space="preserve"> </w:t>
      </w:r>
      <w:r>
        <w:rPr>
          <w:color w:val="231F20"/>
        </w:rPr>
        <w:t>of</w:t>
      </w:r>
      <w:r>
        <w:rPr>
          <w:color w:val="231F20"/>
          <w:spacing w:val="-14"/>
        </w:rPr>
        <w:t xml:space="preserve"> </w:t>
      </w:r>
      <w:r>
        <w:rPr>
          <w:color w:val="231F20"/>
        </w:rPr>
        <w:t>the</w:t>
      </w:r>
      <w:r>
        <w:rPr>
          <w:color w:val="231F20"/>
          <w:spacing w:val="-14"/>
        </w:rPr>
        <w:t xml:space="preserve"> </w:t>
      </w:r>
      <w:r>
        <w:rPr>
          <w:color w:val="231F20"/>
        </w:rPr>
        <w:t>modern</w:t>
      </w:r>
      <w:r>
        <w:rPr>
          <w:color w:val="231F20"/>
          <w:spacing w:val="-14"/>
        </w:rPr>
        <w:t xml:space="preserve"> </w:t>
      </w:r>
      <w:r>
        <w:rPr>
          <w:color w:val="231F20"/>
        </w:rPr>
        <w:t>maritime</w:t>
      </w:r>
      <w:r>
        <w:rPr>
          <w:color w:val="231F20"/>
          <w:spacing w:val="-14"/>
        </w:rPr>
        <w:t xml:space="preserve"> </w:t>
      </w:r>
      <w:r>
        <w:rPr>
          <w:color w:val="231F20"/>
        </w:rPr>
        <w:t>industry.</w:t>
      </w:r>
    </w:p>
    <w:p w14:paraId="57128216" w14:textId="77777777" w:rsidR="00A918E6" w:rsidRDefault="001A1C1A">
      <w:pPr>
        <w:pStyle w:val="a3"/>
        <w:spacing w:before="4" w:line="297" w:lineRule="auto"/>
        <w:ind w:left="2693" w:right="137" w:firstLine="396"/>
        <w:jc w:val="both"/>
      </w:pPr>
      <w:r>
        <w:rPr>
          <w:color w:val="231F20"/>
        </w:rPr>
        <w:t>By actively participating in GMDSS-related matters and staying informed about its modernization</w:t>
      </w:r>
      <w:r>
        <w:rPr>
          <w:color w:val="231F20"/>
          <w:spacing w:val="-12"/>
        </w:rPr>
        <w:t xml:space="preserve"> </w:t>
      </w:r>
      <w:r>
        <w:rPr>
          <w:color w:val="231F20"/>
        </w:rPr>
        <w:t>efforts,</w:t>
      </w:r>
      <w:r>
        <w:rPr>
          <w:color w:val="231F20"/>
          <w:spacing w:val="-12"/>
        </w:rPr>
        <w:t xml:space="preserve"> </w:t>
      </w:r>
      <w:r>
        <w:rPr>
          <w:color w:val="231F20"/>
        </w:rPr>
        <w:t>IALA</w:t>
      </w:r>
      <w:r>
        <w:rPr>
          <w:color w:val="231F20"/>
          <w:spacing w:val="-12"/>
        </w:rPr>
        <w:t xml:space="preserve"> </w:t>
      </w:r>
      <w:r>
        <w:rPr>
          <w:color w:val="231F20"/>
        </w:rPr>
        <w:t>supports</w:t>
      </w:r>
      <w:r>
        <w:rPr>
          <w:color w:val="231F20"/>
          <w:spacing w:val="-12"/>
        </w:rPr>
        <w:t xml:space="preserve"> </w:t>
      </w:r>
      <w:r>
        <w:rPr>
          <w:color w:val="231F20"/>
        </w:rPr>
        <w:t>its</w:t>
      </w:r>
      <w:r>
        <w:rPr>
          <w:color w:val="231F20"/>
          <w:spacing w:val="-12"/>
        </w:rPr>
        <w:t xml:space="preserve"> </w:t>
      </w:r>
      <w:r>
        <w:rPr>
          <w:color w:val="231F20"/>
        </w:rPr>
        <w:t>members</w:t>
      </w:r>
      <w:r>
        <w:rPr>
          <w:color w:val="231F20"/>
          <w:spacing w:val="-12"/>
        </w:rPr>
        <w:t xml:space="preserve"> </w:t>
      </w:r>
      <w:r>
        <w:rPr>
          <w:color w:val="231F20"/>
        </w:rPr>
        <w:t>and</w:t>
      </w:r>
      <w:r>
        <w:rPr>
          <w:color w:val="231F20"/>
          <w:spacing w:val="-12"/>
        </w:rPr>
        <w:t xml:space="preserve"> </w:t>
      </w:r>
      <w:r>
        <w:rPr>
          <w:color w:val="231F20"/>
        </w:rPr>
        <w:t>the</w:t>
      </w:r>
      <w:r>
        <w:rPr>
          <w:color w:val="231F20"/>
          <w:spacing w:val="-12"/>
        </w:rPr>
        <w:t xml:space="preserve"> </w:t>
      </w:r>
      <w:r>
        <w:rPr>
          <w:color w:val="231F20"/>
        </w:rPr>
        <w:t>broader</w:t>
      </w:r>
      <w:r>
        <w:rPr>
          <w:color w:val="231F20"/>
          <w:spacing w:val="-12"/>
        </w:rPr>
        <w:t xml:space="preserve"> </w:t>
      </w:r>
      <w:r>
        <w:rPr>
          <w:color w:val="231F20"/>
        </w:rPr>
        <w:t>maritime</w:t>
      </w:r>
      <w:r>
        <w:rPr>
          <w:color w:val="231F20"/>
          <w:spacing w:val="-12"/>
        </w:rPr>
        <w:t xml:space="preserve"> </w:t>
      </w:r>
      <w:r>
        <w:rPr>
          <w:color w:val="231F20"/>
        </w:rPr>
        <w:t xml:space="preserve">community in leveraging the latest advancements in maritime communication technologies and </w:t>
      </w:r>
      <w:r>
        <w:rPr>
          <w:color w:val="231F20"/>
          <w:spacing w:val="-2"/>
        </w:rPr>
        <w:t>services.</w:t>
      </w:r>
    </w:p>
    <w:sectPr w:rsidR="00A918E6">
      <w:pgSz w:w="11910" w:h="15880"/>
      <w:pgMar w:top="1520" w:right="708" w:bottom="280" w:left="708" w:header="839"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ABF941" w14:textId="77777777" w:rsidR="005154AB" w:rsidRDefault="005154AB">
      <w:r>
        <w:separator/>
      </w:r>
    </w:p>
  </w:endnote>
  <w:endnote w:type="continuationSeparator" w:id="0">
    <w:p w14:paraId="52821360" w14:textId="77777777" w:rsidR="005154AB" w:rsidRDefault="005154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default"/>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3AFDE7" w14:textId="77777777" w:rsidR="005154AB" w:rsidRDefault="005154AB">
      <w:r>
        <w:separator/>
      </w:r>
    </w:p>
  </w:footnote>
  <w:footnote w:type="continuationSeparator" w:id="0">
    <w:p w14:paraId="55EB566C" w14:textId="77777777" w:rsidR="005154AB" w:rsidRDefault="005154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CBD85A" w14:textId="77777777" w:rsidR="00A918E6" w:rsidRDefault="001A1C1A">
    <w:pPr>
      <w:pStyle w:val="a3"/>
      <w:spacing w:line="14" w:lineRule="auto"/>
    </w:pPr>
    <w:r>
      <w:rPr>
        <w:noProof/>
        <w:lang w:eastAsia="zh-CN"/>
      </w:rPr>
      <mc:AlternateContent>
        <mc:Choice Requires="wps">
          <w:drawing>
            <wp:anchor distT="0" distB="0" distL="0" distR="0" simplePos="0" relativeHeight="251659264" behindDoc="1" locked="0" layoutInCell="1" allowOverlap="1" wp14:anchorId="50F628DA" wp14:editId="0E8A168E">
              <wp:simplePos x="0" y="0"/>
              <wp:positionH relativeFrom="page">
                <wp:posOffset>480060</wp:posOffset>
              </wp:positionH>
              <wp:positionV relativeFrom="page">
                <wp:posOffset>519430</wp:posOffset>
              </wp:positionV>
              <wp:extent cx="941705" cy="162560"/>
              <wp:effectExtent l="0" t="0" r="0" b="0"/>
              <wp:wrapNone/>
              <wp:docPr id="1" name="Textbox 1"/>
              <wp:cNvGraphicFramePr/>
              <a:graphic xmlns:a="http://schemas.openxmlformats.org/drawingml/2006/main">
                <a:graphicData uri="http://schemas.microsoft.com/office/word/2010/wordprocessingShape">
                  <wps:wsp>
                    <wps:cNvSpPr txBox="1"/>
                    <wps:spPr>
                      <a:xfrm>
                        <a:off x="0" y="0"/>
                        <a:ext cx="941705" cy="162560"/>
                      </a:xfrm>
                      <a:prstGeom prst="rect">
                        <a:avLst/>
                      </a:prstGeom>
                    </wps:spPr>
                    <wps:txbx>
                      <w:txbxContent>
                        <w:p w14:paraId="46554E87" w14:textId="4D0B846C" w:rsidR="00A918E6" w:rsidRDefault="001A1C1A">
                          <w:pPr>
                            <w:spacing w:before="12" w:line="243" w:lineRule="exact"/>
                            <w:ind w:left="60"/>
                            <w:rPr>
                              <w:rFonts w:ascii="Lucida Sans Unicode" w:hAnsi="Lucida Sans Unicode"/>
                              <w:sz w:val="16"/>
                            </w:rPr>
                          </w:pPr>
                          <w:r>
                            <w:rPr>
                              <w:rFonts w:ascii="Arial MT" w:hAnsi="Arial MT"/>
                              <w:color w:val="231F20"/>
                              <w:sz w:val="16"/>
                            </w:rPr>
                            <w:fldChar w:fldCharType="begin"/>
                          </w:r>
                          <w:r>
                            <w:rPr>
                              <w:rFonts w:ascii="Arial MT" w:hAnsi="Arial MT"/>
                              <w:color w:val="231F20"/>
                              <w:sz w:val="16"/>
                            </w:rPr>
                            <w:instrText xml:space="preserve"> PAGE </w:instrText>
                          </w:r>
                          <w:r>
                            <w:rPr>
                              <w:rFonts w:ascii="Arial MT" w:hAnsi="Arial MT"/>
                              <w:color w:val="231F20"/>
                              <w:sz w:val="16"/>
                            </w:rPr>
                            <w:fldChar w:fldCharType="separate"/>
                          </w:r>
                          <w:r w:rsidR="004032BD">
                            <w:rPr>
                              <w:rFonts w:ascii="Arial MT" w:hAnsi="Arial MT"/>
                              <w:noProof/>
                              <w:color w:val="231F20"/>
                              <w:sz w:val="16"/>
                            </w:rPr>
                            <w:t>196</w:t>
                          </w:r>
                          <w:r>
                            <w:rPr>
                              <w:rFonts w:ascii="Arial MT" w:hAnsi="Arial MT"/>
                              <w:color w:val="231F20"/>
                              <w:sz w:val="16"/>
                            </w:rPr>
                            <w:fldChar w:fldCharType="end"/>
                          </w:r>
                          <w:r>
                            <w:rPr>
                              <w:rFonts w:ascii="Arial MT" w:hAnsi="Arial MT"/>
                              <w:color w:val="231F20"/>
                              <w:spacing w:val="41"/>
                              <w:sz w:val="16"/>
                            </w:rPr>
                            <w:t xml:space="preserve"> </w:t>
                          </w:r>
                          <w:r>
                            <w:rPr>
                              <w:rFonts w:ascii="Lucida Sans Unicode" w:hAnsi="Lucida Sans Unicode"/>
                              <w:color w:val="231F20"/>
                              <w:sz w:val="16"/>
                            </w:rPr>
                            <w:t>•</w:t>
                          </w:r>
                          <w:r>
                            <w:rPr>
                              <w:rFonts w:ascii="Lucida Sans Unicode" w:hAnsi="Lucida Sans Unicode"/>
                              <w:color w:val="231F20"/>
                              <w:spacing w:val="35"/>
                              <w:sz w:val="16"/>
                            </w:rPr>
                            <w:t xml:space="preserve"> </w:t>
                          </w:r>
                          <w:r>
                            <w:rPr>
                              <w:rFonts w:ascii="Lucida Sans Unicode" w:hAnsi="Lucida Sans Unicode"/>
                              <w:color w:val="231F20"/>
                              <w:sz w:val="16"/>
                            </w:rPr>
                            <w:t>CHAPTER</w:t>
                          </w:r>
                          <w:r>
                            <w:rPr>
                              <w:rFonts w:ascii="Lucida Sans Unicode" w:hAnsi="Lucida Sans Unicode"/>
                              <w:color w:val="231F20"/>
                              <w:spacing w:val="-7"/>
                              <w:sz w:val="16"/>
                            </w:rPr>
                            <w:t xml:space="preserve"> </w:t>
                          </w:r>
                          <w:r>
                            <w:rPr>
                              <w:rFonts w:ascii="Lucida Sans Unicode" w:hAnsi="Lucida Sans Unicode"/>
                              <w:color w:val="231F20"/>
                              <w:spacing w:val="-10"/>
                              <w:sz w:val="16"/>
                            </w:rPr>
                            <w:t>9</w:t>
                          </w:r>
                        </w:p>
                      </w:txbxContent>
                    </wps:txbx>
                    <wps:bodyPr wrap="square" lIns="0" tIns="0" rIns="0" bIns="0" rtlCol="0">
                      <a:noAutofit/>
                    </wps:bodyPr>
                  </wps:wsp>
                </a:graphicData>
              </a:graphic>
            </wp:anchor>
          </w:drawing>
        </mc:Choice>
        <mc:Fallback>
          <w:pict>
            <v:shapetype w14:anchorId="50F628DA" id="_x0000_t202" coordsize="21600,21600" o:spt="202" path="m,l,21600r21600,l21600,xe">
              <v:stroke joinstyle="miter"/>
              <v:path gradientshapeok="t" o:connecttype="rect"/>
            </v:shapetype>
            <v:shape id="Textbox 1" o:spid="_x0000_s1026" type="#_x0000_t202" style="position:absolute;margin-left:37.8pt;margin-top:40.9pt;width:74.15pt;height:12.8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" filled="f" stroked="f">
              <v:textbox inset="0,0,0,0">
                <w:txbxContent>
                  <w:p w14:paraId="46554E87" w14:textId="4D0B846C" w:rsidR="00A918E6" w:rsidRDefault="001A1C1A">
                    <w:pPr>
                      <w:spacing w:before="12" w:line="243" w:lineRule="exact"/>
                      <w:ind w:left="60"/>
                      <w:rPr>
                        <w:rFonts w:ascii="Lucida Sans Unicode" w:hAnsi="Lucida Sans Unicode"/>
                        <w:sz w:val="16"/>
                      </w:rPr>
                    </w:pPr>
                    <w:r>
                      <w:rPr>
                        <w:rFonts w:ascii="Arial MT" w:hAnsi="Arial MT"/>
                        <w:color w:val="231F20"/>
                        <w:sz w:val="16"/>
                      </w:rPr>
                      <w:fldChar w:fldCharType="begin"/>
                    </w:r>
                    <w:r>
                      <w:rPr>
                        <w:rFonts w:ascii="Arial MT" w:hAnsi="Arial MT"/>
                        <w:color w:val="231F20"/>
                        <w:sz w:val="16"/>
                      </w:rPr>
                      <w:instrText xml:space="preserve"> PAGE </w:instrText>
                    </w:r>
                    <w:r>
                      <w:rPr>
                        <w:rFonts w:ascii="Arial MT" w:hAnsi="Arial MT"/>
                        <w:color w:val="231F20"/>
                        <w:sz w:val="16"/>
                      </w:rPr>
                      <w:fldChar w:fldCharType="separate"/>
                    </w:r>
                    <w:r w:rsidR="004032BD">
                      <w:rPr>
                        <w:rFonts w:ascii="Arial MT" w:hAnsi="Arial MT"/>
                        <w:noProof/>
                        <w:color w:val="231F20"/>
                        <w:sz w:val="16"/>
                      </w:rPr>
                      <w:t>196</w:t>
                    </w:r>
                    <w:r>
                      <w:rPr>
                        <w:rFonts w:ascii="Arial MT" w:hAnsi="Arial MT"/>
                        <w:color w:val="231F20"/>
                        <w:sz w:val="16"/>
                      </w:rPr>
                      <w:fldChar w:fldCharType="end"/>
                    </w:r>
                    <w:r>
                      <w:rPr>
                        <w:rFonts w:ascii="Arial MT" w:hAnsi="Arial MT"/>
                        <w:color w:val="231F20"/>
                        <w:spacing w:val="41"/>
                        <w:sz w:val="16"/>
                      </w:rPr>
                      <w:t xml:space="preserve"> </w:t>
                    </w:r>
                    <w:r>
                      <w:rPr>
                        <w:rFonts w:ascii="Lucida Sans Unicode" w:hAnsi="Lucida Sans Unicode"/>
                        <w:color w:val="231F20"/>
                        <w:sz w:val="16"/>
                      </w:rPr>
                      <w:t>•</w:t>
                    </w:r>
                    <w:r>
                      <w:rPr>
                        <w:rFonts w:ascii="Lucida Sans Unicode" w:hAnsi="Lucida Sans Unicode"/>
                        <w:color w:val="231F20"/>
                        <w:spacing w:val="35"/>
                        <w:sz w:val="16"/>
                      </w:rPr>
                      <w:t xml:space="preserve"> </w:t>
                    </w:r>
                    <w:r>
                      <w:rPr>
                        <w:rFonts w:ascii="Lucida Sans Unicode" w:hAnsi="Lucida Sans Unicode"/>
                        <w:color w:val="231F20"/>
                        <w:sz w:val="16"/>
                      </w:rPr>
                      <w:t>CHAPTER</w:t>
                    </w:r>
                    <w:r>
                      <w:rPr>
                        <w:rFonts w:ascii="Lucida Sans Unicode" w:hAnsi="Lucida Sans Unicode"/>
                        <w:color w:val="231F20"/>
                        <w:spacing w:val="-7"/>
                        <w:sz w:val="16"/>
                      </w:rPr>
                      <w:t xml:space="preserve"> </w:t>
                    </w:r>
                    <w:r>
                      <w:rPr>
                        <w:rFonts w:ascii="Lucida Sans Unicode" w:hAnsi="Lucida Sans Unicode"/>
                        <w:color w:val="231F20"/>
                        <w:spacing w:val="-10"/>
                        <w:sz w:val="16"/>
                      </w:rPr>
                      <w:t>9</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657E8" w14:textId="77777777" w:rsidR="00A918E6" w:rsidRDefault="001A1C1A">
    <w:pPr>
      <w:pStyle w:val="a3"/>
      <w:spacing w:line="14" w:lineRule="auto"/>
    </w:pPr>
    <w:r>
      <w:rPr>
        <w:noProof/>
        <w:lang w:eastAsia="zh-CN"/>
      </w:rPr>
      <mc:AlternateContent>
        <mc:Choice Requires="wps">
          <w:drawing>
            <wp:anchor distT="0" distB="0" distL="0" distR="0" simplePos="0" relativeHeight="251660288" behindDoc="1" locked="0" layoutInCell="1" allowOverlap="1" wp14:anchorId="628FF384" wp14:editId="477DF60E">
              <wp:simplePos x="0" y="0"/>
              <wp:positionH relativeFrom="page">
                <wp:posOffset>6149340</wp:posOffset>
              </wp:positionH>
              <wp:positionV relativeFrom="page">
                <wp:posOffset>519430</wp:posOffset>
              </wp:positionV>
              <wp:extent cx="939800" cy="162560"/>
              <wp:effectExtent l="0" t="0" r="0" b="0"/>
              <wp:wrapNone/>
              <wp:docPr id="2" name="Textbox 2"/>
              <wp:cNvGraphicFramePr/>
              <a:graphic xmlns:a="http://schemas.openxmlformats.org/drawingml/2006/main">
                <a:graphicData uri="http://schemas.microsoft.com/office/word/2010/wordprocessingShape">
                  <wps:wsp>
                    <wps:cNvSpPr txBox="1"/>
                    <wps:spPr>
                      <a:xfrm>
                        <a:off x="0" y="0"/>
                        <a:ext cx="939800" cy="162560"/>
                      </a:xfrm>
                      <a:prstGeom prst="rect">
                        <a:avLst/>
                      </a:prstGeom>
                    </wps:spPr>
                    <wps:txbx>
                      <w:txbxContent>
                        <w:p w14:paraId="4495D374" w14:textId="069FC926" w:rsidR="00A918E6" w:rsidRDefault="001A1C1A">
                          <w:pPr>
                            <w:spacing w:before="12" w:line="243" w:lineRule="exact"/>
                            <w:ind w:left="20"/>
                            <w:rPr>
                              <w:rFonts w:ascii="Arial MT" w:hAnsi="Arial MT"/>
                              <w:sz w:val="16"/>
                            </w:rPr>
                          </w:pPr>
                          <w:r>
                            <w:rPr>
                              <w:rFonts w:ascii="Lucida Sans Unicode" w:hAnsi="Lucida Sans Unicode"/>
                              <w:color w:val="231F20"/>
                              <w:sz w:val="16"/>
                            </w:rPr>
                            <w:t>CHAPTER</w:t>
                          </w:r>
                          <w:r>
                            <w:rPr>
                              <w:rFonts w:ascii="Lucida Sans Unicode" w:hAnsi="Lucida Sans Unicode"/>
                              <w:color w:val="231F20"/>
                              <w:spacing w:val="-13"/>
                              <w:sz w:val="16"/>
                            </w:rPr>
                            <w:t xml:space="preserve"> </w:t>
                          </w:r>
                          <w:r>
                            <w:rPr>
                              <w:rFonts w:ascii="Lucida Sans Unicode" w:hAnsi="Lucida Sans Unicode"/>
                              <w:color w:val="231F20"/>
                              <w:sz w:val="16"/>
                            </w:rPr>
                            <w:t>9</w:t>
                          </w:r>
                          <w:r>
                            <w:rPr>
                              <w:rFonts w:ascii="Lucida Sans Unicode" w:hAnsi="Lucida Sans Unicode"/>
                              <w:color w:val="231F20"/>
                              <w:spacing w:val="20"/>
                              <w:sz w:val="16"/>
                            </w:rPr>
                            <w:t xml:space="preserve"> </w:t>
                          </w:r>
                          <w:r>
                            <w:rPr>
                              <w:rFonts w:ascii="Lucida Sans Unicode" w:hAnsi="Lucida Sans Unicode"/>
                              <w:color w:val="231F20"/>
                              <w:sz w:val="16"/>
                            </w:rPr>
                            <w:t>•</w:t>
                          </w:r>
                          <w:r>
                            <w:rPr>
                              <w:rFonts w:ascii="Lucida Sans Unicode" w:hAnsi="Lucida Sans Unicode"/>
                              <w:color w:val="231F20"/>
                              <w:spacing w:val="20"/>
                              <w:sz w:val="16"/>
                            </w:rPr>
                            <w:t xml:space="preserve"> </w:t>
                          </w:r>
                          <w:r>
                            <w:rPr>
                              <w:rFonts w:ascii="Arial MT" w:hAnsi="Arial MT"/>
                              <w:color w:val="231F20"/>
                              <w:spacing w:val="-5"/>
                              <w:sz w:val="16"/>
                            </w:rPr>
                            <w:fldChar w:fldCharType="begin"/>
                          </w:r>
                          <w:r>
                            <w:rPr>
                              <w:rFonts w:ascii="Arial MT" w:hAnsi="Arial MT"/>
                              <w:color w:val="231F20"/>
                              <w:spacing w:val="-5"/>
                              <w:sz w:val="16"/>
                            </w:rPr>
                            <w:instrText xml:space="preserve"> PAGE </w:instrText>
                          </w:r>
                          <w:r>
                            <w:rPr>
                              <w:rFonts w:ascii="Arial MT" w:hAnsi="Arial MT"/>
                              <w:color w:val="231F20"/>
                              <w:spacing w:val="-5"/>
                              <w:sz w:val="16"/>
                            </w:rPr>
                            <w:fldChar w:fldCharType="separate"/>
                          </w:r>
                          <w:r w:rsidR="004032BD">
                            <w:rPr>
                              <w:rFonts w:ascii="Arial MT" w:hAnsi="Arial MT"/>
                              <w:noProof/>
                              <w:color w:val="231F20"/>
                              <w:spacing w:val="-5"/>
                              <w:sz w:val="16"/>
                            </w:rPr>
                            <w:t>195</w:t>
                          </w:r>
                          <w:r>
                            <w:rPr>
                              <w:rFonts w:ascii="Arial MT" w:hAnsi="Arial MT"/>
                              <w:color w:val="231F20"/>
                              <w:spacing w:val="-5"/>
                              <w:sz w:val="16"/>
                            </w:rPr>
                            <w:fldChar w:fldCharType="end"/>
                          </w:r>
                        </w:p>
                      </w:txbxContent>
                    </wps:txbx>
                    <wps:bodyPr wrap="square" lIns="0" tIns="0" rIns="0" bIns="0" rtlCol="0">
                      <a:noAutofit/>
                    </wps:bodyPr>
                  </wps:wsp>
                </a:graphicData>
              </a:graphic>
            </wp:anchor>
          </w:drawing>
        </mc:Choice>
        <mc:Fallback>
          <w:pict>
            <v:shapetype w14:anchorId="628FF384" id="_x0000_t202" coordsize="21600,21600" o:spt="202" path="m,l,21600r21600,l21600,xe">
              <v:stroke joinstyle="miter"/>
              <v:path gradientshapeok="t" o:connecttype="rect"/>
            </v:shapetype>
            <v:shape id="Textbox 2" o:spid="_x0000_s1027" type="#_x0000_t202" style="position:absolute;margin-left:484.2pt;margin-top:40.9pt;width:74pt;height:12.8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" filled="f" stroked="f">
              <v:textbox inset="0,0,0,0">
                <w:txbxContent>
                  <w:p w14:paraId="4495D374" w14:textId="069FC926" w:rsidR="00A918E6" w:rsidRDefault="001A1C1A">
                    <w:pPr>
                      <w:spacing w:before="12" w:line="243" w:lineRule="exact"/>
                      <w:ind w:left="20"/>
                      <w:rPr>
                        <w:rFonts w:ascii="Arial MT" w:hAnsi="Arial MT"/>
                        <w:sz w:val="16"/>
                      </w:rPr>
                    </w:pPr>
                    <w:r>
                      <w:rPr>
                        <w:rFonts w:ascii="Lucida Sans Unicode" w:hAnsi="Lucida Sans Unicode"/>
                        <w:color w:val="231F20"/>
                        <w:sz w:val="16"/>
                      </w:rPr>
                      <w:t>CHAPTER</w:t>
                    </w:r>
                    <w:r>
                      <w:rPr>
                        <w:rFonts w:ascii="Lucida Sans Unicode" w:hAnsi="Lucida Sans Unicode"/>
                        <w:color w:val="231F20"/>
                        <w:spacing w:val="-13"/>
                        <w:sz w:val="16"/>
                      </w:rPr>
                      <w:t xml:space="preserve"> </w:t>
                    </w:r>
                    <w:r>
                      <w:rPr>
                        <w:rFonts w:ascii="Lucida Sans Unicode" w:hAnsi="Lucida Sans Unicode"/>
                        <w:color w:val="231F20"/>
                        <w:sz w:val="16"/>
                      </w:rPr>
                      <w:t>9</w:t>
                    </w:r>
                    <w:r>
                      <w:rPr>
                        <w:rFonts w:ascii="Lucida Sans Unicode" w:hAnsi="Lucida Sans Unicode"/>
                        <w:color w:val="231F20"/>
                        <w:spacing w:val="20"/>
                        <w:sz w:val="16"/>
                      </w:rPr>
                      <w:t xml:space="preserve"> </w:t>
                    </w:r>
                    <w:r>
                      <w:rPr>
                        <w:rFonts w:ascii="Lucida Sans Unicode" w:hAnsi="Lucida Sans Unicode"/>
                        <w:color w:val="231F20"/>
                        <w:sz w:val="16"/>
                      </w:rPr>
                      <w:t>•</w:t>
                    </w:r>
                    <w:r>
                      <w:rPr>
                        <w:rFonts w:ascii="Lucida Sans Unicode" w:hAnsi="Lucida Sans Unicode"/>
                        <w:color w:val="231F20"/>
                        <w:spacing w:val="20"/>
                        <w:sz w:val="16"/>
                      </w:rPr>
                      <w:t xml:space="preserve"> </w:t>
                    </w:r>
                    <w:r>
                      <w:rPr>
                        <w:rFonts w:ascii="Arial MT" w:hAnsi="Arial MT"/>
                        <w:color w:val="231F20"/>
                        <w:spacing w:val="-5"/>
                        <w:sz w:val="16"/>
                      </w:rPr>
                      <w:fldChar w:fldCharType="begin"/>
                    </w:r>
                    <w:r>
                      <w:rPr>
                        <w:rFonts w:ascii="Arial MT" w:hAnsi="Arial MT"/>
                        <w:color w:val="231F20"/>
                        <w:spacing w:val="-5"/>
                        <w:sz w:val="16"/>
                      </w:rPr>
                      <w:instrText xml:space="preserve"> PAGE </w:instrText>
                    </w:r>
                    <w:r>
                      <w:rPr>
                        <w:rFonts w:ascii="Arial MT" w:hAnsi="Arial MT"/>
                        <w:color w:val="231F20"/>
                        <w:spacing w:val="-5"/>
                        <w:sz w:val="16"/>
                      </w:rPr>
                      <w:fldChar w:fldCharType="separate"/>
                    </w:r>
                    <w:r w:rsidR="004032BD">
                      <w:rPr>
                        <w:rFonts w:ascii="Arial MT" w:hAnsi="Arial MT"/>
                        <w:noProof/>
                        <w:color w:val="231F20"/>
                        <w:spacing w:val="-5"/>
                        <w:sz w:val="16"/>
                      </w:rPr>
                      <w:t>195</w:t>
                    </w:r>
                    <w:r>
                      <w:rPr>
                        <w:rFonts w:ascii="Arial MT" w:hAnsi="Arial MT"/>
                        <w:color w:val="231F20"/>
                        <w:spacing w:val="-5"/>
                        <w:sz w:val="16"/>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C047DE"/>
    <w:multiLevelType w:val="multilevel"/>
    <w:tmpl w:val="10C047DE"/>
    <w:lvl w:ilvl="0">
      <w:numFmt w:val="bullet"/>
      <w:lvlText w:val="•"/>
      <w:lvlJc w:val="left"/>
      <w:pPr>
        <w:ind w:left="3373" w:hanging="284"/>
      </w:pPr>
      <w:rPr>
        <w:rFonts w:ascii="Tahoma" w:eastAsia="Tahoma" w:hAnsi="Tahoma" w:cs="Tahoma" w:hint="default"/>
        <w:b w:val="0"/>
        <w:bCs w:val="0"/>
        <w:i w:val="0"/>
        <w:iCs w:val="0"/>
        <w:color w:val="231F20"/>
        <w:spacing w:val="0"/>
        <w:w w:val="67"/>
        <w:sz w:val="24"/>
        <w:szCs w:val="24"/>
        <w:lang w:val="en-US" w:eastAsia="en-US" w:bidi="ar-SA"/>
      </w:rPr>
    </w:lvl>
    <w:lvl w:ilvl="1">
      <w:numFmt w:val="bullet"/>
      <w:lvlText w:val="•"/>
      <w:lvlJc w:val="left"/>
      <w:pPr>
        <w:ind w:left="4090" w:hanging="284"/>
      </w:pPr>
      <w:rPr>
        <w:rFonts w:hint="default"/>
        <w:lang w:val="en-US" w:eastAsia="en-US" w:bidi="ar-SA"/>
      </w:rPr>
    </w:lvl>
    <w:lvl w:ilvl="2">
      <w:numFmt w:val="bullet"/>
      <w:lvlText w:val="•"/>
      <w:lvlJc w:val="left"/>
      <w:pPr>
        <w:ind w:left="4801" w:hanging="284"/>
      </w:pPr>
      <w:rPr>
        <w:rFonts w:hint="default"/>
        <w:lang w:val="en-US" w:eastAsia="en-US" w:bidi="ar-SA"/>
      </w:rPr>
    </w:lvl>
    <w:lvl w:ilvl="3">
      <w:numFmt w:val="bullet"/>
      <w:lvlText w:val="•"/>
      <w:lvlJc w:val="left"/>
      <w:pPr>
        <w:ind w:left="5512" w:hanging="284"/>
      </w:pPr>
      <w:rPr>
        <w:rFonts w:hint="default"/>
        <w:lang w:val="en-US" w:eastAsia="en-US" w:bidi="ar-SA"/>
      </w:rPr>
    </w:lvl>
    <w:lvl w:ilvl="4">
      <w:numFmt w:val="bullet"/>
      <w:lvlText w:val="•"/>
      <w:lvlJc w:val="left"/>
      <w:pPr>
        <w:ind w:left="6223" w:hanging="284"/>
      </w:pPr>
      <w:rPr>
        <w:rFonts w:hint="default"/>
        <w:lang w:val="en-US" w:eastAsia="en-US" w:bidi="ar-SA"/>
      </w:rPr>
    </w:lvl>
    <w:lvl w:ilvl="5">
      <w:numFmt w:val="bullet"/>
      <w:lvlText w:val="•"/>
      <w:lvlJc w:val="left"/>
      <w:pPr>
        <w:ind w:left="6934" w:hanging="284"/>
      </w:pPr>
      <w:rPr>
        <w:rFonts w:hint="default"/>
        <w:lang w:val="en-US" w:eastAsia="en-US" w:bidi="ar-SA"/>
      </w:rPr>
    </w:lvl>
    <w:lvl w:ilvl="6">
      <w:numFmt w:val="bullet"/>
      <w:lvlText w:val="•"/>
      <w:lvlJc w:val="left"/>
      <w:pPr>
        <w:ind w:left="7645" w:hanging="284"/>
      </w:pPr>
      <w:rPr>
        <w:rFonts w:hint="default"/>
        <w:lang w:val="en-US" w:eastAsia="en-US" w:bidi="ar-SA"/>
      </w:rPr>
    </w:lvl>
    <w:lvl w:ilvl="7">
      <w:numFmt w:val="bullet"/>
      <w:lvlText w:val="•"/>
      <w:lvlJc w:val="left"/>
      <w:pPr>
        <w:ind w:left="8356" w:hanging="284"/>
      </w:pPr>
      <w:rPr>
        <w:rFonts w:hint="default"/>
        <w:lang w:val="en-US" w:eastAsia="en-US" w:bidi="ar-SA"/>
      </w:rPr>
    </w:lvl>
    <w:lvl w:ilvl="8">
      <w:numFmt w:val="bullet"/>
      <w:lvlText w:val="•"/>
      <w:lvlJc w:val="left"/>
      <w:pPr>
        <w:ind w:left="9067" w:hanging="284"/>
      </w:pPr>
      <w:rPr>
        <w:rFonts w:hint="default"/>
        <w:lang w:val="en-US" w:eastAsia="en-US" w:bidi="ar-SA"/>
      </w:rPr>
    </w:lvl>
  </w:abstractNum>
  <w:abstractNum w:abstractNumId="1" w15:restartNumberingAfterBreak="0">
    <w:nsid w:val="203545B4"/>
    <w:multiLevelType w:val="multilevel"/>
    <w:tmpl w:val="203545B4"/>
    <w:lvl w:ilvl="0">
      <w:numFmt w:val="bullet"/>
      <w:lvlText w:val="•"/>
      <w:lvlJc w:val="left"/>
      <w:pPr>
        <w:ind w:left="822" w:hanging="284"/>
      </w:pPr>
      <w:rPr>
        <w:rFonts w:ascii="Tahoma" w:eastAsia="Tahoma" w:hAnsi="Tahoma" w:cs="Tahoma" w:hint="default"/>
        <w:b w:val="0"/>
        <w:bCs w:val="0"/>
        <w:i w:val="0"/>
        <w:iCs w:val="0"/>
        <w:color w:val="231F20"/>
        <w:spacing w:val="0"/>
        <w:w w:val="67"/>
        <w:sz w:val="24"/>
        <w:szCs w:val="24"/>
        <w:lang w:val="en-US" w:eastAsia="en-US" w:bidi="ar-SA"/>
      </w:rPr>
    </w:lvl>
    <w:lvl w:ilvl="1">
      <w:numFmt w:val="bullet"/>
      <w:lvlText w:val="•"/>
      <w:lvlJc w:val="left"/>
      <w:pPr>
        <w:ind w:left="1786" w:hanging="284"/>
      </w:pPr>
      <w:rPr>
        <w:rFonts w:hint="default"/>
        <w:lang w:val="en-US" w:eastAsia="en-US" w:bidi="ar-SA"/>
      </w:rPr>
    </w:lvl>
    <w:lvl w:ilvl="2">
      <w:numFmt w:val="bullet"/>
      <w:lvlText w:val="•"/>
      <w:lvlJc w:val="left"/>
      <w:pPr>
        <w:ind w:left="2753" w:hanging="284"/>
      </w:pPr>
      <w:rPr>
        <w:rFonts w:hint="default"/>
        <w:lang w:val="en-US" w:eastAsia="en-US" w:bidi="ar-SA"/>
      </w:rPr>
    </w:lvl>
    <w:lvl w:ilvl="3">
      <w:numFmt w:val="bullet"/>
      <w:lvlText w:val="•"/>
      <w:lvlJc w:val="left"/>
      <w:pPr>
        <w:ind w:left="3720" w:hanging="284"/>
      </w:pPr>
      <w:rPr>
        <w:rFonts w:hint="default"/>
        <w:lang w:val="en-US" w:eastAsia="en-US" w:bidi="ar-SA"/>
      </w:rPr>
    </w:lvl>
    <w:lvl w:ilvl="4">
      <w:numFmt w:val="bullet"/>
      <w:lvlText w:val="•"/>
      <w:lvlJc w:val="left"/>
      <w:pPr>
        <w:ind w:left="4687" w:hanging="284"/>
      </w:pPr>
      <w:rPr>
        <w:rFonts w:hint="default"/>
        <w:lang w:val="en-US" w:eastAsia="en-US" w:bidi="ar-SA"/>
      </w:rPr>
    </w:lvl>
    <w:lvl w:ilvl="5">
      <w:numFmt w:val="bullet"/>
      <w:lvlText w:val="•"/>
      <w:lvlJc w:val="left"/>
      <w:pPr>
        <w:ind w:left="5654" w:hanging="284"/>
      </w:pPr>
      <w:rPr>
        <w:rFonts w:hint="default"/>
        <w:lang w:val="en-US" w:eastAsia="en-US" w:bidi="ar-SA"/>
      </w:rPr>
    </w:lvl>
    <w:lvl w:ilvl="6">
      <w:numFmt w:val="bullet"/>
      <w:lvlText w:val="•"/>
      <w:lvlJc w:val="left"/>
      <w:pPr>
        <w:ind w:left="6621" w:hanging="284"/>
      </w:pPr>
      <w:rPr>
        <w:rFonts w:hint="default"/>
        <w:lang w:val="en-US" w:eastAsia="en-US" w:bidi="ar-SA"/>
      </w:rPr>
    </w:lvl>
    <w:lvl w:ilvl="7">
      <w:numFmt w:val="bullet"/>
      <w:lvlText w:val="•"/>
      <w:lvlJc w:val="left"/>
      <w:pPr>
        <w:ind w:left="7588" w:hanging="284"/>
      </w:pPr>
      <w:rPr>
        <w:rFonts w:hint="default"/>
        <w:lang w:val="en-US" w:eastAsia="en-US" w:bidi="ar-SA"/>
      </w:rPr>
    </w:lvl>
    <w:lvl w:ilvl="8">
      <w:numFmt w:val="bullet"/>
      <w:lvlText w:val="•"/>
      <w:lvlJc w:val="left"/>
      <w:pPr>
        <w:ind w:left="8555" w:hanging="284"/>
      </w:pPr>
      <w:rPr>
        <w:rFonts w:hint="default"/>
        <w:lang w:val="en-US" w:eastAsia="en-US" w:bidi="ar-SA"/>
      </w:rPr>
    </w:lvl>
  </w:abstractNum>
  <w:abstractNum w:abstractNumId="2" w15:restartNumberingAfterBreak="0">
    <w:nsid w:val="388B7D2F"/>
    <w:multiLevelType w:val="multilevel"/>
    <w:tmpl w:val="388B7D2F"/>
    <w:lvl w:ilvl="0">
      <w:start w:val="9"/>
      <w:numFmt w:val="decimal"/>
      <w:lvlText w:val="%1"/>
      <w:lvlJc w:val="left"/>
      <w:pPr>
        <w:ind w:left="3049" w:hanging="356"/>
      </w:pPr>
      <w:rPr>
        <w:rFonts w:hint="default"/>
        <w:lang w:val="en-US" w:eastAsia="en-US" w:bidi="ar-SA"/>
      </w:rPr>
    </w:lvl>
    <w:lvl w:ilvl="1">
      <w:start w:val="1"/>
      <w:numFmt w:val="decimal"/>
      <w:lvlText w:val="%1.%2"/>
      <w:lvlJc w:val="left"/>
      <w:pPr>
        <w:ind w:left="3049" w:hanging="356"/>
        <w:jc w:val="right"/>
      </w:pPr>
      <w:rPr>
        <w:rFonts w:ascii="Arial MT" w:eastAsia="Arial MT" w:hAnsi="Arial MT" w:cs="Arial MT" w:hint="default"/>
        <w:b w:val="0"/>
        <w:bCs w:val="0"/>
        <w:i w:val="0"/>
        <w:iCs w:val="0"/>
        <w:color w:val="231F20"/>
        <w:spacing w:val="-18"/>
        <w:w w:val="83"/>
        <w:sz w:val="24"/>
        <w:szCs w:val="24"/>
        <w:lang w:val="en-US" w:eastAsia="en-US" w:bidi="ar-SA"/>
      </w:rPr>
    </w:lvl>
    <w:lvl w:ilvl="2">
      <w:start w:val="1"/>
      <w:numFmt w:val="decimal"/>
      <w:lvlText w:val="%1.%2.%3"/>
      <w:lvlJc w:val="left"/>
      <w:pPr>
        <w:ind w:left="3164" w:hanging="471"/>
        <w:jc w:val="right"/>
      </w:pPr>
      <w:rPr>
        <w:rFonts w:ascii="Arial MT" w:eastAsia="Arial MT" w:hAnsi="Arial MT" w:cs="Arial MT" w:hint="default"/>
        <w:b w:val="0"/>
        <w:bCs w:val="0"/>
        <w:i w:val="0"/>
        <w:iCs w:val="0"/>
        <w:color w:val="231F20"/>
        <w:spacing w:val="-15"/>
        <w:w w:val="83"/>
        <w:sz w:val="20"/>
        <w:szCs w:val="20"/>
        <w:lang w:val="en-US" w:eastAsia="en-US" w:bidi="ar-SA"/>
      </w:rPr>
    </w:lvl>
    <w:lvl w:ilvl="3">
      <w:numFmt w:val="bullet"/>
      <w:lvlText w:val="•"/>
      <w:lvlJc w:val="left"/>
      <w:pPr>
        <w:ind w:left="4076" w:hanging="471"/>
      </w:pPr>
      <w:rPr>
        <w:rFonts w:hint="default"/>
        <w:lang w:val="en-US" w:eastAsia="en-US" w:bidi="ar-SA"/>
      </w:rPr>
    </w:lvl>
    <w:lvl w:ilvl="4">
      <w:numFmt w:val="bullet"/>
      <w:lvlText w:val="•"/>
      <w:lvlJc w:val="left"/>
      <w:pPr>
        <w:ind w:left="4992" w:hanging="471"/>
      </w:pPr>
      <w:rPr>
        <w:rFonts w:hint="default"/>
        <w:lang w:val="en-US" w:eastAsia="en-US" w:bidi="ar-SA"/>
      </w:rPr>
    </w:lvl>
    <w:lvl w:ilvl="5">
      <w:numFmt w:val="bullet"/>
      <w:lvlText w:val="•"/>
      <w:lvlJc w:val="left"/>
      <w:pPr>
        <w:ind w:left="5908" w:hanging="471"/>
      </w:pPr>
      <w:rPr>
        <w:rFonts w:hint="default"/>
        <w:lang w:val="en-US" w:eastAsia="en-US" w:bidi="ar-SA"/>
      </w:rPr>
    </w:lvl>
    <w:lvl w:ilvl="6">
      <w:numFmt w:val="bullet"/>
      <w:lvlText w:val="•"/>
      <w:lvlJc w:val="left"/>
      <w:pPr>
        <w:ind w:left="6824" w:hanging="471"/>
      </w:pPr>
      <w:rPr>
        <w:rFonts w:hint="default"/>
        <w:lang w:val="en-US" w:eastAsia="en-US" w:bidi="ar-SA"/>
      </w:rPr>
    </w:lvl>
    <w:lvl w:ilvl="7">
      <w:numFmt w:val="bullet"/>
      <w:lvlText w:val="•"/>
      <w:lvlJc w:val="left"/>
      <w:pPr>
        <w:ind w:left="7740" w:hanging="471"/>
      </w:pPr>
      <w:rPr>
        <w:rFonts w:hint="default"/>
        <w:lang w:val="en-US" w:eastAsia="en-US" w:bidi="ar-SA"/>
      </w:rPr>
    </w:lvl>
    <w:lvl w:ilvl="8">
      <w:numFmt w:val="bullet"/>
      <w:lvlText w:val="•"/>
      <w:lvlJc w:val="left"/>
      <w:pPr>
        <w:ind w:left="8657" w:hanging="471"/>
      </w:pPr>
      <w:rPr>
        <w:rFonts w:hint="default"/>
        <w:lang w:val="en-US" w:eastAsia="en-US" w:bidi="ar-SA"/>
      </w:rPr>
    </w:lvl>
  </w:abstractNum>
  <w:abstractNum w:abstractNumId="3" w15:restartNumberingAfterBreak="0">
    <w:nsid w:val="406B7D55"/>
    <w:multiLevelType w:val="multilevel"/>
    <w:tmpl w:val="406B7D55"/>
    <w:lvl w:ilvl="0">
      <w:numFmt w:val="bullet"/>
      <w:lvlText w:val="•"/>
      <w:lvlJc w:val="left"/>
      <w:pPr>
        <w:ind w:left="3373" w:hanging="284"/>
      </w:pPr>
      <w:rPr>
        <w:rFonts w:ascii="Tahoma" w:eastAsia="Tahoma" w:hAnsi="Tahoma" w:cs="Tahoma" w:hint="default"/>
        <w:b w:val="0"/>
        <w:bCs w:val="0"/>
        <w:i w:val="0"/>
        <w:iCs w:val="0"/>
        <w:color w:val="231F20"/>
        <w:spacing w:val="0"/>
        <w:w w:val="67"/>
        <w:sz w:val="24"/>
        <w:szCs w:val="24"/>
        <w:lang w:val="en-US" w:eastAsia="en-US" w:bidi="ar-SA"/>
      </w:rPr>
    </w:lvl>
    <w:lvl w:ilvl="1">
      <w:numFmt w:val="bullet"/>
      <w:lvlText w:val="•"/>
      <w:lvlJc w:val="left"/>
      <w:pPr>
        <w:ind w:left="4090" w:hanging="284"/>
      </w:pPr>
      <w:rPr>
        <w:rFonts w:hint="default"/>
        <w:lang w:val="en-US" w:eastAsia="en-US" w:bidi="ar-SA"/>
      </w:rPr>
    </w:lvl>
    <w:lvl w:ilvl="2">
      <w:numFmt w:val="bullet"/>
      <w:lvlText w:val="•"/>
      <w:lvlJc w:val="left"/>
      <w:pPr>
        <w:ind w:left="4801" w:hanging="284"/>
      </w:pPr>
      <w:rPr>
        <w:rFonts w:hint="default"/>
        <w:lang w:val="en-US" w:eastAsia="en-US" w:bidi="ar-SA"/>
      </w:rPr>
    </w:lvl>
    <w:lvl w:ilvl="3">
      <w:numFmt w:val="bullet"/>
      <w:lvlText w:val="•"/>
      <w:lvlJc w:val="left"/>
      <w:pPr>
        <w:ind w:left="5512" w:hanging="284"/>
      </w:pPr>
      <w:rPr>
        <w:rFonts w:hint="default"/>
        <w:lang w:val="en-US" w:eastAsia="en-US" w:bidi="ar-SA"/>
      </w:rPr>
    </w:lvl>
    <w:lvl w:ilvl="4">
      <w:numFmt w:val="bullet"/>
      <w:lvlText w:val="•"/>
      <w:lvlJc w:val="left"/>
      <w:pPr>
        <w:ind w:left="6223" w:hanging="284"/>
      </w:pPr>
      <w:rPr>
        <w:rFonts w:hint="default"/>
        <w:lang w:val="en-US" w:eastAsia="en-US" w:bidi="ar-SA"/>
      </w:rPr>
    </w:lvl>
    <w:lvl w:ilvl="5">
      <w:numFmt w:val="bullet"/>
      <w:lvlText w:val="•"/>
      <w:lvlJc w:val="left"/>
      <w:pPr>
        <w:ind w:left="6934" w:hanging="284"/>
      </w:pPr>
      <w:rPr>
        <w:rFonts w:hint="default"/>
        <w:lang w:val="en-US" w:eastAsia="en-US" w:bidi="ar-SA"/>
      </w:rPr>
    </w:lvl>
    <w:lvl w:ilvl="6">
      <w:numFmt w:val="bullet"/>
      <w:lvlText w:val="•"/>
      <w:lvlJc w:val="left"/>
      <w:pPr>
        <w:ind w:left="7645" w:hanging="284"/>
      </w:pPr>
      <w:rPr>
        <w:rFonts w:hint="default"/>
        <w:lang w:val="en-US" w:eastAsia="en-US" w:bidi="ar-SA"/>
      </w:rPr>
    </w:lvl>
    <w:lvl w:ilvl="7">
      <w:numFmt w:val="bullet"/>
      <w:lvlText w:val="•"/>
      <w:lvlJc w:val="left"/>
      <w:pPr>
        <w:ind w:left="8356" w:hanging="284"/>
      </w:pPr>
      <w:rPr>
        <w:rFonts w:hint="default"/>
        <w:lang w:val="en-US" w:eastAsia="en-US" w:bidi="ar-SA"/>
      </w:rPr>
    </w:lvl>
    <w:lvl w:ilvl="8">
      <w:numFmt w:val="bullet"/>
      <w:lvlText w:val="•"/>
      <w:lvlJc w:val="left"/>
      <w:pPr>
        <w:ind w:left="9067" w:hanging="284"/>
      </w:pPr>
      <w:rPr>
        <w:rFonts w:hint="default"/>
        <w:lang w:val="en-US" w:eastAsia="en-US" w:bidi="ar-SA"/>
      </w:rPr>
    </w:lvl>
  </w:abstractNum>
  <w:abstractNum w:abstractNumId="4" w15:restartNumberingAfterBreak="0">
    <w:nsid w:val="46B017BD"/>
    <w:multiLevelType w:val="multilevel"/>
    <w:tmpl w:val="46B017BD"/>
    <w:lvl w:ilvl="0">
      <w:start w:val="9"/>
      <w:numFmt w:val="decimal"/>
      <w:lvlText w:val="%1"/>
      <w:lvlJc w:val="left"/>
      <w:pPr>
        <w:ind w:left="575" w:hanging="447"/>
      </w:pPr>
      <w:rPr>
        <w:rFonts w:hint="default"/>
        <w:lang w:val="en-US" w:eastAsia="en-US" w:bidi="ar-SA"/>
      </w:rPr>
    </w:lvl>
    <w:lvl w:ilvl="1">
      <w:start w:val="9"/>
      <w:numFmt w:val="decimal"/>
      <w:lvlText w:val="%1.%2"/>
      <w:lvlJc w:val="left"/>
      <w:pPr>
        <w:ind w:left="575" w:hanging="447"/>
      </w:pPr>
      <w:rPr>
        <w:rFonts w:hint="default"/>
        <w:lang w:val="en-US" w:eastAsia="en-US" w:bidi="ar-SA"/>
      </w:rPr>
    </w:lvl>
    <w:lvl w:ilvl="2">
      <w:start w:val="1"/>
      <w:numFmt w:val="decimal"/>
      <w:lvlText w:val="%1.%2.%3"/>
      <w:lvlJc w:val="left"/>
      <w:pPr>
        <w:ind w:left="575" w:hanging="447"/>
      </w:pPr>
      <w:rPr>
        <w:rFonts w:ascii="Arial MT" w:eastAsia="Arial MT" w:hAnsi="Arial MT" w:cs="Arial MT" w:hint="default"/>
        <w:b w:val="0"/>
        <w:bCs w:val="0"/>
        <w:i w:val="0"/>
        <w:iCs w:val="0"/>
        <w:color w:val="231F20"/>
        <w:spacing w:val="-15"/>
        <w:w w:val="83"/>
        <w:sz w:val="20"/>
        <w:szCs w:val="20"/>
        <w:lang w:val="en-US" w:eastAsia="en-US" w:bidi="ar-SA"/>
      </w:rPr>
    </w:lvl>
    <w:lvl w:ilvl="3">
      <w:numFmt w:val="bullet"/>
      <w:lvlText w:val="•"/>
      <w:lvlJc w:val="left"/>
      <w:pPr>
        <w:ind w:left="3552" w:hanging="447"/>
      </w:pPr>
      <w:rPr>
        <w:rFonts w:hint="default"/>
        <w:lang w:val="en-US" w:eastAsia="en-US" w:bidi="ar-SA"/>
      </w:rPr>
    </w:lvl>
    <w:lvl w:ilvl="4">
      <w:numFmt w:val="bullet"/>
      <w:lvlText w:val="•"/>
      <w:lvlJc w:val="left"/>
      <w:pPr>
        <w:ind w:left="4543" w:hanging="447"/>
      </w:pPr>
      <w:rPr>
        <w:rFonts w:hint="default"/>
        <w:lang w:val="en-US" w:eastAsia="en-US" w:bidi="ar-SA"/>
      </w:rPr>
    </w:lvl>
    <w:lvl w:ilvl="5">
      <w:numFmt w:val="bullet"/>
      <w:lvlText w:val="•"/>
      <w:lvlJc w:val="left"/>
      <w:pPr>
        <w:ind w:left="5534" w:hanging="447"/>
      </w:pPr>
      <w:rPr>
        <w:rFonts w:hint="default"/>
        <w:lang w:val="en-US" w:eastAsia="en-US" w:bidi="ar-SA"/>
      </w:rPr>
    </w:lvl>
    <w:lvl w:ilvl="6">
      <w:numFmt w:val="bullet"/>
      <w:lvlText w:val="•"/>
      <w:lvlJc w:val="left"/>
      <w:pPr>
        <w:ind w:left="6525" w:hanging="447"/>
      </w:pPr>
      <w:rPr>
        <w:rFonts w:hint="default"/>
        <w:lang w:val="en-US" w:eastAsia="en-US" w:bidi="ar-SA"/>
      </w:rPr>
    </w:lvl>
    <w:lvl w:ilvl="7">
      <w:numFmt w:val="bullet"/>
      <w:lvlText w:val="•"/>
      <w:lvlJc w:val="left"/>
      <w:pPr>
        <w:ind w:left="7516" w:hanging="447"/>
      </w:pPr>
      <w:rPr>
        <w:rFonts w:hint="default"/>
        <w:lang w:val="en-US" w:eastAsia="en-US" w:bidi="ar-SA"/>
      </w:rPr>
    </w:lvl>
    <w:lvl w:ilvl="8">
      <w:numFmt w:val="bullet"/>
      <w:lvlText w:val="•"/>
      <w:lvlJc w:val="left"/>
      <w:pPr>
        <w:ind w:left="8507" w:hanging="447"/>
      </w:pPr>
      <w:rPr>
        <w:rFonts w:hint="default"/>
        <w:lang w:val="en-US" w:eastAsia="en-US" w:bidi="ar-SA"/>
      </w:rPr>
    </w:lvl>
  </w:abstractNum>
  <w:abstractNum w:abstractNumId="5" w15:restartNumberingAfterBreak="0">
    <w:nsid w:val="4C2606D3"/>
    <w:multiLevelType w:val="multilevel"/>
    <w:tmpl w:val="4C2606D3"/>
    <w:lvl w:ilvl="0">
      <w:numFmt w:val="bullet"/>
      <w:lvlText w:val="•"/>
      <w:lvlJc w:val="left"/>
      <w:pPr>
        <w:ind w:left="3373" w:hanging="284"/>
      </w:pPr>
      <w:rPr>
        <w:rFonts w:ascii="Tahoma" w:eastAsia="Tahoma" w:hAnsi="Tahoma" w:cs="Tahoma" w:hint="default"/>
        <w:b w:val="0"/>
        <w:bCs w:val="0"/>
        <w:i w:val="0"/>
        <w:iCs w:val="0"/>
        <w:color w:val="231F20"/>
        <w:spacing w:val="0"/>
        <w:w w:val="67"/>
        <w:sz w:val="24"/>
        <w:szCs w:val="24"/>
        <w:lang w:val="en-US" w:eastAsia="en-US" w:bidi="ar-SA"/>
      </w:rPr>
    </w:lvl>
    <w:lvl w:ilvl="1">
      <w:numFmt w:val="bullet"/>
      <w:lvlText w:val="•"/>
      <w:lvlJc w:val="left"/>
      <w:pPr>
        <w:ind w:left="4090" w:hanging="284"/>
      </w:pPr>
      <w:rPr>
        <w:rFonts w:hint="default"/>
        <w:lang w:val="en-US" w:eastAsia="en-US" w:bidi="ar-SA"/>
      </w:rPr>
    </w:lvl>
    <w:lvl w:ilvl="2">
      <w:numFmt w:val="bullet"/>
      <w:lvlText w:val="•"/>
      <w:lvlJc w:val="left"/>
      <w:pPr>
        <w:ind w:left="4801" w:hanging="284"/>
      </w:pPr>
      <w:rPr>
        <w:rFonts w:hint="default"/>
        <w:lang w:val="en-US" w:eastAsia="en-US" w:bidi="ar-SA"/>
      </w:rPr>
    </w:lvl>
    <w:lvl w:ilvl="3">
      <w:numFmt w:val="bullet"/>
      <w:lvlText w:val="•"/>
      <w:lvlJc w:val="left"/>
      <w:pPr>
        <w:ind w:left="5512" w:hanging="284"/>
      </w:pPr>
      <w:rPr>
        <w:rFonts w:hint="default"/>
        <w:lang w:val="en-US" w:eastAsia="en-US" w:bidi="ar-SA"/>
      </w:rPr>
    </w:lvl>
    <w:lvl w:ilvl="4">
      <w:numFmt w:val="bullet"/>
      <w:lvlText w:val="•"/>
      <w:lvlJc w:val="left"/>
      <w:pPr>
        <w:ind w:left="6223" w:hanging="284"/>
      </w:pPr>
      <w:rPr>
        <w:rFonts w:hint="default"/>
        <w:lang w:val="en-US" w:eastAsia="en-US" w:bidi="ar-SA"/>
      </w:rPr>
    </w:lvl>
    <w:lvl w:ilvl="5">
      <w:numFmt w:val="bullet"/>
      <w:lvlText w:val="•"/>
      <w:lvlJc w:val="left"/>
      <w:pPr>
        <w:ind w:left="6934" w:hanging="284"/>
      </w:pPr>
      <w:rPr>
        <w:rFonts w:hint="default"/>
        <w:lang w:val="en-US" w:eastAsia="en-US" w:bidi="ar-SA"/>
      </w:rPr>
    </w:lvl>
    <w:lvl w:ilvl="6">
      <w:numFmt w:val="bullet"/>
      <w:lvlText w:val="•"/>
      <w:lvlJc w:val="left"/>
      <w:pPr>
        <w:ind w:left="7645" w:hanging="284"/>
      </w:pPr>
      <w:rPr>
        <w:rFonts w:hint="default"/>
        <w:lang w:val="en-US" w:eastAsia="en-US" w:bidi="ar-SA"/>
      </w:rPr>
    </w:lvl>
    <w:lvl w:ilvl="7">
      <w:numFmt w:val="bullet"/>
      <w:lvlText w:val="•"/>
      <w:lvlJc w:val="left"/>
      <w:pPr>
        <w:ind w:left="8356" w:hanging="284"/>
      </w:pPr>
      <w:rPr>
        <w:rFonts w:hint="default"/>
        <w:lang w:val="en-US" w:eastAsia="en-US" w:bidi="ar-SA"/>
      </w:rPr>
    </w:lvl>
    <w:lvl w:ilvl="8">
      <w:numFmt w:val="bullet"/>
      <w:lvlText w:val="•"/>
      <w:lvlJc w:val="left"/>
      <w:pPr>
        <w:ind w:left="9067" w:hanging="284"/>
      </w:pPr>
      <w:rPr>
        <w:rFonts w:hint="default"/>
        <w:lang w:val="en-US" w:eastAsia="en-US" w:bidi="ar-SA"/>
      </w:rPr>
    </w:lvl>
  </w:abstractNum>
  <w:abstractNum w:abstractNumId="6" w15:restartNumberingAfterBreak="0">
    <w:nsid w:val="549D5554"/>
    <w:multiLevelType w:val="multilevel"/>
    <w:tmpl w:val="549D5554"/>
    <w:lvl w:ilvl="0">
      <w:numFmt w:val="bullet"/>
      <w:lvlText w:val="•"/>
      <w:lvlJc w:val="left"/>
      <w:pPr>
        <w:ind w:left="3373" w:hanging="284"/>
      </w:pPr>
      <w:rPr>
        <w:rFonts w:ascii="Tahoma" w:eastAsia="Tahoma" w:hAnsi="Tahoma" w:cs="Tahoma" w:hint="default"/>
        <w:b w:val="0"/>
        <w:bCs w:val="0"/>
        <w:i w:val="0"/>
        <w:iCs w:val="0"/>
        <w:color w:val="231F20"/>
        <w:spacing w:val="0"/>
        <w:w w:val="67"/>
        <w:sz w:val="24"/>
        <w:szCs w:val="24"/>
        <w:lang w:val="en-US" w:eastAsia="en-US" w:bidi="ar-SA"/>
      </w:rPr>
    </w:lvl>
    <w:lvl w:ilvl="1">
      <w:numFmt w:val="bullet"/>
      <w:lvlText w:val="•"/>
      <w:lvlJc w:val="left"/>
      <w:pPr>
        <w:ind w:left="4090" w:hanging="284"/>
      </w:pPr>
      <w:rPr>
        <w:rFonts w:hint="default"/>
        <w:lang w:val="en-US" w:eastAsia="en-US" w:bidi="ar-SA"/>
      </w:rPr>
    </w:lvl>
    <w:lvl w:ilvl="2">
      <w:numFmt w:val="bullet"/>
      <w:lvlText w:val="•"/>
      <w:lvlJc w:val="left"/>
      <w:pPr>
        <w:ind w:left="4801" w:hanging="284"/>
      </w:pPr>
      <w:rPr>
        <w:rFonts w:hint="default"/>
        <w:lang w:val="en-US" w:eastAsia="en-US" w:bidi="ar-SA"/>
      </w:rPr>
    </w:lvl>
    <w:lvl w:ilvl="3">
      <w:numFmt w:val="bullet"/>
      <w:lvlText w:val="•"/>
      <w:lvlJc w:val="left"/>
      <w:pPr>
        <w:ind w:left="5512" w:hanging="284"/>
      </w:pPr>
      <w:rPr>
        <w:rFonts w:hint="default"/>
        <w:lang w:val="en-US" w:eastAsia="en-US" w:bidi="ar-SA"/>
      </w:rPr>
    </w:lvl>
    <w:lvl w:ilvl="4">
      <w:numFmt w:val="bullet"/>
      <w:lvlText w:val="•"/>
      <w:lvlJc w:val="left"/>
      <w:pPr>
        <w:ind w:left="6223" w:hanging="284"/>
      </w:pPr>
      <w:rPr>
        <w:rFonts w:hint="default"/>
        <w:lang w:val="en-US" w:eastAsia="en-US" w:bidi="ar-SA"/>
      </w:rPr>
    </w:lvl>
    <w:lvl w:ilvl="5">
      <w:numFmt w:val="bullet"/>
      <w:lvlText w:val="•"/>
      <w:lvlJc w:val="left"/>
      <w:pPr>
        <w:ind w:left="6934" w:hanging="284"/>
      </w:pPr>
      <w:rPr>
        <w:rFonts w:hint="default"/>
        <w:lang w:val="en-US" w:eastAsia="en-US" w:bidi="ar-SA"/>
      </w:rPr>
    </w:lvl>
    <w:lvl w:ilvl="6">
      <w:numFmt w:val="bullet"/>
      <w:lvlText w:val="•"/>
      <w:lvlJc w:val="left"/>
      <w:pPr>
        <w:ind w:left="7645" w:hanging="284"/>
      </w:pPr>
      <w:rPr>
        <w:rFonts w:hint="default"/>
        <w:lang w:val="en-US" w:eastAsia="en-US" w:bidi="ar-SA"/>
      </w:rPr>
    </w:lvl>
    <w:lvl w:ilvl="7">
      <w:numFmt w:val="bullet"/>
      <w:lvlText w:val="•"/>
      <w:lvlJc w:val="left"/>
      <w:pPr>
        <w:ind w:left="8356" w:hanging="284"/>
      </w:pPr>
      <w:rPr>
        <w:rFonts w:hint="default"/>
        <w:lang w:val="en-US" w:eastAsia="en-US" w:bidi="ar-SA"/>
      </w:rPr>
    </w:lvl>
    <w:lvl w:ilvl="8">
      <w:numFmt w:val="bullet"/>
      <w:lvlText w:val="•"/>
      <w:lvlJc w:val="left"/>
      <w:pPr>
        <w:ind w:left="9067" w:hanging="284"/>
      </w:pPr>
      <w:rPr>
        <w:rFonts w:hint="default"/>
        <w:lang w:val="en-US" w:eastAsia="en-US" w:bidi="ar-SA"/>
      </w:rPr>
    </w:lvl>
  </w:abstractNum>
  <w:abstractNum w:abstractNumId="7" w15:restartNumberingAfterBreak="0">
    <w:nsid w:val="56BE113C"/>
    <w:multiLevelType w:val="multilevel"/>
    <w:tmpl w:val="56BE113C"/>
    <w:lvl w:ilvl="0">
      <w:start w:val="9"/>
      <w:numFmt w:val="decimal"/>
      <w:lvlText w:val="%1"/>
      <w:lvlJc w:val="left"/>
      <w:pPr>
        <w:ind w:left="651" w:hanging="523"/>
      </w:pPr>
      <w:rPr>
        <w:rFonts w:hint="default"/>
        <w:lang w:val="en-US" w:eastAsia="en-US" w:bidi="ar-SA"/>
      </w:rPr>
    </w:lvl>
    <w:lvl w:ilvl="1">
      <w:start w:val="10"/>
      <w:numFmt w:val="decimal"/>
      <w:lvlText w:val="%1.%2"/>
      <w:lvlJc w:val="left"/>
      <w:pPr>
        <w:ind w:left="651" w:hanging="523"/>
        <w:jc w:val="right"/>
      </w:pPr>
      <w:rPr>
        <w:rFonts w:ascii="Arial MT" w:eastAsia="Arial MT" w:hAnsi="Arial MT" w:cs="Arial MT" w:hint="default"/>
        <w:b w:val="0"/>
        <w:bCs w:val="0"/>
        <w:i w:val="0"/>
        <w:iCs w:val="0"/>
        <w:color w:val="231F20"/>
        <w:spacing w:val="-18"/>
        <w:w w:val="93"/>
        <w:sz w:val="24"/>
        <w:szCs w:val="24"/>
        <w:lang w:val="en-US" w:eastAsia="en-US" w:bidi="ar-SA"/>
      </w:rPr>
    </w:lvl>
    <w:lvl w:ilvl="2">
      <w:start w:val="1"/>
      <w:numFmt w:val="decimal"/>
      <w:lvlText w:val="%1.%2.%3"/>
      <w:lvlJc w:val="left"/>
      <w:pPr>
        <w:ind w:left="688" w:hanging="560"/>
      </w:pPr>
      <w:rPr>
        <w:rFonts w:ascii="Arial MT" w:eastAsia="Arial MT" w:hAnsi="Arial MT" w:cs="Arial MT" w:hint="default"/>
        <w:b w:val="0"/>
        <w:bCs w:val="0"/>
        <w:i w:val="0"/>
        <w:iCs w:val="0"/>
        <w:color w:val="231F20"/>
        <w:spacing w:val="-15"/>
        <w:w w:val="83"/>
        <w:sz w:val="20"/>
        <w:szCs w:val="20"/>
        <w:lang w:val="en-US" w:eastAsia="en-US" w:bidi="ar-SA"/>
      </w:rPr>
    </w:lvl>
    <w:lvl w:ilvl="3">
      <w:numFmt w:val="bullet"/>
      <w:lvlText w:val="•"/>
      <w:lvlJc w:val="left"/>
      <w:pPr>
        <w:ind w:left="809" w:hanging="284"/>
      </w:pPr>
      <w:rPr>
        <w:rFonts w:ascii="Tahoma" w:eastAsia="Tahoma" w:hAnsi="Tahoma" w:cs="Tahoma" w:hint="default"/>
        <w:b w:val="0"/>
        <w:bCs w:val="0"/>
        <w:i w:val="0"/>
        <w:iCs w:val="0"/>
        <w:color w:val="231F20"/>
        <w:spacing w:val="0"/>
        <w:w w:val="67"/>
        <w:sz w:val="24"/>
        <w:szCs w:val="24"/>
        <w:lang w:val="en-US" w:eastAsia="en-US" w:bidi="ar-SA"/>
      </w:rPr>
    </w:lvl>
    <w:lvl w:ilvl="4">
      <w:numFmt w:val="bullet"/>
      <w:lvlText w:val="•"/>
      <w:lvlJc w:val="left"/>
      <w:pPr>
        <w:ind w:left="3222" w:hanging="284"/>
      </w:pPr>
      <w:rPr>
        <w:rFonts w:hint="default"/>
        <w:lang w:val="en-US" w:eastAsia="en-US" w:bidi="ar-SA"/>
      </w:rPr>
    </w:lvl>
    <w:lvl w:ilvl="5">
      <w:numFmt w:val="bullet"/>
      <w:lvlText w:val="•"/>
      <w:lvlJc w:val="left"/>
      <w:pPr>
        <w:ind w:left="4433" w:hanging="284"/>
      </w:pPr>
      <w:rPr>
        <w:rFonts w:hint="default"/>
        <w:lang w:val="en-US" w:eastAsia="en-US" w:bidi="ar-SA"/>
      </w:rPr>
    </w:lvl>
    <w:lvl w:ilvl="6">
      <w:numFmt w:val="bullet"/>
      <w:lvlText w:val="•"/>
      <w:lvlJc w:val="left"/>
      <w:pPr>
        <w:ind w:left="5644" w:hanging="284"/>
      </w:pPr>
      <w:rPr>
        <w:rFonts w:hint="default"/>
        <w:lang w:val="en-US" w:eastAsia="en-US" w:bidi="ar-SA"/>
      </w:rPr>
    </w:lvl>
    <w:lvl w:ilvl="7">
      <w:numFmt w:val="bullet"/>
      <w:lvlText w:val="•"/>
      <w:lvlJc w:val="left"/>
      <w:pPr>
        <w:ind w:left="6855" w:hanging="284"/>
      </w:pPr>
      <w:rPr>
        <w:rFonts w:hint="default"/>
        <w:lang w:val="en-US" w:eastAsia="en-US" w:bidi="ar-SA"/>
      </w:rPr>
    </w:lvl>
    <w:lvl w:ilvl="8">
      <w:numFmt w:val="bullet"/>
      <w:lvlText w:val="•"/>
      <w:lvlJc w:val="left"/>
      <w:pPr>
        <w:ind w:left="8067" w:hanging="284"/>
      </w:pPr>
      <w:rPr>
        <w:rFonts w:hint="default"/>
        <w:lang w:val="en-US" w:eastAsia="en-US" w:bidi="ar-SA"/>
      </w:rPr>
    </w:lvl>
  </w:abstractNum>
  <w:abstractNum w:abstractNumId="8" w15:restartNumberingAfterBreak="0">
    <w:nsid w:val="6FA44191"/>
    <w:multiLevelType w:val="multilevel"/>
    <w:tmpl w:val="6FA44191"/>
    <w:lvl w:ilvl="0">
      <w:numFmt w:val="bullet"/>
      <w:lvlText w:val="•"/>
      <w:lvlJc w:val="left"/>
      <w:pPr>
        <w:ind w:left="822" w:hanging="284"/>
      </w:pPr>
      <w:rPr>
        <w:rFonts w:ascii="Tahoma" w:eastAsia="Tahoma" w:hAnsi="Tahoma" w:cs="Tahoma" w:hint="default"/>
        <w:b w:val="0"/>
        <w:bCs w:val="0"/>
        <w:i w:val="0"/>
        <w:iCs w:val="0"/>
        <w:color w:val="231F20"/>
        <w:spacing w:val="0"/>
        <w:w w:val="67"/>
        <w:sz w:val="24"/>
        <w:szCs w:val="24"/>
        <w:lang w:val="en-US" w:eastAsia="en-US" w:bidi="ar-SA"/>
      </w:rPr>
    </w:lvl>
    <w:lvl w:ilvl="1">
      <w:numFmt w:val="bullet"/>
      <w:lvlText w:val="•"/>
      <w:lvlJc w:val="left"/>
      <w:pPr>
        <w:ind w:left="3373" w:hanging="284"/>
      </w:pPr>
      <w:rPr>
        <w:rFonts w:ascii="Tahoma" w:eastAsia="Tahoma" w:hAnsi="Tahoma" w:cs="Tahoma" w:hint="default"/>
        <w:b w:val="0"/>
        <w:bCs w:val="0"/>
        <w:i w:val="0"/>
        <w:iCs w:val="0"/>
        <w:color w:val="231F20"/>
        <w:spacing w:val="0"/>
        <w:w w:val="67"/>
        <w:sz w:val="24"/>
        <w:szCs w:val="24"/>
        <w:lang w:val="en-US" w:eastAsia="en-US" w:bidi="ar-SA"/>
      </w:rPr>
    </w:lvl>
    <w:lvl w:ilvl="2">
      <w:numFmt w:val="bullet"/>
      <w:lvlText w:val="•"/>
      <w:lvlJc w:val="left"/>
      <w:pPr>
        <w:ind w:left="4169" w:hanging="284"/>
      </w:pPr>
      <w:rPr>
        <w:rFonts w:hint="default"/>
        <w:lang w:val="en-US" w:eastAsia="en-US" w:bidi="ar-SA"/>
      </w:rPr>
    </w:lvl>
    <w:lvl w:ilvl="3">
      <w:numFmt w:val="bullet"/>
      <w:lvlText w:val="•"/>
      <w:lvlJc w:val="left"/>
      <w:pPr>
        <w:ind w:left="4959" w:hanging="284"/>
      </w:pPr>
      <w:rPr>
        <w:rFonts w:hint="default"/>
        <w:lang w:val="en-US" w:eastAsia="en-US" w:bidi="ar-SA"/>
      </w:rPr>
    </w:lvl>
    <w:lvl w:ilvl="4">
      <w:numFmt w:val="bullet"/>
      <w:lvlText w:val="•"/>
      <w:lvlJc w:val="left"/>
      <w:pPr>
        <w:ind w:left="5749" w:hanging="284"/>
      </w:pPr>
      <w:rPr>
        <w:rFonts w:hint="default"/>
        <w:lang w:val="en-US" w:eastAsia="en-US" w:bidi="ar-SA"/>
      </w:rPr>
    </w:lvl>
    <w:lvl w:ilvl="5">
      <w:numFmt w:val="bullet"/>
      <w:lvlText w:val="•"/>
      <w:lvlJc w:val="left"/>
      <w:pPr>
        <w:ind w:left="6539" w:hanging="284"/>
      </w:pPr>
      <w:rPr>
        <w:rFonts w:hint="default"/>
        <w:lang w:val="en-US" w:eastAsia="en-US" w:bidi="ar-SA"/>
      </w:rPr>
    </w:lvl>
    <w:lvl w:ilvl="6">
      <w:numFmt w:val="bullet"/>
      <w:lvlText w:val="•"/>
      <w:lvlJc w:val="left"/>
      <w:pPr>
        <w:ind w:left="7329" w:hanging="284"/>
      </w:pPr>
      <w:rPr>
        <w:rFonts w:hint="default"/>
        <w:lang w:val="en-US" w:eastAsia="en-US" w:bidi="ar-SA"/>
      </w:rPr>
    </w:lvl>
    <w:lvl w:ilvl="7">
      <w:numFmt w:val="bullet"/>
      <w:lvlText w:val="•"/>
      <w:lvlJc w:val="left"/>
      <w:pPr>
        <w:ind w:left="8119" w:hanging="284"/>
      </w:pPr>
      <w:rPr>
        <w:rFonts w:hint="default"/>
        <w:lang w:val="en-US" w:eastAsia="en-US" w:bidi="ar-SA"/>
      </w:rPr>
    </w:lvl>
    <w:lvl w:ilvl="8">
      <w:numFmt w:val="bullet"/>
      <w:lvlText w:val="•"/>
      <w:lvlJc w:val="left"/>
      <w:pPr>
        <w:ind w:left="8909" w:hanging="284"/>
      </w:pPr>
      <w:rPr>
        <w:rFonts w:hint="default"/>
        <w:lang w:val="en-US" w:eastAsia="en-US" w:bidi="ar-SA"/>
      </w:rPr>
    </w:lvl>
  </w:abstractNum>
  <w:num w:numId="1">
    <w:abstractNumId w:val="2"/>
  </w:num>
  <w:num w:numId="2">
    <w:abstractNumId w:val="0"/>
  </w:num>
  <w:num w:numId="3">
    <w:abstractNumId w:val="6"/>
  </w:num>
  <w:num w:numId="4">
    <w:abstractNumId w:val="1"/>
  </w:num>
  <w:num w:numId="5">
    <w:abstractNumId w:val="8"/>
  </w:num>
  <w:num w:numId="6">
    <w:abstractNumId w:val="5"/>
  </w:num>
  <w:num w:numId="7">
    <w:abstractNumId w:val="4"/>
  </w:num>
  <w:num w:numId="8">
    <w:abstractNumId w:val="7"/>
  </w:num>
  <w:num w:numId="9">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WANG SHUO (CHina MSA)">
    <w15:presenceInfo w15:providerId="Windows Live" w15:userId="3a82c5d817d34d67"/>
  </w15:person>
  <w15:person w15:author="Administrator">
    <w15:presenceInfo w15:providerId="None" w15:userId="Administrator"/>
  </w15:person>
  <w15:person w15:author="Li Yang for WP5B 35">
    <w15:presenceInfo w15:providerId="None" w15:userId="Li Yang for WP5B 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trackRevisions/>
  <w:defaultTabStop w:val="720"/>
  <w:evenAndOddHeaders/>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A29"/>
    <w:rsid w:val="00004C64"/>
    <w:rsid w:val="00010B8F"/>
    <w:rsid w:val="00026B6A"/>
    <w:rsid w:val="00031B49"/>
    <w:rsid w:val="00033144"/>
    <w:rsid w:val="000404BE"/>
    <w:rsid w:val="00041146"/>
    <w:rsid w:val="000434BD"/>
    <w:rsid w:val="00046714"/>
    <w:rsid w:val="000A678C"/>
    <w:rsid w:val="000D2CA2"/>
    <w:rsid w:val="000F08E4"/>
    <w:rsid w:val="0013335F"/>
    <w:rsid w:val="00146EE4"/>
    <w:rsid w:val="00154C56"/>
    <w:rsid w:val="00165AC7"/>
    <w:rsid w:val="00190B34"/>
    <w:rsid w:val="00194ED0"/>
    <w:rsid w:val="001A1C1A"/>
    <w:rsid w:val="001C174E"/>
    <w:rsid w:val="001C3650"/>
    <w:rsid w:val="001D43A0"/>
    <w:rsid w:val="001D4AEB"/>
    <w:rsid w:val="001E11FA"/>
    <w:rsid w:val="001E5905"/>
    <w:rsid w:val="001F72E0"/>
    <w:rsid w:val="0022716B"/>
    <w:rsid w:val="00230EAC"/>
    <w:rsid w:val="00237CFA"/>
    <w:rsid w:val="00246849"/>
    <w:rsid w:val="002523B0"/>
    <w:rsid w:val="00272C5C"/>
    <w:rsid w:val="002955F1"/>
    <w:rsid w:val="002A0AA3"/>
    <w:rsid w:val="002A6784"/>
    <w:rsid w:val="002E6299"/>
    <w:rsid w:val="002F0176"/>
    <w:rsid w:val="00303655"/>
    <w:rsid w:val="00311876"/>
    <w:rsid w:val="0032249E"/>
    <w:rsid w:val="00323FC0"/>
    <w:rsid w:val="003526E0"/>
    <w:rsid w:val="003A026C"/>
    <w:rsid w:val="003E7A29"/>
    <w:rsid w:val="003F0CCF"/>
    <w:rsid w:val="004032BD"/>
    <w:rsid w:val="004060C1"/>
    <w:rsid w:val="0040774A"/>
    <w:rsid w:val="004110D1"/>
    <w:rsid w:val="0041127D"/>
    <w:rsid w:val="00441878"/>
    <w:rsid w:val="00462E8A"/>
    <w:rsid w:val="00464608"/>
    <w:rsid w:val="00485FD5"/>
    <w:rsid w:val="00492926"/>
    <w:rsid w:val="00492CF9"/>
    <w:rsid w:val="004B72F2"/>
    <w:rsid w:val="004D027A"/>
    <w:rsid w:val="004D410E"/>
    <w:rsid w:val="004D4469"/>
    <w:rsid w:val="004D67F6"/>
    <w:rsid w:val="005154AB"/>
    <w:rsid w:val="0052261D"/>
    <w:rsid w:val="00535FFD"/>
    <w:rsid w:val="00540092"/>
    <w:rsid w:val="005436D2"/>
    <w:rsid w:val="005437D8"/>
    <w:rsid w:val="00543F3A"/>
    <w:rsid w:val="005533EB"/>
    <w:rsid w:val="00561134"/>
    <w:rsid w:val="005867B4"/>
    <w:rsid w:val="005C0961"/>
    <w:rsid w:val="005D6154"/>
    <w:rsid w:val="005F39A7"/>
    <w:rsid w:val="005F6734"/>
    <w:rsid w:val="00603B19"/>
    <w:rsid w:val="00604254"/>
    <w:rsid w:val="0060700B"/>
    <w:rsid w:val="00617235"/>
    <w:rsid w:val="00620C36"/>
    <w:rsid w:val="0062266B"/>
    <w:rsid w:val="0062682F"/>
    <w:rsid w:val="00626A2B"/>
    <w:rsid w:val="00636EDF"/>
    <w:rsid w:val="0067007D"/>
    <w:rsid w:val="006774DC"/>
    <w:rsid w:val="00683913"/>
    <w:rsid w:val="006A115F"/>
    <w:rsid w:val="006B425E"/>
    <w:rsid w:val="006B5B74"/>
    <w:rsid w:val="006C3A60"/>
    <w:rsid w:val="006C3AB4"/>
    <w:rsid w:val="007061BA"/>
    <w:rsid w:val="007148C7"/>
    <w:rsid w:val="0073500D"/>
    <w:rsid w:val="007442B7"/>
    <w:rsid w:val="00745179"/>
    <w:rsid w:val="00747055"/>
    <w:rsid w:val="00753354"/>
    <w:rsid w:val="00760D9E"/>
    <w:rsid w:val="0076312F"/>
    <w:rsid w:val="00771C2E"/>
    <w:rsid w:val="00777CE6"/>
    <w:rsid w:val="007A65EB"/>
    <w:rsid w:val="007B6C62"/>
    <w:rsid w:val="007C0D19"/>
    <w:rsid w:val="007C16EC"/>
    <w:rsid w:val="007D7EFA"/>
    <w:rsid w:val="007F19A0"/>
    <w:rsid w:val="00803515"/>
    <w:rsid w:val="00806496"/>
    <w:rsid w:val="00850D7E"/>
    <w:rsid w:val="008563AD"/>
    <w:rsid w:val="00864BAD"/>
    <w:rsid w:val="008733B1"/>
    <w:rsid w:val="0087593E"/>
    <w:rsid w:val="0088588A"/>
    <w:rsid w:val="008879AF"/>
    <w:rsid w:val="008A1C89"/>
    <w:rsid w:val="008B09A4"/>
    <w:rsid w:val="008D7F38"/>
    <w:rsid w:val="008E5696"/>
    <w:rsid w:val="008F4504"/>
    <w:rsid w:val="009030FB"/>
    <w:rsid w:val="0091101E"/>
    <w:rsid w:val="00927B10"/>
    <w:rsid w:val="0096367B"/>
    <w:rsid w:val="00974C9A"/>
    <w:rsid w:val="00982916"/>
    <w:rsid w:val="009B33D8"/>
    <w:rsid w:val="009C2A8B"/>
    <w:rsid w:val="009D4F29"/>
    <w:rsid w:val="009E1EC1"/>
    <w:rsid w:val="009F143D"/>
    <w:rsid w:val="009F2068"/>
    <w:rsid w:val="009F2171"/>
    <w:rsid w:val="00A23EA9"/>
    <w:rsid w:val="00A27882"/>
    <w:rsid w:val="00A44A7A"/>
    <w:rsid w:val="00A508F6"/>
    <w:rsid w:val="00A54BD1"/>
    <w:rsid w:val="00A562C5"/>
    <w:rsid w:val="00A8753C"/>
    <w:rsid w:val="00A918E6"/>
    <w:rsid w:val="00A95758"/>
    <w:rsid w:val="00AC24F9"/>
    <w:rsid w:val="00AF05EA"/>
    <w:rsid w:val="00AF405A"/>
    <w:rsid w:val="00B007B8"/>
    <w:rsid w:val="00B144B9"/>
    <w:rsid w:val="00B22719"/>
    <w:rsid w:val="00B235B6"/>
    <w:rsid w:val="00B51175"/>
    <w:rsid w:val="00B6306A"/>
    <w:rsid w:val="00B6799E"/>
    <w:rsid w:val="00B70080"/>
    <w:rsid w:val="00B84778"/>
    <w:rsid w:val="00B875CF"/>
    <w:rsid w:val="00BB4A37"/>
    <w:rsid w:val="00BC1921"/>
    <w:rsid w:val="00BC2E6D"/>
    <w:rsid w:val="00BD3B60"/>
    <w:rsid w:val="00BD7771"/>
    <w:rsid w:val="00C21DE4"/>
    <w:rsid w:val="00C227C4"/>
    <w:rsid w:val="00C37DFB"/>
    <w:rsid w:val="00C40AC8"/>
    <w:rsid w:val="00C41378"/>
    <w:rsid w:val="00C4205F"/>
    <w:rsid w:val="00C46C74"/>
    <w:rsid w:val="00C5175D"/>
    <w:rsid w:val="00C6390F"/>
    <w:rsid w:val="00C64B4E"/>
    <w:rsid w:val="00C66751"/>
    <w:rsid w:val="00C9400E"/>
    <w:rsid w:val="00CC22F0"/>
    <w:rsid w:val="00CC3B8E"/>
    <w:rsid w:val="00CE3EAD"/>
    <w:rsid w:val="00D055D6"/>
    <w:rsid w:val="00D1132B"/>
    <w:rsid w:val="00D235BF"/>
    <w:rsid w:val="00D23DDC"/>
    <w:rsid w:val="00D57292"/>
    <w:rsid w:val="00D63782"/>
    <w:rsid w:val="00D6522F"/>
    <w:rsid w:val="00D811DF"/>
    <w:rsid w:val="00D90B98"/>
    <w:rsid w:val="00D922E8"/>
    <w:rsid w:val="00DC6D79"/>
    <w:rsid w:val="00DE0E36"/>
    <w:rsid w:val="00DE49D2"/>
    <w:rsid w:val="00E46D3E"/>
    <w:rsid w:val="00E54142"/>
    <w:rsid w:val="00E80A4A"/>
    <w:rsid w:val="00EA768A"/>
    <w:rsid w:val="00EE138E"/>
    <w:rsid w:val="00EE52CE"/>
    <w:rsid w:val="00F05E96"/>
    <w:rsid w:val="00F10490"/>
    <w:rsid w:val="00F21F4E"/>
    <w:rsid w:val="00F25DF0"/>
    <w:rsid w:val="00F463E5"/>
    <w:rsid w:val="00F46A4D"/>
    <w:rsid w:val="00F67029"/>
    <w:rsid w:val="00F67EE3"/>
    <w:rsid w:val="00F82D34"/>
    <w:rsid w:val="00F863C7"/>
    <w:rsid w:val="00F91F88"/>
    <w:rsid w:val="00FA667C"/>
    <w:rsid w:val="00FD00F1"/>
    <w:rsid w:val="0BBE064B"/>
    <w:rsid w:val="100D7AE3"/>
    <w:rsid w:val="1EA21483"/>
    <w:rsid w:val="4057049F"/>
    <w:rsid w:val="4D71379F"/>
    <w:rsid w:val="4DA55515"/>
    <w:rsid w:val="58CE6F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60717A72"/>
  <w15:docId w15:val="{30D45550-631F-45DA-9BA7-DE1F9219F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pPr>
      <w:widowControl w:val="0"/>
      <w:autoSpaceDE w:val="0"/>
      <w:autoSpaceDN w:val="0"/>
    </w:pPr>
    <w:rPr>
      <w:rFonts w:ascii="Tahoma" w:eastAsia="Tahoma" w:hAnsi="Tahoma" w:cs="Tahoma"/>
      <w:sz w:val="22"/>
      <w:szCs w:val="22"/>
      <w:lang w:eastAsia="en-US"/>
    </w:rPr>
  </w:style>
  <w:style w:type="paragraph" w:styleId="1">
    <w:name w:val="heading 1"/>
    <w:basedOn w:val="a"/>
    <w:uiPriority w:val="1"/>
    <w:qFormat/>
    <w:pPr>
      <w:ind w:left="3081" w:hanging="388"/>
      <w:outlineLvl w:val="0"/>
    </w:pPr>
    <w:rPr>
      <w:rFonts w:ascii="Arial MT" w:eastAsia="Arial MT" w:hAnsi="Arial MT" w:cs="Arial MT"/>
      <w:sz w:val="24"/>
      <w:szCs w:val="24"/>
    </w:rPr>
  </w:style>
  <w:style w:type="paragraph" w:styleId="2">
    <w:name w:val="heading 2"/>
    <w:basedOn w:val="a"/>
    <w:next w:val="a"/>
    <w:link w:val="20"/>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sz w:val="20"/>
      <w:szCs w:val="20"/>
    </w:rPr>
  </w:style>
  <w:style w:type="paragraph" w:styleId="a4">
    <w:name w:val="Balloon Text"/>
    <w:basedOn w:val="a"/>
    <w:link w:val="a5"/>
    <w:uiPriority w:val="99"/>
    <w:semiHidden/>
    <w:unhideWhenUsed/>
    <w:rPr>
      <w:sz w:val="18"/>
      <w:szCs w:val="18"/>
    </w:rPr>
  </w:style>
  <w:style w:type="paragraph" w:styleId="a6">
    <w:name w:val="header"/>
    <w:basedOn w:val="a"/>
    <w:link w:val="a7"/>
    <w:uiPriority w:val="99"/>
    <w:unhideWhenUsed/>
    <w:pPr>
      <w:pBdr>
        <w:bottom w:val="single" w:sz="6" w:space="1" w:color="auto"/>
      </w:pBdr>
      <w:tabs>
        <w:tab w:val="center" w:pos="4153"/>
        <w:tab w:val="right" w:pos="8306"/>
      </w:tabs>
      <w:autoSpaceDE/>
      <w:autoSpaceDN/>
      <w:snapToGrid w:val="0"/>
      <w:jc w:val="center"/>
    </w:pPr>
    <w:rPr>
      <w:rFonts w:asciiTheme="minorHAnsi" w:eastAsiaTheme="minorEastAsia" w:hAnsiTheme="minorHAnsi" w:cstheme="minorBidi"/>
      <w:kern w:val="2"/>
      <w:sz w:val="18"/>
      <w:szCs w:val="18"/>
      <w:lang w:eastAsia="zh-CN"/>
    </w:rPr>
  </w:style>
  <w:style w:type="paragraph" w:styleId="a8">
    <w:name w:val="Title"/>
    <w:basedOn w:val="a"/>
    <w:uiPriority w:val="1"/>
    <w:qFormat/>
    <w:pPr>
      <w:spacing w:before="289"/>
      <w:ind w:left="652"/>
    </w:pPr>
    <w:rPr>
      <w:rFonts w:ascii="Arial MT" w:eastAsia="Arial MT" w:hAnsi="Arial MT" w:cs="Arial MT"/>
      <w:sz w:val="46"/>
      <w:szCs w:val="46"/>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9">
    <w:name w:val="List Paragraph"/>
    <w:basedOn w:val="a"/>
    <w:uiPriority w:val="1"/>
    <w:qFormat/>
    <w:pPr>
      <w:ind w:left="3373" w:hanging="283"/>
    </w:pPr>
  </w:style>
  <w:style w:type="paragraph" w:customStyle="1" w:styleId="TableParagraph">
    <w:name w:val="Table Paragraph"/>
    <w:basedOn w:val="a"/>
    <w:uiPriority w:val="1"/>
    <w:qFormat/>
  </w:style>
  <w:style w:type="character" w:customStyle="1" w:styleId="a5">
    <w:name w:val="批注框文本 字符"/>
    <w:basedOn w:val="a0"/>
    <w:link w:val="a4"/>
    <w:uiPriority w:val="99"/>
    <w:semiHidden/>
    <w:rPr>
      <w:rFonts w:ascii="Tahoma" w:eastAsia="Tahoma" w:hAnsi="Tahoma" w:cs="Tahoma"/>
      <w:sz w:val="18"/>
      <w:szCs w:val="18"/>
    </w:rPr>
  </w:style>
  <w:style w:type="character" w:customStyle="1" w:styleId="20">
    <w:name w:val="标题 2 字符"/>
    <w:basedOn w:val="a0"/>
    <w:link w:val="2"/>
    <w:rPr>
      <w:rFonts w:asciiTheme="majorHAnsi" w:eastAsiaTheme="majorEastAsia" w:hAnsiTheme="majorHAnsi" w:cstheme="majorBidi"/>
      <w:b/>
      <w:bCs/>
      <w:sz w:val="32"/>
      <w:szCs w:val="32"/>
    </w:rPr>
  </w:style>
  <w:style w:type="character" w:customStyle="1" w:styleId="a7">
    <w:name w:val="页眉 字符"/>
    <w:basedOn w:val="a0"/>
    <w:link w:val="a6"/>
    <w:uiPriority w:val="99"/>
    <w:rPr>
      <w:kern w:val="2"/>
      <w:sz w:val="18"/>
      <w:szCs w:val="18"/>
      <w:lang w:eastAsia="zh-CN"/>
    </w:rPr>
  </w:style>
  <w:style w:type="character" w:styleId="aa">
    <w:name w:val="annotation reference"/>
    <w:basedOn w:val="a0"/>
    <w:uiPriority w:val="99"/>
    <w:semiHidden/>
    <w:unhideWhenUsed/>
    <w:rsid w:val="00A95758"/>
    <w:rPr>
      <w:sz w:val="21"/>
      <w:szCs w:val="21"/>
    </w:rPr>
  </w:style>
  <w:style w:type="paragraph" w:styleId="ab">
    <w:name w:val="annotation text"/>
    <w:basedOn w:val="a"/>
    <w:link w:val="ac"/>
    <w:uiPriority w:val="99"/>
    <w:semiHidden/>
    <w:unhideWhenUsed/>
    <w:rsid w:val="00A95758"/>
  </w:style>
  <w:style w:type="character" w:customStyle="1" w:styleId="ac">
    <w:name w:val="批注文字 字符"/>
    <w:basedOn w:val="a0"/>
    <w:link w:val="ab"/>
    <w:uiPriority w:val="99"/>
    <w:semiHidden/>
    <w:rsid w:val="00A95758"/>
    <w:rPr>
      <w:rFonts w:ascii="Tahoma" w:eastAsia="Tahoma" w:hAnsi="Tahoma" w:cs="Tahoma"/>
      <w:sz w:val="22"/>
      <w:szCs w:val="22"/>
      <w:lang w:eastAsia="en-US"/>
    </w:rPr>
  </w:style>
  <w:style w:type="paragraph" w:styleId="ad">
    <w:name w:val="annotation subject"/>
    <w:basedOn w:val="ab"/>
    <w:next w:val="ab"/>
    <w:link w:val="ae"/>
    <w:uiPriority w:val="99"/>
    <w:semiHidden/>
    <w:unhideWhenUsed/>
    <w:rsid w:val="00A95758"/>
    <w:rPr>
      <w:b/>
      <w:bCs/>
    </w:rPr>
  </w:style>
  <w:style w:type="character" w:customStyle="1" w:styleId="ae">
    <w:name w:val="批注主题 字符"/>
    <w:basedOn w:val="ac"/>
    <w:link w:val="ad"/>
    <w:uiPriority w:val="99"/>
    <w:semiHidden/>
    <w:rsid w:val="00A95758"/>
    <w:rPr>
      <w:rFonts w:ascii="Tahoma" w:eastAsia="Tahoma" w:hAnsi="Tahoma" w:cs="Tahoma"/>
      <w:b/>
      <w:b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3gpp.org/about-3gpp" TargetMode="External"/><Relationship Id="rId17" Type="http://schemas.openxmlformats.org/officeDocument/2006/relationships/customXml" Target="../customXml/item4.xml"/><Relationship Id="rId2" Type="http://schemas.openxmlformats.org/officeDocument/2006/relationships/customXml" Target="../customXml/item2.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559E6D5-6418-44CE-B97A-6538007E3FA6}">
  <ds:schemaRefs>
    <ds:schemaRef ds:uri="http://schemas.openxmlformats.org/officeDocument/2006/bibliography"/>
  </ds:schemaRefs>
</ds:datastoreItem>
</file>

<file path=customXml/itemProps3.xml><?xml version="1.0" encoding="utf-8"?>
<ds:datastoreItem xmlns:ds="http://schemas.openxmlformats.org/officeDocument/2006/customXml" ds:itemID="{0ECE4BCF-24D1-4391-9011-42B512712B08}"/>
</file>

<file path=customXml/itemProps4.xml><?xml version="1.0" encoding="utf-8"?>
<ds:datastoreItem xmlns:ds="http://schemas.openxmlformats.org/officeDocument/2006/customXml" ds:itemID="{6C0C9344-6CB1-4908-87BE-588E95BE917C}"/>
</file>

<file path=customXml/itemProps5.xml><?xml version="1.0" encoding="utf-8"?>
<ds:datastoreItem xmlns:ds="http://schemas.openxmlformats.org/officeDocument/2006/customXml" ds:itemID="{7DE13B02-7CBD-4581-8EA1-CB5BA0A9FB82}"/>
</file>

<file path=docProps/app.xml><?xml version="1.0" encoding="utf-8"?>
<Properties xmlns="http://schemas.openxmlformats.org/officeDocument/2006/extended-properties" xmlns:vt="http://schemas.openxmlformats.org/officeDocument/2006/docPropsVTypes">
  <Template>Normal</Template>
  <TotalTime>37</TotalTime>
  <Pages>17</Pages>
  <Words>5588</Words>
  <Characters>31856</Characters>
  <Application>Microsoft Office Word</Application>
  <DocSecurity>0</DocSecurity>
  <Lines>265</Lines>
  <Paragraphs>74</Paragraphs>
  <ScaleCrop>false</ScaleCrop>
  <Company>微软中国</Company>
  <LinksUpToDate>false</LinksUpToDate>
  <CharactersWithSpaces>37370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liyan</dc:creator>
  <cp:lastModifiedBy>WANG SHUO (CHina MSA)</cp:lastModifiedBy>
  <cp:revision>31</cp:revision>
  <dcterms:created xsi:type="dcterms:W3CDTF">2025-07-28T06:50:00Z</dcterms:created>
  <dcterms:modified xsi:type="dcterms:W3CDTF">2025-07-31T05:37:00Z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2025-04-15T00:00:00Z</vt:filetime>
  </property>
  <property fmtid="{D5CDD505-2E9C-101B-9397-08002B2CF9AE}" pid="3" name="LastSaved">
    <vt:filetime>2025-04-15T00:00:00Z</vt:filetime>
  </property>
  <property fmtid="{D5CDD505-2E9C-101B-9397-08002B2CF9AE}" pid="4" name="Producer">
    <vt:lpwstr>iLovePDF</vt:lpwstr>
  </property>
  <property fmtid="{D5CDD505-2E9C-101B-9397-08002B2CF9AE}" pid="5" name="KSOTemplateDocerSaveRecord">
    <vt:lpwstr>eyJoZGlkIjoiMzEwNTM5NzYwMDRjMzkwZTVkZjY2ODkwMGIxNGU0OTUiLCJ1c2VySWQiOiI0ODMwOTMyMzcifQ==</vt:lpwstr>
  </property>
  <property fmtid="{D5CDD505-2E9C-101B-9397-08002B2CF9AE}" pid="6" name="KSOProductBuildVer">
    <vt:lpwstr>2052-12.1.0.21541</vt:lpwstr>
  </property>
  <property fmtid="{D5CDD505-2E9C-101B-9397-08002B2CF9AE}" pid="7" name="ICV">
    <vt:lpwstr>D01586E85597426795672893A11BA14F_12</vt:lpwstr>
  </property>
  <property fmtid="{D5CDD505-2E9C-101B-9397-08002B2CF9AE}" pid="8" name="ContentTypeId">
    <vt:lpwstr>0x010100FB4C6AB7F4ADAA4ABC48D93214FE8FD2</vt:lpwstr>
  </property>
</Properties>
</file>